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A06C4" w14:textId="77777777" w:rsidR="005155E3" w:rsidRPr="00FC0469" w:rsidRDefault="005155E3" w:rsidP="00452B8E">
      <w:pPr>
        <w:pStyle w:val="Heading1"/>
        <w:adjustRightInd w:val="0"/>
        <w:snapToGrid w:val="0"/>
        <w:spacing w:before="0" w:line="240" w:lineRule="auto"/>
        <w:jc w:val="center"/>
        <w:rPr>
          <w:rFonts w:ascii="Calibri" w:hAnsi="Calibri" w:cs="Calibri"/>
          <w:sz w:val="24"/>
          <w:szCs w:val="24"/>
          <w:lang w:val="en-NZ"/>
        </w:rPr>
      </w:pPr>
      <w:bookmarkStart w:id="0" w:name="_Hlk84426484"/>
      <w:r w:rsidRPr="00FC0469">
        <w:rPr>
          <w:rFonts w:ascii="Calibri" w:hAnsi="Calibri" w:cs="Calibri"/>
          <w:noProof/>
          <w:sz w:val="24"/>
          <w:szCs w:val="24"/>
        </w:rPr>
        <w:drawing>
          <wp:inline distT="0" distB="0" distL="0" distR="0" wp14:anchorId="62368ECE" wp14:editId="62116514">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2BE28815" w14:textId="77777777" w:rsidR="002B25D2" w:rsidRPr="00FC0469" w:rsidRDefault="002B25D2" w:rsidP="00452B8E">
      <w:pPr>
        <w:adjustRightInd w:val="0"/>
        <w:snapToGrid w:val="0"/>
        <w:spacing w:after="0" w:line="240" w:lineRule="auto"/>
        <w:jc w:val="center"/>
        <w:rPr>
          <w:rFonts w:ascii="Calibri" w:hAnsi="Calibri" w:cs="Calibri"/>
          <w:b/>
          <w:sz w:val="24"/>
          <w:szCs w:val="24"/>
          <w:lang w:val="en-NZ"/>
        </w:rPr>
      </w:pPr>
      <w:r w:rsidRPr="00FC0469">
        <w:rPr>
          <w:rFonts w:ascii="Calibri" w:hAnsi="Calibri" w:cs="Calibri"/>
          <w:b/>
          <w:sz w:val="24"/>
          <w:szCs w:val="24"/>
          <w:lang w:val="en-NZ"/>
        </w:rPr>
        <w:t xml:space="preserve">NORTHERN COMMITTEE </w:t>
      </w:r>
    </w:p>
    <w:p w14:paraId="2C8B6645" w14:textId="77777777" w:rsidR="002B25D2" w:rsidRPr="00FC0469" w:rsidRDefault="002B25D2" w:rsidP="00452B8E">
      <w:pPr>
        <w:adjustRightInd w:val="0"/>
        <w:snapToGrid w:val="0"/>
        <w:spacing w:after="0" w:line="240" w:lineRule="auto"/>
        <w:jc w:val="center"/>
        <w:rPr>
          <w:rFonts w:ascii="Calibri" w:hAnsi="Calibri" w:cs="Calibri"/>
          <w:b/>
          <w:sz w:val="24"/>
          <w:szCs w:val="24"/>
          <w:lang w:val="en-NZ"/>
        </w:rPr>
      </w:pPr>
      <w:r w:rsidRPr="00FC0469">
        <w:rPr>
          <w:rFonts w:ascii="Calibri" w:hAnsi="Calibri" w:cs="Calibri"/>
          <w:b/>
          <w:sz w:val="24"/>
          <w:szCs w:val="24"/>
          <w:lang w:val="en-NZ" w:eastAsia="ko-KR"/>
        </w:rPr>
        <w:t>Twenty-First</w:t>
      </w:r>
      <w:r w:rsidRPr="00FC0469">
        <w:rPr>
          <w:rFonts w:ascii="Calibri" w:hAnsi="Calibri" w:cs="Calibri"/>
          <w:b/>
          <w:sz w:val="24"/>
          <w:szCs w:val="24"/>
          <w:lang w:val="en-NZ"/>
        </w:rPr>
        <w:t xml:space="preserve"> Regular Session</w:t>
      </w:r>
    </w:p>
    <w:p w14:paraId="7ADF3A55" w14:textId="77777777" w:rsidR="002B25D2" w:rsidRPr="00FC0469" w:rsidRDefault="002B25D2" w:rsidP="00452B8E">
      <w:pPr>
        <w:adjustRightInd w:val="0"/>
        <w:snapToGrid w:val="0"/>
        <w:spacing w:after="0" w:line="240" w:lineRule="auto"/>
        <w:jc w:val="center"/>
        <w:rPr>
          <w:rFonts w:ascii="Calibri" w:hAnsi="Calibri" w:cs="Calibri"/>
          <w:sz w:val="24"/>
          <w:szCs w:val="24"/>
          <w:lang w:val="en-NZ" w:eastAsia="ko-KR"/>
        </w:rPr>
      </w:pPr>
    </w:p>
    <w:p w14:paraId="60CDC3D7" w14:textId="77777777" w:rsidR="002B25D2" w:rsidRPr="00FC0469" w:rsidRDefault="002B25D2" w:rsidP="00452B8E">
      <w:pPr>
        <w:adjustRightInd w:val="0"/>
        <w:snapToGrid w:val="0"/>
        <w:spacing w:after="0" w:line="240" w:lineRule="auto"/>
        <w:jc w:val="center"/>
        <w:rPr>
          <w:rFonts w:ascii="Calibri" w:hAnsi="Calibri" w:cs="Calibri"/>
          <w:sz w:val="24"/>
          <w:szCs w:val="24"/>
          <w:lang w:val="en-NZ" w:eastAsia="ko-KR"/>
        </w:rPr>
      </w:pPr>
      <w:r w:rsidRPr="00FC0469">
        <w:rPr>
          <w:rFonts w:ascii="Calibri" w:hAnsi="Calibri" w:cs="Calibri"/>
          <w:sz w:val="24"/>
          <w:szCs w:val="24"/>
          <w:lang w:val="en-NZ" w:eastAsia="ko-KR"/>
        </w:rPr>
        <w:t>14</w:t>
      </w:r>
      <w:r w:rsidRPr="00FC0469">
        <w:rPr>
          <w:rFonts w:ascii="Calibri" w:hAnsi="Calibri" w:cs="Calibri"/>
          <w:sz w:val="24"/>
          <w:szCs w:val="24"/>
          <w:lang w:val="en-NZ"/>
        </w:rPr>
        <w:t xml:space="preserve"> –</w:t>
      </w:r>
      <w:r w:rsidRPr="00FC0469">
        <w:rPr>
          <w:rFonts w:ascii="Calibri" w:hAnsi="Calibri" w:cs="Calibri"/>
          <w:sz w:val="24"/>
          <w:szCs w:val="24"/>
          <w:lang w:val="en-NZ" w:eastAsia="ko-KR"/>
        </w:rPr>
        <w:t xml:space="preserve"> 15</w:t>
      </w:r>
      <w:r w:rsidRPr="00FC0469">
        <w:rPr>
          <w:rFonts w:ascii="Calibri" w:hAnsi="Calibri" w:cs="Calibri"/>
          <w:sz w:val="24"/>
          <w:szCs w:val="24"/>
          <w:lang w:val="en-NZ"/>
        </w:rPr>
        <w:t xml:space="preserve"> July 202</w:t>
      </w:r>
      <w:r w:rsidRPr="00FC0469">
        <w:rPr>
          <w:rFonts w:ascii="Calibri" w:hAnsi="Calibri" w:cs="Calibri"/>
          <w:sz w:val="24"/>
          <w:szCs w:val="24"/>
          <w:lang w:val="en-NZ" w:eastAsia="ko-KR"/>
        </w:rPr>
        <w:t>5</w:t>
      </w:r>
    </w:p>
    <w:p w14:paraId="50DEFDC6" w14:textId="77777777" w:rsidR="002B25D2" w:rsidRPr="00FC0469" w:rsidRDefault="002B25D2" w:rsidP="00452B8E">
      <w:pPr>
        <w:adjustRightInd w:val="0"/>
        <w:snapToGrid w:val="0"/>
        <w:spacing w:after="0" w:line="240" w:lineRule="auto"/>
        <w:jc w:val="center"/>
        <w:rPr>
          <w:rFonts w:ascii="Calibri" w:hAnsi="Calibri" w:cs="Calibri"/>
          <w:sz w:val="24"/>
          <w:szCs w:val="24"/>
          <w:lang w:val="en-NZ" w:eastAsia="ko-KR"/>
        </w:rPr>
      </w:pPr>
      <w:r w:rsidRPr="00FC0469">
        <w:rPr>
          <w:rFonts w:ascii="Calibri" w:hAnsi="Calibri" w:cs="Calibri"/>
          <w:sz w:val="24"/>
          <w:szCs w:val="24"/>
          <w:lang w:val="en-NZ" w:eastAsia="ko-KR"/>
        </w:rPr>
        <w:t>Toyama, Japan (Hybrid)</w:t>
      </w:r>
    </w:p>
    <w:p w14:paraId="69ABF008" w14:textId="6E0CCDF6" w:rsidR="004763B4" w:rsidRPr="00FC0469" w:rsidRDefault="004763B4" w:rsidP="00452B8E">
      <w:pPr>
        <w:pStyle w:val="BodyText"/>
        <w:pBdr>
          <w:top w:val="single" w:sz="18" w:space="1" w:color="auto"/>
          <w:bottom w:val="single" w:sz="18" w:space="1" w:color="auto"/>
        </w:pBdr>
        <w:adjustRightInd w:val="0"/>
        <w:snapToGrid w:val="0"/>
        <w:rPr>
          <w:rFonts w:ascii="Calibri" w:eastAsiaTheme="minorEastAsia" w:hAnsi="Calibri" w:cs="Calibri"/>
          <w:b/>
          <w:lang w:val="en-NZ" w:eastAsia="ko-KR"/>
        </w:rPr>
      </w:pPr>
      <w:r w:rsidRPr="00FC0469">
        <w:rPr>
          <w:rFonts w:ascii="Calibri" w:eastAsia="MS Mincho" w:hAnsi="Calibri" w:cs="Calibri"/>
          <w:b/>
          <w:lang w:val="en-NZ" w:eastAsia="ja-JP"/>
        </w:rPr>
        <w:t xml:space="preserve">Updated information on North Pacific albacore </w:t>
      </w:r>
      <w:r w:rsidRPr="00FC0469">
        <w:rPr>
          <w:rFonts w:ascii="Calibri" w:eastAsiaTheme="minorEastAsia" w:hAnsi="Calibri" w:cs="Calibri"/>
          <w:b/>
          <w:lang w:val="en-NZ" w:eastAsia="ko-KR"/>
        </w:rPr>
        <w:t xml:space="preserve">fishing </w:t>
      </w:r>
      <w:r w:rsidRPr="00FC0469">
        <w:rPr>
          <w:rFonts w:ascii="Calibri" w:eastAsia="MS Mincho" w:hAnsi="Calibri" w:cs="Calibri"/>
          <w:b/>
          <w:lang w:val="en-NZ" w:eastAsia="ja-JP"/>
        </w:rPr>
        <w:t>effort</w:t>
      </w:r>
      <w:ins w:id="1" w:author="SungKwon Soh" w:date="2025-06-26T15:09:00Z" w16du:dateUtc="2025-06-26T06:09:00Z">
        <w:r w:rsidR="00292D96">
          <w:rPr>
            <w:rStyle w:val="FootnoteReference"/>
            <w:rFonts w:ascii="Calibri" w:eastAsia="MS Mincho" w:hAnsi="Calibri" w:cs="Calibri"/>
            <w:b/>
            <w:lang w:val="en-NZ" w:eastAsia="ja-JP"/>
          </w:rPr>
          <w:footnoteReference w:id="1"/>
        </w:r>
      </w:ins>
    </w:p>
    <w:p w14:paraId="042450FB" w14:textId="77777777" w:rsidR="004763B4" w:rsidRPr="00FC0469" w:rsidRDefault="004763B4" w:rsidP="00452B8E">
      <w:pPr>
        <w:pStyle w:val="BodyText"/>
        <w:pBdr>
          <w:top w:val="single" w:sz="18" w:space="1" w:color="auto"/>
          <w:bottom w:val="single" w:sz="18" w:space="1" w:color="auto"/>
        </w:pBdr>
        <w:adjustRightInd w:val="0"/>
        <w:snapToGrid w:val="0"/>
        <w:rPr>
          <w:rFonts w:ascii="Calibri" w:eastAsiaTheme="minorEastAsia" w:hAnsi="Calibri" w:cs="Calibri"/>
          <w:bCs/>
          <w:lang w:val="en-NZ" w:eastAsia="ko-KR"/>
        </w:rPr>
      </w:pPr>
      <w:r w:rsidRPr="00FC0469">
        <w:rPr>
          <w:rFonts w:ascii="Calibri" w:eastAsiaTheme="minorEastAsia" w:hAnsi="Calibri" w:cs="Calibri"/>
          <w:bCs/>
          <w:lang w:val="en-NZ" w:eastAsia="ko-KR"/>
        </w:rPr>
        <w:t>(Reference: Attachment C/Annex A in NC7 Summary Report)</w:t>
      </w:r>
    </w:p>
    <w:p w14:paraId="562E926A" w14:textId="64D8410A" w:rsidR="003F7F4B" w:rsidRPr="00FC0469" w:rsidRDefault="004763B4" w:rsidP="00452B8E">
      <w:pPr>
        <w:adjustRightInd w:val="0"/>
        <w:snapToGrid w:val="0"/>
        <w:spacing w:after="0" w:line="240" w:lineRule="auto"/>
        <w:jc w:val="right"/>
        <w:rPr>
          <w:rFonts w:ascii="Calibri" w:hAnsi="Calibri" w:cs="Calibri"/>
          <w:b/>
          <w:sz w:val="24"/>
          <w:szCs w:val="24"/>
          <w:lang w:val="en-NZ" w:eastAsia="ko-KR"/>
        </w:rPr>
      </w:pPr>
      <w:r w:rsidRPr="00FC0469">
        <w:rPr>
          <w:rFonts w:ascii="Calibri" w:eastAsia="MS Mincho" w:hAnsi="Calibri" w:cs="Calibri"/>
          <w:b/>
          <w:sz w:val="24"/>
          <w:szCs w:val="24"/>
          <w:lang w:val="en-NZ"/>
        </w:rPr>
        <w:t>WCPFC-NC</w:t>
      </w:r>
      <w:r w:rsidR="005155E3" w:rsidRPr="00FC0469">
        <w:rPr>
          <w:rFonts w:ascii="Calibri" w:hAnsi="Calibri" w:cs="Calibri"/>
          <w:b/>
          <w:sz w:val="24"/>
          <w:szCs w:val="24"/>
          <w:lang w:val="en-NZ" w:eastAsia="ko-KR"/>
        </w:rPr>
        <w:t>2</w:t>
      </w:r>
      <w:r w:rsidR="002B25D2" w:rsidRPr="00FC0469">
        <w:rPr>
          <w:rFonts w:ascii="Calibri" w:hAnsi="Calibri" w:cs="Calibri"/>
          <w:b/>
          <w:sz w:val="24"/>
          <w:szCs w:val="24"/>
          <w:lang w:val="en-NZ" w:eastAsia="ko-KR"/>
        </w:rPr>
        <w:t>1</w:t>
      </w:r>
      <w:r w:rsidRPr="00FC0469">
        <w:rPr>
          <w:rFonts w:ascii="Calibri" w:eastAsia="MS Mincho" w:hAnsi="Calibri" w:cs="Calibri"/>
          <w:b/>
          <w:sz w:val="24"/>
          <w:szCs w:val="24"/>
          <w:lang w:val="en-NZ"/>
        </w:rPr>
        <w:t>-202</w:t>
      </w:r>
      <w:r w:rsidR="002B25D2" w:rsidRPr="00FC0469">
        <w:rPr>
          <w:rFonts w:ascii="Calibri" w:eastAsia="MS Mincho" w:hAnsi="Calibri" w:cs="Calibri"/>
          <w:b/>
          <w:sz w:val="24"/>
          <w:szCs w:val="24"/>
          <w:lang w:val="en-NZ"/>
        </w:rPr>
        <w:t>5</w:t>
      </w:r>
      <w:r w:rsidRPr="00FC0469">
        <w:rPr>
          <w:rFonts w:ascii="Calibri" w:eastAsia="MS Mincho" w:hAnsi="Calibri" w:cs="Calibri"/>
          <w:b/>
          <w:sz w:val="24"/>
          <w:szCs w:val="24"/>
          <w:lang w:val="en-NZ"/>
        </w:rPr>
        <w:t>/</w:t>
      </w:r>
      <w:r w:rsidRPr="00FC0469">
        <w:rPr>
          <w:rFonts w:ascii="Calibri" w:hAnsi="Calibri" w:cs="Calibri"/>
          <w:b/>
          <w:sz w:val="24"/>
          <w:szCs w:val="24"/>
          <w:lang w:val="en-NZ" w:eastAsia="ko-KR"/>
        </w:rPr>
        <w:t>WP-01</w:t>
      </w:r>
      <w:ins w:id="5" w:author="SungKwon Soh" w:date="2025-11-06T23:57:00Z" w16du:dateUtc="2025-11-06T14:57:00Z">
        <w:r w:rsidR="007435FD">
          <w:rPr>
            <w:rFonts w:ascii="Calibri" w:hAnsi="Calibri" w:cs="Calibri"/>
            <w:b/>
            <w:sz w:val="24"/>
            <w:szCs w:val="24"/>
            <w:lang w:val="en-NZ" w:eastAsia="ko-KR"/>
          </w:rPr>
          <w:t xml:space="preserve"> (Rev.01)</w:t>
        </w:r>
      </w:ins>
    </w:p>
    <w:p w14:paraId="4E5A9D68" w14:textId="03438F20" w:rsidR="002B25D2" w:rsidRPr="00FC0469" w:rsidRDefault="002B25D2" w:rsidP="00452B8E">
      <w:pPr>
        <w:adjustRightInd w:val="0"/>
        <w:snapToGrid w:val="0"/>
        <w:spacing w:after="0" w:line="240" w:lineRule="auto"/>
        <w:jc w:val="right"/>
        <w:rPr>
          <w:rFonts w:ascii="Calibri" w:hAnsi="Calibri" w:cs="Calibri"/>
          <w:b/>
          <w:sz w:val="24"/>
          <w:szCs w:val="24"/>
          <w:lang w:val="en-NZ" w:eastAsia="ko-KR"/>
        </w:rPr>
      </w:pPr>
    </w:p>
    <w:p w14:paraId="32E5F052" w14:textId="77777777" w:rsidR="004763B4" w:rsidRPr="00FC0469" w:rsidRDefault="004763B4" w:rsidP="00452B8E">
      <w:pPr>
        <w:adjustRightInd w:val="0"/>
        <w:snapToGrid w:val="0"/>
        <w:spacing w:after="0" w:line="240" w:lineRule="auto"/>
        <w:jc w:val="right"/>
        <w:rPr>
          <w:rFonts w:ascii="Calibri" w:eastAsia="MS Mincho" w:hAnsi="Calibri" w:cs="Calibri"/>
          <w:b/>
          <w:lang w:val="en-NZ"/>
        </w:rPr>
      </w:pPr>
    </w:p>
    <w:p w14:paraId="7658EDBC"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4CA53B9C"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79ECA251"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061BE4AE" w14:textId="77777777" w:rsidR="004763B4" w:rsidRPr="00FC0469" w:rsidRDefault="004763B4" w:rsidP="00452B8E">
      <w:pPr>
        <w:widowControl w:val="0"/>
        <w:autoSpaceDE w:val="0"/>
        <w:autoSpaceDN w:val="0"/>
        <w:adjustRightInd w:val="0"/>
        <w:snapToGrid w:val="0"/>
        <w:spacing w:after="0" w:line="240" w:lineRule="auto"/>
        <w:jc w:val="center"/>
        <w:rPr>
          <w:rFonts w:ascii="Calibri" w:hAnsi="Calibri" w:cs="Calibri"/>
          <w:b/>
          <w:lang w:val="en-NZ" w:eastAsia="ko-KR"/>
        </w:rPr>
      </w:pPr>
    </w:p>
    <w:p w14:paraId="7720A65F"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3A9B8F6F"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7CDA7827"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64406069"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14BF79E2"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10B38F7F"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1A1C4F44" w14:textId="77777777" w:rsidR="00AE14D3" w:rsidRPr="00FC0469" w:rsidRDefault="00AE14D3"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31C93A5D" w14:textId="77777777" w:rsidR="00AE14D3" w:rsidRPr="00FC0469" w:rsidRDefault="00AE14D3"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5394BE0C" w14:textId="4B19A484"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r w:rsidRPr="00FC0469">
        <w:rPr>
          <w:rFonts w:ascii="Calibri" w:eastAsia="MS Mincho" w:hAnsi="Calibri" w:cs="Calibri"/>
          <w:b/>
          <w:lang w:val="en-NZ"/>
        </w:rPr>
        <w:t>Secretariat</w:t>
      </w:r>
    </w:p>
    <w:p w14:paraId="0C4BB412" w14:textId="77777777" w:rsidR="004763B4" w:rsidRPr="00FC0469" w:rsidRDefault="004763B4" w:rsidP="00452B8E">
      <w:pPr>
        <w:widowControl w:val="0"/>
        <w:autoSpaceDE w:val="0"/>
        <w:autoSpaceDN w:val="0"/>
        <w:adjustRightInd w:val="0"/>
        <w:snapToGrid w:val="0"/>
        <w:spacing w:after="0" w:line="240" w:lineRule="auto"/>
        <w:jc w:val="center"/>
        <w:rPr>
          <w:rFonts w:ascii="Calibri" w:eastAsia="MS Mincho" w:hAnsi="Calibri" w:cs="Calibri"/>
          <w:b/>
          <w:lang w:val="en-NZ"/>
        </w:rPr>
      </w:pPr>
    </w:p>
    <w:p w14:paraId="57A5BCDE" w14:textId="77777777" w:rsidR="004763B4" w:rsidRPr="00FC0469" w:rsidRDefault="004763B4" w:rsidP="00452B8E">
      <w:pPr>
        <w:adjustRightInd w:val="0"/>
        <w:snapToGrid w:val="0"/>
        <w:spacing w:after="0" w:line="240" w:lineRule="auto"/>
        <w:rPr>
          <w:rFonts w:ascii="Calibri" w:hAnsi="Calibri" w:cs="Calibri"/>
          <w:b/>
        </w:rPr>
      </w:pPr>
      <w:r w:rsidRPr="00FC0469">
        <w:rPr>
          <w:rFonts w:ascii="Calibri" w:hAnsi="Calibri" w:cs="Calibri"/>
          <w:b/>
        </w:rPr>
        <w:br w:type="page"/>
      </w:r>
    </w:p>
    <w:p w14:paraId="0CA9CE24" w14:textId="0F21860C" w:rsidR="003514A4" w:rsidRPr="00FC0469" w:rsidRDefault="003514A4" w:rsidP="00452B8E">
      <w:pPr>
        <w:adjustRightInd w:val="0"/>
        <w:snapToGrid w:val="0"/>
        <w:spacing w:after="0" w:line="240" w:lineRule="auto"/>
        <w:rPr>
          <w:rFonts w:ascii="Calibri" w:hAnsi="Calibri" w:cs="Calibri"/>
        </w:rPr>
      </w:pPr>
      <w:r w:rsidRPr="00FC0469">
        <w:rPr>
          <w:rFonts w:ascii="Calibri" w:hAnsi="Calibri" w:cs="Calibri"/>
          <w:b/>
        </w:rPr>
        <w:lastRenderedPageBreak/>
        <w:t>Table 1.</w:t>
      </w:r>
      <w:r w:rsidRPr="00FC0469">
        <w:rPr>
          <w:rFonts w:ascii="Calibri" w:hAnsi="Calibri" w:cs="Calibri"/>
        </w:rPr>
        <w:t xml:space="preserve"> Average annual catch of North Pacific albacore</w:t>
      </w:r>
      <w:r w:rsidR="00421A2D" w:rsidRPr="00FC0469">
        <w:rPr>
          <w:rFonts w:ascii="Calibri" w:hAnsi="Calibri" w:cs="Calibri"/>
        </w:rPr>
        <w:t xml:space="preserve"> (metric tonnes)</w:t>
      </w:r>
    </w:p>
    <w:tbl>
      <w:tblPr>
        <w:tblW w:w="5000" w:type="pct"/>
        <w:tblLook w:val="04A0" w:firstRow="1" w:lastRow="0" w:firstColumn="1" w:lastColumn="0" w:noHBand="0" w:noVBand="1"/>
      </w:tblPr>
      <w:tblGrid>
        <w:gridCol w:w="2098"/>
        <w:gridCol w:w="2166"/>
        <w:gridCol w:w="1693"/>
        <w:gridCol w:w="1610"/>
        <w:gridCol w:w="1783"/>
      </w:tblGrid>
      <w:tr w:rsidR="00454D26" w:rsidRPr="00FC0469" w14:paraId="2D11B2D5" w14:textId="77777777" w:rsidTr="004763B4">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 xml:space="preserve">Data </w:t>
            </w:r>
            <w:proofErr w:type="gramStart"/>
            <w:r w:rsidRPr="00FC0469">
              <w:rPr>
                <w:rFonts w:ascii="Calibri" w:eastAsia="Times New Roman" w:hAnsi="Calibri" w:cs="Calibri"/>
                <w:b/>
                <w:bCs/>
              </w:rPr>
              <w:t>pertain</w:t>
            </w:r>
            <w:proofErr w:type="gramEnd"/>
            <w:r w:rsidRPr="00FC0469">
              <w:rPr>
                <w:rFonts w:ascii="Calibri" w:eastAsia="Times New Roman" w:hAnsi="Calibri" w:cs="Calibri"/>
                <w:b/>
                <w:bCs/>
              </w:rPr>
              <w:t xml:space="preserve">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FC0469" w:rsidRDefault="00454D26" w:rsidP="00452B8E">
            <w:pPr>
              <w:adjustRightInd w:val="0"/>
              <w:snapToGrid w:val="0"/>
              <w:spacing w:after="0" w:line="240" w:lineRule="auto"/>
              <w:jc w:val="center"/>
              <w:rPr>
                <w:rFonts w:ascii="Calibri" w:eastAsia="Times New Roman" w:hAnsi="Calibri" w:cs="Calibri"/>
                <w:b/>
                <w:bCs/>
              </w:rPr>
            </w:pPr>
            <w:r w:rsidRPr="00FC0469">
              <w:rPr>
                <w:rFonts w:ascii="Calibri" w:eastAsia="Times New Roman" w:hAnsi="Calibri" w:cs="Calibri"/>
                <w:b/>
                <w:bCs/>
              </w:rPr>
              <w:t>2006-2010 average annual catch</w:t>
            </w:r>
          </w:p>
        </w:tc>
      </w:tr>
      <w:tr w:rsidR="00454D26" w:rsidRPr="00FC0469" w14:paraId="129380CF" w14:textId="77777777" w:rsidTr="004763B4">
        <w:trPr>
          <w:trHeight w:val="255"/>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1B065E70" w14:textId="77777777" w:rsidR="00454D26" w:rsidRPr="00FC0469" w:rsidRDefault="00454D26"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Canada</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5E61A5FC" w14:textId="7EEEDF5C" w:rsidR="00454D26" w:rsidRPr="00FC0469" w:rsidRDefault="00454D26"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N Pacific </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63299055" w14:textId="77777777" w:rsidR="00454D26" w:rsidRPr="00FC0469" w:rsidRDefault="00454D26"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troll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4C92FA46" w14:textId="77777777" w:rsidR="00454D26" w:rsidRPr="00FC0469" w:rsidRDefault="008D0E9C"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3D9830C3" w14:textId="77777777" w:rsidR="00454D26" w:rsidRPr="00FC0469" w:rsidRDefault="00911B0E"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 xml:space="preserve">5,911 </w:t>
            </w:r>
          </w:p>
        </w:tc>
      </w:tr>
      <w:tr w:rsidR="003514A4" w:rsidRPr="00FC0469" w14:paraId="7C1CE3ED"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3FC1421E" w14:textId="77777777" w:rsidR="003514A4" w:rsidRPr="00FC0469" w:rsidRDefault="003514A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Canada:</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4124639" w14:textId="77777777" w:rsidR="003514A4" w:rsidRPr="00FC0469" w:rsidRDefault="00911B0E"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 xml:space="preserve">5,911 </w:t>
            </w:r>
          </w:p>
        </w:tc>
      </w:tr>
      <w:tr w:rsidR="003514A4" w:rsidRPr="00FC0469" w14:paraId="4C10B136"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B60F899" w14:textId="77777777" w:rsidR="003514A4" w:rsidRPr="00FC0469" w:rsidRDefault="003514A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22E0F60" w14:textId="77777777" w:rsidR="003514A4" w:rsidRPr="00FC0469" w:rsidRDefault="00911B0E"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 xml:space="preserve">5,911 </w:t>
            </w:r>
          </w:p>
        </w:tc>
      </w:tr>
      <w:tr w:rsidR="00454D26" w:rsidRPr="00FC0469" w14:paraId="0592E63C"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376B4E91" w14:textId="77777777" w:rsidR="00454D26" w:rsidRPr="00FC0469" w:rsidRDefault="00454D26"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AB1E45F" w14:textId="77777777" w:rsidR="00454D26" w:rsidRPr="00FC0469" w:rsidRDefault="00454D26"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100</w:t>
            </w:r>
          </w:p>
        </w:tc>
      </w:tr>
      <w:tr w:rsidR="003514A4" w:rsidRPr="00FC0469" w14:paraId="17383F8E" w14:textId="77777777" w:rsidTr="004763B4">
        <w:trPr>
          <w:trHeight w:val="255"/>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6F97377A" w14:textId="77777777" w:rsidR="003514A4" w:rsidRPr="00FC0469" w:rsidRDefault="003514A4" w:rsidP="00452B8E">
            <w:pPr>
              <w:adjustRightInd w:val="0"/>
              <w:snapToGrid w:val="0"/>
              <w:spacing w:after="0" w:line="240" w:lineRule="auto"/>
              <w:rPr>
                <w:rFonts w:ascii="Calibri" w:eastAsia="Times New Roman" w:hAnsi="Calibri" w:cs="Calibri"/>
              </w:rPr>
            </w:pPr>
          </w:p>
        </w:tc>
      </w:tr>
      <w:tr w:rsidR="007C0283" w:rsidRPr="00FC0469" w14:paraId="194D3DF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center"/>
            <w:hideMark/>
          </w:tcPr>
          <w:p w14:paraId="63EAE45B" w14:textId="77777777" w:rsidR="007C0283" w:rsidRPr="00FC0469" w:rsidRDefault="007C0283" w:rsidP="00452B8E">
            <w:pPr>
              <w:adjustRightInd w:val="0"/>
              <w:snapToGrid w:val="0"/>
              <w:spacing w:after="0" w:line="240" w:lineRule="auto"/>
              <w:rPr>
                <w:rFonts w:ascii="Calibri" w:eastAsia="Times New Roman" w:hAnsi="Calibri" w:cs="Calibri"/>
                <w:b/>
                <w:bCs/>
              </w:rPr>
            </w:pPr>
            <w:r w:rsidRPr="00FC0469">
              <w:rPr>
                <w:rFonts w:ascii="Calibri" w:hAnsi="Calibri" w:cs="Calibri"/>
                <w:b/>
                <w:bCs/>
                <w:kern w:val="2"/>
                <w:lang w:eastAsia="zh-CN"/>
              </w:rPr>
              <w:t>China</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4547529F" w14:textId="77777777" w:rsidR="007C0283" w:rsidRPr="00FC0469" w:rsidRDefault="007C028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5C397640" w14:textId="77777777" w:rsidR="007C0283" w:rsidRPr="00FC0469" w:rsidRDefault="007C028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237A62F2" w14:textId="77777777" w:rsidR="007C0283" w:rsidRPr="00FC0469" w:rsidRDefault="007C0283" w:rsidP="00452B8E">
            <w:pPr>
              <w:adjustRightInd w:val="0"/>
              <w:snapToGrid w:val="0"/>
              <w:spacing w:after="0" w:line="240" w:lineRule="auto"/>
              <w:jc w:val="center"/>
              <w:rPr>
                <w:rFonts w:ascii="Calibri" w:eastAsia="Times New Roman" w:hAnsi="Calibri" w:cs="Calibri"/>
              </w:rPr>
            </w:pPr>
            <w:r w:rsidRPr="00FC0469">
              <w:rPr>
                <w:rFonts w:ascii="Calibri" w:eastAsia="SimSun" w:hAnsi="Calibri" w:cs="Calibri"/>
                <w:kern w:val="2"/>
                <w:lang w:eastAsia="zh-CN"/>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932B4C2" w14:textId="77777777" w:rsidR="007C0283" w:rsidRPr="00FC0469" w:rsidRDefault="007C028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1</w:t>
            </w:r>
            <w:r w:rsidR="00F35B13" w:rsidRPr="00FC0469">
              <w:rPr>
                <w:rFonts w:ascii="Calibri" w:eastAsia="SimSun" w:hAnsi="Calibri" w:cs="Calibri"/>
                <w:kern w:val="2"/>
                <w:lang w:eastAsia="zh-CN"/>
              </w:rPr>
              <w:t>,</w:t>
            </w:r>
            <w:r w:rsidRPr="00FC0469">
              <w:rPr>
                <w:rFonts w:ascii="Calibri" w:eastAsia="SimSun" w:hAnsi="Calibri" w:cs="Calibri"/>
                <w:kern w:val="2"/>
                <w:lang w:eastAsia="zh-CN"/>
              </w:rPr>
              <w:t>967</w:t>
            </w:r>
          </w:p>
        </w:tc>
      </w:tr>
      <w:tr w:rsidR="00F35B13" w:rsidRPr="00FC0469" w14:paraId="70DACA5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center"/>
          </w:tcPr>
          <w:p w14:paraId="434EC4C8" w14:textId="77777777" w:rsidR="00F35B13" w:rsidRPr="00FC0469" w:rsidRDefault="00F35B13" w:rsidP="00452B8E">
            <w:pPr>
              <w:adjustRightInd w:val="0"/>
              <w:snapToGrid w:val="0"/>
              <w:spacing w:after="0" w:line="240" w:lineRule="auto"/>
              <w:rPr>
                <w:rFonts w:ascii="Calibri" w:hAnsi="Calibri" w:cs="Calibri"/>
                <w:b/>
                <w:bCs/>
                <w:kern w:val="2"/>
                <w:lang w:eastAsia="zh-CN"/>
              </w:rPr>
            </w:pPr>
          </w:p>
        </w:tc>
        <w:tc>
          <w:tcPr>
            <w:tcW w:w="1167" w:type="pct"/>
            <w:tcBorders>
              <w:top w:val="single" w:sz="4" w:space="0" w:color="auto"/>
              <w:left w:val="single" w:sz="4" w:space="0" w:color="auto"/>
              <w:bottom w:val="single" w:sz="4" w:space="0" w:color="auto"/>
              <w:right w:val="single" w:sz="4" w:space="0" w:color="auto"/>
            </w:tcBorders>
            <w:noWrap/>
            <w:vAlign w:val="bottom"/>
          </w:tcPr>
          <w:p w14:paraId="3FE01242"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noWrap/>
            <w:vAlign w:val="bottom"/>
          </w:tcPr>
          <w:p w14:paraId="12295382"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noWrap/>
            <w:vAlign w:val="bottom"/>
          </w:tcPr>
          <w:p w14:paraId="56755A6C" w14:textId="77777777" w:rsidR="00F35B13" w:rsidRPr="00FC0469" w:rsidRDefault="00F35B13" w:rsidP="00452B8E">
            <w:pPr>
              <w:adjustRightInd w:val="0"/>
              <w:snapToGrid w:val="0"/>
              <w:spacing w:after="0" w:line="240" w:lineRule="auto"/>
              <w:jc w:val="center"/>
              <w:rPr>
                <w:rFonts w:ascii="Calibri" w:eastAsia="SimSun" w:hAnsi="Calibri" w:cs="Calibri"/>
                <w:kern w:val="2"/>
                <w:lang w:eastAsia="zh-CN"/>
              </w:rPr>
            </w:pPr>
            <w:r w:rsidRPr="00FC0469">
              <w:rPr>
                <w:rFonts w:ascii="Calibri" w:eastAsia="SimSun" w:hAnsi="Calibri" w:cs="Calibri"/>
                <w:kern w:val="2"/>
                <w:lang w:eastAsia="zh-CN"/>
              </w:rPr>
              <w:t>N</w:t>
            </w:r>
          </w:p>
        </w:tc>
        <w:tc>
          <w:tcPr>
            <w:tcW w:w="951" w:type="pct"/>
            <w:tcBorders>
              <w:top w:val="single" w:sz="4" w:space="0" w:color="auto"/>
              <w:left w:val="single" w:sz="4" w:space="0" w:color="auto"/>
              <w:bottom w:val="single" w:sz="4" w:space="0" w:color="auto"/>
              <w:right w:val="single" w:sz="4" w:space="0" w:color="auto"/>
            </w:tcBorders>
            <w:noWrap/>
            <w:vAlign w:val="bottom"/>
          </w:tcPr>
          <w:p w14:paraId="6F1AC3EA" w14:textId="77777777" w:rsidR="00F35B13" w:rsidRPr="00FC0469" w:rsidRDefault="00F35B13" w:rsidP="00452B8E">
            <w:pPr>
              <w:adjustRightInd w:val="0"/>
              <w:snapToGrid w:val="0"/>
              <w:spacing w:after="0" w:line="240" w:lineRule="auto"/>
              <w:jc w:val="right"/>
              <w:rPr>
                <w:rFonts w:ascii="Calibri" w:eastAsia="SimSun" w:hAnsi="Calibri" w:cs="Calibri"/>
                <w:kern w:val="2"/>
                <w:lang w:eastAsia="zh-CN"/>
              </w:rPr>
            </w:pPr>
            <w:r w:rsidRPr="00FC0469">
              <w:rPr>
                <w:rFonts w:ascii="Calibri" w:eastAsia="SimSun" w:hAnsi="Calibri" w:cs="Calibri"/>
                <w:kern w:val="2"/>
                <w:lang w:eastAsia="zh-CN"/>
              </w:rPr>
              <w:t>98</w:t>
            </w:r>
          </w:p>
        </w:tc>
      </w:tr>
      <w:tr w:rsidR="00F35B13" w:rsidRPr="00FC0469" w14:paraId="5871D39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149044E5"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China:</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DAFB2F8"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1,967</w:t>
            </w:r>
          </w:p>
        </w:tc>
      </w:tr>
      <w:tr w:rsidR="00F35B13" w:rsidRPr="00FC0469" w14:paraId="47C3C3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21D05A99"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1305F45"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1,869</w:t>
            </w:r>
          </w:p>
        </w:tc>
      </w:tr>
      <w:tr w:rsidR="00F35B13" w:rsidRPr="00FC0469" w14:paraId="63FC481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3C1E42D4"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FF6A3F1"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SimSun" w:hAnsi="Calibri" w:cs="Calibri"/>
                <w:kern w:val="2"/>
                <w:lang w:eastAsia="zh-CN"/>
              </w:rPr>
              <w:t>95</w:t>
            </w:r>
          </w:p>
        </w:tc>
      </w:tr>
      <w:tr w:rsidR="00F35B13" w:rsidRPr="00FC0469" w14:paraId="560E6DA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606677CA"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Note:</w:t>
            </w:r>
            <w:r w:rsidR="00CE0B74" w:rsidRPr="00FC0469">
              <w:rPr>
                <w:rFonts w:ascii="Calibri" w:hAnsi="Calibri" w:cs="Calibri"/>
                <w:kern w:val="2"/>
                <w:lang w:eastAsia="ko-KR"/>
              </w:rPr>
              <w:t xml:space="preserve"> </w:t>
            </w:r>
            <w:r w:rsidRPr="00FC0469">
              <w:rPr>
                <w:rFonts w:ascii="Calibri" w:hAnsi="Calibri" w:cs="Calibri"/>
                <w:kern w:val="2"/>
                <w:lang w:eastAsia="zh-CN"/>
              </w:rPr>
              <w:t xml:space="preserve">Historically, there are 10 longliners seasonally </w:t>
            </w:r>
            <w:proofErr w:type="gramStart"/>
            <w:r w:rsidRPr="00FC0469">
              <w:rPr>
                <w:rFonts w:ascii="Calibri" w:hAnsi="Calibri" w:cs="Calibri"/>
                <w:kern w:val="2"/>
                <w:lang w:eastAsia="zh-CN"/>
              </w:rPr>
              <w:t>operating  in</w:t>
            </w:r>
            <w:proofErr w:type="gramEnd"/>
            <w:r w:rsidRPr="00FC0469">
              <w:rPr>
                <w:rFonts w:ascii="Calibri" w:hAnsi="Calibri" w:cs="Calibri"/>
                <w:kern w:val="2"/>
                <w:lang w:eastAsia="zh-CN"/>
              </w:rPr>
              <w:t xml:space="preserve"> the high seas of Northern Pacific Ocean targeting albacore, which covered the Convention Areas of WCPFC and IATTC</w:t>
            </w:r>
          </w:p>
        </w:tc>
      </w:tr>
      <w:tr w:rsidR="00F35B13" w:rsidRPr="00FC0469" w14:paraId="7E799A4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tcPr>
          <w:p w14:paraId="02908CE3" w14:textId="77777777" w:rsidR="00F35B13" w:rsidRPr="00FC0469" w:rsidRDefault="00F35B13" w:rsidP="00452B8E">
            <w:pPr>
              <w:adjustRightInd w:val="0"/>
              <w:snapToGrid w:val="0"/>
              <w:spacing w:after="0" w:line="240" w:lineRule="auto"/>
              <w:rPr>
                <w:rFonts w:ascii="Calibri" w:eastAsia="Times New Roman" w:hAnsi="Calibri" w:cs="Calibri"/>
              </w:rPr>
            </w:pPr>
          </w:p>
        </w:tc>
      </w:tr>
      <w:tr w:rsidR="00F35B13" w:rsidRPr="00FC0469" w14:paraId="06E15E3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1A21AB3C" w14:textId="77777777" w:rsidR="00F35B13" w:rsidRPr="00FC0469" w:rsidRDefault="00F35B1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Cook Islands</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18B2E1CF"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 total catches</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218D80D7"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troll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4C948C40" w14:textId="77777777" w:rsidR="00F35B13" w:rsidRPr="00FC0469" w:rsidRDefault="00F35B1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9D54C69"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31</w:t>
            </w:r>
          </w:p>
        </w:tc>
      </w:tr>
      <w:tr w:rsidR="00F35B13" w:rsidRPr="00FC0469" w14:paraId="0A988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0EE755FF" w14:textId="77777777" w:rsidR="00F35B13" w:rsidRPr="00FC0469" w:rsidRDefault="00F35B13" w:rsidP="00452B8E">
            <w:pPr>
              <w:adjustRightInd w:val="0"/>
              <w:snapToGrid w:val="0"/>
              <w:spacing w:after="0" w:line="240" w:lineRule="auto"/>
              <w:rPr>
                <w:rFonts w:ascii="Calibri" w:eastAsia="Times New Roman" w:hAnsi="Calibri" w:cs="Calibri"/>
                <w:b/>
                <w:bCs/>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5BDAC318"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 total catches</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727B570B" w14:textId="77777777" w:rsidR="00F35B13" w:rsidRPr="00FC0469" w:rsidRDefault="00F35B1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Longline</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00C72D59" w14:textId="77777777" w:rsidR="00F35B13" w:rsidRPr="00FC0469" w:rsidRDefault="00F35B1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423559E"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8</w:t>
            </w:r>
          </w:p>
        </w:tc>
      </w:tr>
      <w:tr w:rsidR="00F35B13" w:rsidRPr="00FC0469" w14:paraId="1F20E4E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18983330"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Cook Islands:</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1F06A0B"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39</w:t>
            </w:r>
          </w:p>
        </w:tc>
      </w:tr>
      <w:tr w:rsidR="00F35B13" w:rsidRPr="00FC0469" w14:paraId="4D92868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4BFAB255"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B985219"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39</w:t>
            </w:r>
          </w:p>
        </w:tc>
      </w:tr>
      <w:tr w:rsidR="00F35B13" w:rsidRPr="00FC0469" w14:paraId="4AFB2E4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093F2C21"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78CADFA" w14:textId="77777777" w:rsidR="00F35B13" w:rsidRPr="00FC0469" w:rsidRDefault="00F35B1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100</w:t>
            </w:r>
          </w:p>
        </w:tc>
      </w:tr>
      <w:tr w:rsidR="00F22A00" w:rsidRPr="00FC0469" w14:paraId="39EEACC9"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tcPr>
          <w:p w14:paraId="212C420D" w14:textId="77777777" w:rsidR="00F22A00" w:rsidRPr="00FC0469" w:rsidRDefault="00F22A00" w:rsidP="00452B8E">
            <w:pPr>
              <w:adjustRightInd w:val="0"/>
              <w:snapToGrid w:val="0"/>
              <w:spacing w:after="0" w:line="240" w:lineRule="auto"/>
              <w:jc w:val="right"/>
              <w:rPr>
                <w:rFonts w:ascii="Calibri" w:eastAsia="Times New Roman" w:hAnsi="Calibri" w:cs="Calibri"/>
              </w:rPr>
            </w:pPr>
          </w:p>
        </w:tc>
      </w:tr>
      <w:tr w:rsidR="007F6534" w:rsidRPr="00FC0469" w14:paraId="5A6A170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tcPr>
          <w:p w14:paraId="1467807A" w14:textId="77777777" w:rsidR="007F6534" w:rsidRPr="00FC0469" w:rsidRDefault="007F6534" w:rsidP="00452B8E">
            <w:pPr>
              <w:adjustRightInd w:val="0"/>
              <w:snapToGrid w:val="0"/>
              <w:spacing w:after="0" w:line="240" w:lineRule="auto"/>
              <w:rPr>
                <w:rFonts w:ascii="Calibri" w:hAnsi="Calibri" w:cs="Calibri"/>
                <w:b/>
                <w:lang w:eastAsia="ko-KR"/>
              </w:rPr>
            </w:pPr>
            <w:r w:rsidRPr="00FC0469">
              <w:rPr>
                <w:rFonts w:ascii="Calibri" w:hAnsi="Calibri" w:cs="Calibri"/>
                <w:b/>
                <w:lang w:eastAsia="ko-KR"/>
              </w:rPr>
              <w:t>Fiji</w:t>
            </w:r>
          </w:p>
        </w:tc>
        <w:tc>
          <w:tcPr>
            <w:tcW w:w="1167" w:type="pct"/>
            <w:tcBorders>
              <w:top w:val="single" w:sz="4" w:space="0" w:color="auto"/>
              <w:left w:val="single" w:sz="4" w:space="0" w:color="auto"/>
              <w:bottom w:val="single" w:sz="4" w:space="0" w:color="auto"/>
              <w:right w:val="single" w:sz="4" w:space="0" w:color="auto"/>
            </w:tcBorders>
            <w:vAlign w:val="bottom"/>
          </w:tcPr>
          <w:p w14:paraId="61B8798C" w14:textId="28B80C16" w:rsidR="007F6534" w:rsidRPr="00FC0469" w:rsidRDefault="00426FDF"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vAlign w:val="bottom"/>
          </w:tcPr>
          <w:p w14:paraId="7D1BD6A8" w14:textId="1FCC3DBF" w:rsidR="007F6534" w:rsidRPr="00FC0469" w:rsidRDefault="00426FDF"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vAlign w:val="bottom"/>
          </w:tcPr>
          <w:p w14:paraId="3006F354" w14:textId="79699449" w:rsidR="007F6534" w:rsidRPr="00FC0469" w:rsidRDefault="00426FDF"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tcPr>
          <w:p w14:paraId="15B1A094" w14:textId="309F591F"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w:t>
            </w:r>
            <w:r w:rsidR="008710A2" w:rsidRPr="00FC0469">
              <w:rPr>
                <w:rFonts w:ascii="Calibri" w:eastAsia="Times New Roman" w:hAnsi="Calibri" w:cs="Calibri"/>
              </w:rPr>
              <w:t>2</w:t>
            </w:r>
          </w:p>
        </w:tc>
      </w:tr>
      <w:tr w:rsidR="007F6534" w:rsidRPr="00FC0469" w14:paraId="16FBF4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tcPr>
          <w:p w14:paraId="3302F390"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vAlign w:val="bottom"/>
          </w:tcPr>
          <w:p w14:paraId="1346AABD"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vAlign w:val="bottom"/>
          </w:tcPr>
          <w:p w14:paraId="1910DCD2"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853" w:type="pct"/>
            <w:tcBorders>
              <w:top w:val="single" w:sz="4" w:space="0" w:color="auto"/>
              <w:left w:val="single" w:sz="4" w:space="0" w:color="auto"/>
              <w:bottom w:val="single" w:sz="4" w:space="0" w:color="auto"/>
              <w:right w:val="single" w:sz="4" w:space="0" w:color="auto"/>
            </w:tcBorders>
            <w:vAlign w:val="bottom"/>
          </w:tcPr>
          <w:p w14:paraId="36F414B2"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c>
          <w:tcPr>
            <w:tcW w:w="951" w:type="pct"/>
            <w:tcBorders>
              <w:top w:val="single" w:sz="4" w:space="0" w:color="auto"/>
              <w:left w:val="single" w:sz="4" w:space="0" w:color="auto"/>
              <w:bottom w:val="single" w:sz="4" w:space="0" w:color="auto"/>
              <w:right w:val="single" w:sz="4" w:space="0" w:color="auto"/>
            </w:tcBorders>
            <w:noWrap/>
            <w:vAlign w:val="bottom"/>
          </w:tcPr>
          <w:p w14:paraId="4CCAB12D" w14:textId="77777777" w:rsidR="007F6534" w:rsidRPr="00FC0469" w:rsidRDefault="007F6534" w:rsidP="00452B8E">
            <w:pPr>
              <w:adjustRightInd w:val="0"/>
              <w:snapToGrid w:val="0"/>
              <w:spacing w:after="0" w:line="240" w:lineRule="auto"/>
              <w:jc w:val="right"/>
              <w:rPr>
                <w:rFonts w:ascii="Calibri" w:eastAsia="Times New Roman" w:hAnsi="Calibri" w:cs="Calibri"/>
              </w:rPr>
            </w:pPr>
          </w:p>
        </w:tc>
      </w:tr>
      <w:tr w:rsidR="007F6534" w:rsidRPr="00FC0469" w14:paraId="51A12E4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tcPr>
          <w:p w14:paraId="5AD5FA1D" w14:textId="77777777"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xml:space="preserve">Total catches for </w:t>
            </w:r>
            <w:r w:rsidR="00F773E7" w:rsidRPr="00FC0469">
              <w:rPr>
                <w:rFonts w:ascii="Calibri" w:hAnsi="Calibri" w:cs="Calibri"/>
                <w:lang w:eastAsia="ko-KR"/>
              </w:rPr>
              <w:t>Fiji</w:t>
            </w:r>
            <w:r w:rsidR="00F773E7" w:rsidRPr="00FC0469">
              <w:rPr>
                <w:rFonts w:ascii="Calibri" w:eastAsia="Times New Roman" w:hAnsi="Calibri" w:cs="Calibri"/>
              </w:rPr>
              <w:t xml:space="preserve"> </w:t>
            </w:r>
            <w:r w:rsidRPr="00FC0469">
              <w:rPr>
                <w:rFonts w:ascii="Calibri" w:eastAsia="Times New Roman" w:hAnsi="Calibri" w:cs="Calibri"/>
              </w:rPr>
              <w:t>Islands:</w:t>
            </w:r>
          </w:p>
        </w:tc>
        <w:tc>
          <w:tcPr>
            <w:tcW w:w="951" w:type="pct"/>
            <w:tcBorders>
              <w:top w:val="single" w:sz="4" w:space="0" w:color="auto"/>
              <w:left w:val="single" w:sz="4" w:space="0" w:color="auto"/>
              <w:bottom w:val="single" w:sz="4" w:space="0" w:color="auto"/>
              <w:right w:val="single" w:sz="4" w:space="0" w:color="auto"/>
            </w:tcBorders>
            <w:noWrap/>
            <w:vAlign w:val="bottom"/>
          </w:tcPr>
          <w:p w14:paraId="5DE91395" w14:textId="29A3680F"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w:t>
            </w:r>
            <w:r w:rsidR="008710A2" w:rsidRPr="00FC0469">
              <w:rPr>
                <w:rFonts w:ascii="Calibri" w:eastAsia="Times New Roman" w:hAnsi="Calibri" w:cs="Calibri"/>
              </w:rPr>
              <w:t>2</w:t>
            </w:r>
          </w:p>
        </w:tc>
      </w:tr>
      <w:tr w:rsidR="007F6534" w:rsidRPr="00FC0469" w14:paraId="09DE48F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tcPr>
          <w:p w14:paraId="2F79D40E" w14:textId="77777777"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tcPr>
          <w:p w14:paraId="6FC8EAA2" w14:textId="6C26A85A" w:rsidR="007F6534" w:rsidRPr="00FC0469" w:rsidRDefault="00733BB2"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xml:space="preserve">0 </w:t>
            </w:r>
          </w:p>
        </w:tc>
      </w:tr>
      <w:tr w:rsidR="007F6534" w:rsidRPr="00FC0469" w14:paraId="68621C7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tcPr>
          <w:p w14:paraId="2FA2900A" w14:textId="77777777" w:rsidR="007F6534" w:rsidRPr="00FC0469" w:rsidRDefault="007F6534"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tcPr>
          <w:p w14:paraId="0A7C94B8" w14:textId="22157850" w:rsidR="007F6534" w:rsidRPr="00FC0469" w:rsidRDefault="00733BB2"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xml:space="preserve">0 </w:t>
            </w:r>
          </w:p>
        </w:tc>
      </w:tr>
      <w:tr w:rsidR="00F22A00" w:rsidRPr="00FC0469" w14:paraId="382B4AC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16EA5E2B"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5C07FD4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6FE15045"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Japan</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31D150F1"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461AFA5A"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Coast</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14032F81"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942356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16,817</w:t>
            </w:r>
          </w:p>
        </w:tc>
      </w:tr>
      <w:tr w:rsidR="00F22A00" w:rsidRPr="00FC0469" w14:paraId="369B55C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398C312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5245C2DC"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59516622"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22C81BFE"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1E6997D"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4,230</w:t>
            </w:r>
          </w:p>
        </w:tc>
      </w:tr>
      <w:tr w:rsidR="00F22A00" w:rsidRPr="00FC0469" w14:paraId="1175AD3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0036BFCA"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4F684B99"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6F2914A8"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PL Coast</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160A64B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7C6D211"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89</w:t>
            </w:r>
          </w:p>
        </w:tc>
      </w:tr>
      <w:tr w:rsidR="00F22A00" w:rsidRPr="00FC0469" w14:paraId="5768B2EC"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6A83FFE8"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64FD660F"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6841342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PL DW</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287B7D50"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4832D2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24,504</w:t>
            </w:r>
          </w:p>
        </w:tc>
      </w:tr>
      <w:tr w:rsidR="00F22A00" w:rsidRPr="00FC0469" w14:paraId="7E9DD5A7"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66A4DB94"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5D88A06B"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5D7F190A"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PS Coast</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6FF06B3F"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54F4F3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14</w:t>
            </w:r>
          </w:p>
        </w:tc>
      </w:tr>
      <w:tr w:rsidR="00F22A00" w:rsidRPr="00FC0469" w14:paraId="4F956B6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081A533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74F64B7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27B97403"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PS DW</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10A46D0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0EF7B2D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1,841</w:t>
            </w:r>
          </w:p>
        </w:tc>
      </w:tr>
      <w:tr w:rsidR="00F22A00" w:rsidRPr="00FC0469" w14:paraId="232AC06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324715B5"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6C1883D0"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0385B23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GN </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3B12679B"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C1D82AB"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430</w:t>
            </w:r>
          </w:p>
        </w:tc>
      </w:tr>
      <w:tr w:rsidR="00F22A00" w:rsidRPr="00FC0469" w14:paraId="237914E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3A23E09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0D6B20E0"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61D8F110"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Troll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5AA4DBC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01909A3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505</w:t>
            </w:r>
          </w:p>
        </w:tc>
      </w:tr>
      <w:tr w:rsidR="00F22A00" w:rsidRPr="00FC0469" w14:paraId="531C500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7723FBD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3A809014"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712416F8"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Set Net</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109221C8"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126A88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52</w:t>
            </w:r>
          </w:p>
        </w:tc>
      </w:tr>
      <w:tr w:rsidR="00F22A00" w:rsidRPr="00FC0469" w14:paraId="3AF22C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0038237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04B497A5"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1F2A5682"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Others</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3645789A"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2308885"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36</w:t>
            </w:r>
          </w:p>
        </w:tc>
      </w:tr>
      <w:tr w:rsidR="00F22A00" w:rsidRPr="00FC0469" w14:paraId="35ADF3D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7B2A5C3"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Japan: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B8E1AF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48,518</w:t>
            </w:r>
          </w:p>
        </w:tc>
      </w:tr>
      <w:tr w:rsidR="00F22A00" w:rsidRPr="00FC0469" w14:paraId="737E95F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6D6F4A3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17F80D7"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45,551</w:t>
            </w:r>
          </w:p>
        </w:tc>
      </w:tr>
      <w:tr w:rsidR="00F22A00" w:rsidRPr="00FC0469" w14:paraId="4E3A104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5A4CFB9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65D23F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94</w:t>
            </w:r>
          </w:p>
        </w:tc>
      </w:tr>
      <w:tr w:rsidR="00F22A00" w:rsidRPr="00FC0469" w14:paraId="26C4E6F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248F4132"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1E5B72C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6ADE7137"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Korea</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72AA4E1A"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0A8336D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66DC2954"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72A5714"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F22A00" w:rsidRPr="00FC0469" w14:paraId="1FA8CC1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354E43CF" w14:textId="77777777" w:rsidR="00F22A00" w:rsidRPr="00FC0469" w:rsidRDefault="00F22A00" w:rsidP="00452B8E">
            <w:pPr>
              <w:adjustRightInd w:val="0"/>
              <w:snapToGrid w:val="0"/>
              <w:spacing w:after="0" w:line="240" w:lineRule="auto"/>
              <w:rPr>
                <w:rFonts w:ascii="Calibri" w:eastAsia="Times New Roman" w:hAnsi="Calibri" w:cs="Calibri"/>
                <w:b/>
                <w:bCs/>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168C330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1B8EF47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5645D11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F7391AF" w14:textId="77777777" w:rsidR="00F22A00" w:rsidRPr="00FC0469" w:rsidDel="00C73D30" w:rsidRDefault="00F22A00" w:rsidP="00452B8E">
            <w:pPr>
              <w:adjustRightInd w:val="0"/>
              <w:snapToGrid w:val="0"/>
              <w:spacing w:after="0" w:line="240" w:lineRule="auto"/>
              <w:jc w:val="right"/>
              <w:rPr>
                <w:rFonts w:ascii="Calibri" w:hAnsi="Calibri" w:cs="Calibri"/>
                <w:lang w:eastAsia="ko-KR"/>
              </w:rPr>
            </w:pPr>
            <w:r w:rsidRPr="00FC0469">
              <w:rPr>
                <w:rFonts w:ascii="Calibri" w:hAnsi="Calibri" w:cs="Calibri"/>
                <w:lang w:eastAsia="ko-KR"/>
              </w:rPr>
              <w:t>157</w:t>
            </w:r>
          </w:p>
        </w:tc>
      </w:tr>
      <w:tr w:rsidR="00F22A00" w:rsidRPr="00FC0469" w14:paraId="5CAAAD4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29AAE00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Korea:</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B60690C"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175</w:t>
            </w:r>
          </w:p>
        </w:tc>
      </w:tr>
      <w:tr w:rsidR="00F22A00" w:rsidRPr="00FC0469" w14:paraId="4F5B0AB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1AC748C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lastRenderedPageBreak/>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A40B48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F22A00" w:rsidRPr="00FC0469" w14:paraId="5DC1D2A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2B60C1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CFB3F8D"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w:t>
            </w:r>
          </w:p>
        </w:tc>
      </w:tr>
      <w:tr w:rsidR="00F22A00" w:rsidRPr="00FC0469" w14:paraId="181ED8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6FBBF124"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NOTE:</w:t>
            </w:r>
            <w:r w:rsidRPr="00FC0469">
              <w:rPr>
                <w:rFonts w:ascii="Calibri" w:eastAsia="Times New Roman" w:hAnsi="Calibri" w:cs="Calibri"/>
              </w:rPr>
              <w:t xml:space="preserve"> </w:t>
            </w:r>
            <w:r w:rsidRPr="00FC0469">
              <w:rPr>
                <w:rFonts w:ascii="Calibri" w:hAnsi="Calibri" w:cs="Calibri"/>
                <w:lang w:eastAsia="ko-KR"/>
              </w:rPr>
              <w:t>Three LL DW participated in fishing for NP Albacore in 2007 and 2008, and the catch was 87 tons.</w:t>
            </w:r>
          </w:p>
        </w:tc>
      </w:tr>
      <w:tr w:rsidR="00F22A00" w:rsidRPr="00FC0469" w14:paraId="0676098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7253732A"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2BA1C39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7958F9ED"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Philippines</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6578F088"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6BB07FE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others</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6D287DDD"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5716E5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75</w:t>
            </w:r>
          </w:p>
        </w:tc>
      </w:tr>
      <w:tr w:rsidR="00F22A00" w:rsidRPr="00FC0469" w14:paraId="35D8DB0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7DA1BA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0562AEC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75</w:t>
            </w:r>
          </w:p>
        </w:tc>
      </w:tr>
      <w:tr w:rsidR="00F22A00" w:rsidRPr="00FC0469" w14:paraId="525DF7D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5B581667"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D604C5A"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F22A00" w:rsidRPr="00FC0469" w14:paraId="14933EA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9FA5A4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4657DA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F22A00" w:rsidRPr="00FC0469" w14:paraId="52ECA83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6FD82ABE"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 xml:space="preserve">NOTE: </w:t>
            </w:r>
            <w:r w:rsidRPr="00FC0469">
              <w:rPr>
                <w:rFonts w:ascii="Calibri" w:eastAsia="Times New Roman" w:hAnsi="Calibri" w:cs="Calibri"/>
              </w:rPr>
              <w:t xml:space="preserve">Catches are mainly from </w:t>
            </w:r>
            <w:r w:rsidR="004D6FAF" w:rsidRPr="00FC0469">
              <w:rPr>
                <w:rFonts w:ascii="Calibri" w:hAnsi="Calibri" w:cs="Calibri"/>
                <w:lang w:eastAsia="ko-KR"/>
              </w:rPr>
              <w:t xml:space="preserve">artisanal </w:t>
            </w:r>
            <w:r w:rsidRPr="00FC0469">
              <w:rPr>
                <w:rFonts w:ascii="Calibri" w:eastAsia="Times New Roman" w:hAnsi="Calibri" w:cs="Calibri"/>
              </w:rPr>
              <w:t>Hook-and-Line Gear</w:t>
            </w:r>
            <w:r w:rsidR="004D6FAF" w:rsidRPr="00FC0469">
              <w:rPr>
                <w:rFonts w:ascii="Calibri" w:eastAsia="Times New Roman" w:hAnsi="Calibri" w:cs="Calibri"/>
              </w:rPr>
              <w:t xml:space="preserve"> (non-targeting ALB)</w:t>
            </w:r>
          </w:p>
        </w:tc>
      </w:tr>
      <w:tr w:rsidR="00F22A00" w:rsidRPr="00FC0469" w14:paraId="20592F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5BFD52AA" w14:textId="77777777" w:rsidR="00F22A00" w:rsidRPr="00FC0469" w:rsidRDefault="00F22A00" w:rsidP="00452B8E">
            <w:pPr>
              <w:adjustRightInd w:val="0"/>
              <w:snapToGrid w:val="0"/>
              <w:spacing w:after="0" w:line="240" w:lineRule="auto"/>
              <w:jc w:val="right"/>
              <w:rPr>
                <w:rFonts w:ascii="Calibri" w:eastAsia="Times New Roman" w:hAnsi="Calibri" w:cs="Calibri"/>
              </w:rPr>
            </w:pPr>
          </w:p>
        </w:tc>
      </w:tr>
      <w:tr w:rsidR="00F22A00" w:rsidRPr="00FC0469" w14:paraId="7D398A1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186F0A20"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Chinese Taipei</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76E41F8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289A56D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44020CA9"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DAC7CB9"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2,548</w:t>
            </w:r>
          </w:p>
        </w:tc>
      </w:tr>
      <w:tr w:rsidR="00F22A00" w:rsidRPr="00FC0469" w14:paraId="3405A7B1"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2372853F"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7B6E780E"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5800BDCD"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others</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2F7E401C"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96E3576"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552</w:t>
            </w:r>
          </w:p>
        </w:tc>
      </w:tr>
      <w:tr w:rsidR="00F22A00" w:rsidRPr="00FC0469" w14:paraId="42B85814"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57FEF123"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Chinese Taipei:</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A75C2A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3,100</w:t>
            </w:r>
          </w:p>
        </w:tc>
      </w:tr>
      <w:tr w:rsidR="00F22A00" w:rsidRPr="00FC0469" w14:paraId="348304C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3517DCF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F83F60B"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2,548</w:t>
            </w:r>
          </w:p>
        </w:tc>
      </w:tr>
      <w:tr w:rsidR="00F22A00" w:rsidRPr="00FC0469" w14:paraId="1AB6141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215BE93E"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E0FAEE9"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82</w:t>
            </w:r>
          </w:p>
        </w:tc>
      </w:tr>
      <w:tr w:rsidR="00F22A00" w:rsidRPr="00FC0469" w14:paraId="49393AD7"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562E4C7D"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F22A00" w:rsidRPr="00FC0469" w14:paraId="6B0CEB44"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3393255F" w14:textId="77777777" w:rsidR="00F22A00" w:rsidRPr="00FC0469" w:rsidRDefault="00F22A00"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United States</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2F0D6A21"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30AD4BCE"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troll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0341F32F"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41B014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12,344</w:t>
            </w:r>
          </w:p>
        </w:tc>
      </w:tr>
      <w:tr w:rsidR="00F22A00" w:rsidRPr="00FC0469" w14:paraId="5523B80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69AA84D0"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4DB61C2B"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5E637A15"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Longline</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294F5704"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3C9F0B2"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288</w:t>
            </w:r>
          </w:p>
        </w:tc>
      </w:tr>
      <w:tr w:rsidR="00F22A00" w:rsidRPr="00FC0469" w14:paraId="3B3CAD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5656C1F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595B5AF9"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20BDD82D"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Gillnet</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2E1B0865"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E1DE08F"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3</w:t>
            </w:r>
          </w:p>
        </w:tc>
      </w:tr>
      <w:tr w:rsidR="00F22A00" w:rsidRPr="00FC0469" w14:paraId="4DAB1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21E97774"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14985783"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3362032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Pole and line</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52208CDE"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5C91157"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F22A00" w:rsidRPr="00FC0469" w14:paraId="49E6523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37B6AAAC"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75BE55E2"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21F1B14B"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Purse seine</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502B5D31"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AA2FD9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23</w:t>
            </w:r>
          </w:p>
        </w:tc>
      </w:tr>
      <w:tr w:rsidR="00F22A00" w:rsidRPr="00FC0469" w14:paraId="2A0AB0D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23EC8D61"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44F878B6" w14:textId="77777777" w:rsidR="00F22A00" w:rsidRPr="00FC0469" w:rsidRDefault="00F22A00" w:rsidP="00452B8E">
            <w:pPr>
              <w:adjustRightInd w:val="0"/>
              <w:snapToGrid w:val="0"/>
              <w:spacing w:after="0" w:line="240" w:lineRule="auto"/>
              <w:rPr>
                <w:rFonts w:ascii="Calibri" w:eastAsia="Times New Roman" w:hAnsi="Calibri" w:cs="Calibri"/>
              </w:rPr>
            </w:pP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0B3BB9FC"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Other</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0D5AA030" w14:textId="77777777" w:rsidR="00F22A00" w:rsidRPr="00FC0469" w:rsidRDefault="00F22A00"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8C00848"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577</w:t>
            </w:r>
          </w:p>
        </w:tc>
      </w:tr>
      <w:tr w:rsidR="00F22A00" w:rsidRPr="00FC0469" w14:paraId="139853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72FC7AD"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United States:</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F0C3D4B"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13,236</w:t>
            </w:r>
          </w:p>
        </w:tc>
      </w:tr>
      <w:tr w:rsidR="00F22A00" w:rsidRPr="00FC0469" w14:paraId="4588EA3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55C4FC5F"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0112B3D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12,344</w:t>
            </w:r>
          </w:p>
        </w:tc>
      </w:tr>
      <w:tr w:rsidR="00F22A00" w:rsidRPr="00FC0469" w14:paraId="7238E15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308ED811"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303C210" w14:textId="77777777" w:rsidR="00F22A00" w:rsidRPr="00FC0469" w:rsidRDefault="00F22A00"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93</w:t>
            </w:r>
          </w:p>
        </w:tc>
      </w:tr>
      <w:tr w:rsidR="00F22A00" w:rsidRPr="00FC0469" w14:paraId="0E46ACB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0B2A88E0" w14:textId="77777777" w:rsidR="00F22A00" w:rsidRPr="00FC0469" w:rsidRDefault="00F22A00" w:rsidP="00452B8E">
            <w:pPr>
              <w:adjustRightInd w:val="0"/>
              <w:snapToGrid w:val="0"/>
              <w:spacing w:after="0" w:line="240" w:lineRule="auto"/>
              <w:rPr>
                <w:rFonts w:ascii="Calibri" w:eastAsia="Times New Roman" w:hAnsi="Calibri" w:cs="Calibri"/>
                <w:u w:val="single"/>
              </w:rPr>
            </w:pPr>
            <w:r w:rsidRPr="00FC0469">
              <w:rPr>
                <w:rFonts w:ascii="Calibri" w:eastAsia="Times New Roman" w:hAnsi="Calibri" w:cs="Calibri"/>
                <w:u w:val="single"/>
              </w:rPr>
              <w:t>NOTE:</w:t>
            </w:r>
          </w:p>
          <w:p w14:paraId="79D1B5FD"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     1) These USA (2006-2010) data may not be confirmed from figures available to the Secretariat.</w:t>
            </w:r>
          </w:p>
          <w:p w14:paraId="7D3FA916" w14:textId="77777777" w:rsidR="00F22A00" w:rsidRPr="00FC0469" w:rsidRDefault="00F22A00"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 xml:space="preserve">     2) US response: See all our annual reports under CMM 2005-03, the latest of which is dated 30 April 2012.</w:t>
            </w:r>
          </w:p>
        </w:tc>
      </w:tr>
      <w:tr w:rsidR="00F22A00" w:rsidRPr="00FC0469" w14:paraId="11F7A59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485C24AC" w14:textId="77777777" w:rsidR="00F22A00" w:rsidRPr="00FC0469" w:rsidRDefault="00F22A00" w:rsidP="00452B8E">
            <w:pPr>
              <w:adjustRightInd w:val="0"/>
              <w:snapToGrid w:val="0"/>
              <w:spacing w:after="0" w:line="240" w:lineRule="auto"/>
              <w:rPr>
                <w:rFonts w:ascii="Calibri" w:eastAsia="Times New Roman" w:hAnsi="Calibri" w:cs="Calibri"/>
              </w:rPr>
            </w:pPr>
          </w:p>
        </w:tc>
      </w:tr>
      <w:tr w:rsidR="00B678A3" w:rsidRPr="00FC0469" w14:paraId="4BAE35EC"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64975F4D" w14:textId="250C9CE0" w:rsidR="00B678A3" w:rsidRPr="00FC0469" w:rsidRDefault="00EB1B89"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Vanuatu</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1E2FEC95" w14:textId="2CB55308"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2F93E147" w14:textId="433F15B3"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albacore 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57362FC4" w14:textId="6FEB11D1"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4D35D46" w14:textId="7DBA6A7D"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2,525</w:t>
            </w:r>
          </w:p>
        </w:tc>
      </w:tr>
      <w:tr w:rsidR="00B678A3" w:rsidRPr="00FC0469" w14:paraId="6B4D735E"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noWrap/>
            <w:vAlign w:val="bottom"/>
          </w:tcPr>
          <w:p w14:paraId="7720E4CD" w14:textId="77777777" w:rsidR="00B678A3" w:rsidRPr="00FC0469" w:rsidDel="00B128E8" w:rsidRDefault="00B678A3" w:rsidP="00452B8E">
            <w:pPr>
              <w:adjustRightInd w:val="0"/>
              <w:snapToGrid w:val="0"/>
              <w:spacing w:after="0" w:line="240" w:lineRule="auto"/>
              <w:rPr>
                <w:rFonts w:ascii="Calibri" w:eastAsia="Times New Roman" w:hAnsi="Calibri" w:cs="Calibri"/>
                <w:b/>
                <w:bCs/>
              </w:rPr>
            </w:pPr>
          </w:p>
        </w:tc>
        <w:tc>
          <w:tcPr>
            <w:tcW w:w="1167" w:type="pct"/>
            <w:tcBorders>
              <w:top w:val="single" w:sz="4" w:space="0" w:color="auto"/>
              <w:left w:val="single" w:sz="4" w:space="0" w:color="auto"/>
              <w:bottom w:val="single" w:sz="4" w:space="0" w:color="auto"/>
              <w:right w:val="single" w:sz="4" w:space="0" w:color="auto"/>
            </w:tcBorders>
            <w:noWrap/>
            <w:vAlign w:val="bottom"/>
          </w:tcPr>
          <w:p w14:paraId="43F673F3" w14:textId="58BA7339" w:rsidR="00B678A3" w:rsidRPr="00FC0469" w:rsidRDefault="00EB1B89"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900" w:type="pct"/>
            <w:tcBorders>
              <w:top w:val="single" w:sz="4" w:space="0" w:color="auto"/>
              <w:left w:val="single" w:sz="4" w:space="0" w:color="auto"/>
              <w:bottom w:val="single" w:sz="4" w:space="0" w:color="auto"/>
              <w:right w:val="single" w:sz="4" w:space="0" w:color="auto"/>
            </w:tcBorders>
            <w:noWrap/>
            <w:vAlign w:val="bottom"/>
          </w:tcPr>
          <w:p w14:paraId="60CB0545" w14:textId="3F774F99" w:rsidR="00B678A3" w:rsidRPr="00FC0469" w:rsidRDefault="00EB1B89"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others</w:t>
            </w:r>
          </w:p>
        </w:tc>
        <w:tc>
          <w:tcPr>
            <w:tcW w:w="853" w:type="pct"/>
            <w:tcBorders>
              <w:top w:val="single" w:sz="4" w:space="0" w:color="auto"/>
              <w:left w:val="single" w:sz="4" w:space="0" w:color="auto"/>
              <w:bottom w:val="single" w:sz="4" w:space="0" w:color="auto"/>
              <w:right w:val="single" w:sz="4" w:space="0" w:color="auto"/>
            </w:tcBorders>
            <w:noWrap/>
            <w:vAlign w:val="bottom"/>
          </w:tcPr>
          <w:p w14:paraId="679619A8" w14:textId="5F35722D" w:rsidR="00B678A3" w:rsidRPr="00FC0469" w:rsidRDefault="00EB1B89"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tcPr>
          <w:p w14:paraId="046329F6" w14:textId="73942E8D"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135</w:t>
            </w:r>
          </w:p>
        </w:tc>
      </w:tr>
      <w:tr w:rsidR="00B678A3" w:rsidRPr="00FC0469" w14:paraId="67CF4FB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557835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Vanuatu:</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39575E74" w14:textId="16CABBDB"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2,661</w:t>
            </w:r>
            <w:r w:rsidR="00B678A3" w:rsidRPr="00FC0469">
              <w:rPr>
                <w:rFonts w:ascii="Calibri" w:hAnsi="Calibri" w:cs="Calibri"/>
                <w:lang w:eastAsia="ko-KR"/>
              </w:rPr>
              <w:t xml:space="preserve"> </w:t>
            </w:r>
            <w:r w:rsidR="00B678A3" w:rsidRPr="00FC0469">
              <w:rPr>
                <w:rFonts w:ascii="Calibri" w:eastAsia="Times New Roman" w:hAnsi="Calibri" w:cs="Calibri"/>
              </w:rPr>
              <w:t xml:space="preserve"> </w:t>
            </w:r>
          </w:p>
        </w:tc>
      </w:tr>
      <w:tr w:rsidR="00B678A3" w:rsidRPr="00FC0469" w14:paraId="42EACC0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17314B6A" w14:textId="03E59146"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926DCA0" w14:textId="7A9571EF" w:rsidR="00B678A3" w:rsidRPr="00FC0469" w:rsidRDefault="00D06EC1" w:rsidP="00452B8E">
            <w:pPr>
              <w:adjustRightInd w:val="0"/>
              <w:snapToGrid w:val="0"/>
              <w:spacing w:after="0" w:line="240" w:lineRule="auto"/>
              <w:jc w:val="right"/>
              <w:rPr>
                <w:rFonts w:ascii="Calibri" w:eastAsia="Times New Roman" w:hAnsi="Calibri" w:cs="Calibri"/>
              </w:rPr>
            </w:pPr>
            <w:r w:rsidRPr="00FC0469">
              <w:rPr>
                <w:rFonts w:ascii="Calibri" w:hAnsi="Calibri" w:cs="Calibri"/>
                <w:lang w:eastAsia="ko-KR"/>
              </w:rPr>
              <w:t>2,525</w:t>
            </w:r>
            <w:r w:rsidR="00B678A3" w:rsidRPr="00FC0469">
              <w:rPr>
                <w:rFonts w:ascii="Calibri" w:hAnsi="Calibri" w:cs="Calibri"/>
                <w:lang w:eastAsia="ko-KR"/>
              </w:rPr>
              <w:t xml:space="preserve"> </w:t>
            </w:r>
            <w:r w:rsidR="00B678A3" w:rsidRPr="00FC0469">
              <w:rPr>
                <w:rFonts w:ascii="Calibri" w:eastAsia="Times New Roman" w:hAnsi="Calibri" w:cs="Calibri"/>
              </w:rPr>
              <w:t xml:space="preserve"> </w:t>
            </w:r>
          </w:p>
        </w:tc>
      </w:tr>
      <w:tr w:rsidR="00B678A3" w:rsidRPr="00FC0469" w14:paraId="6A4F641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44A20395"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6703935" w14:textId="51392C3F" w:rsidR="00B678A3" w:rsidRPr="00FC0469" w:rsidRDefault="00452B8E" w:rsidP="00452B8E">
            <w:pPr>
              <w:adjustRightInd w:val="0"/>
              <w:snapToGrid w:val="0"/>
              <w:spacing w:after="0" w:line="240" w:lineRule="auto"/>
              <w:jc w:val="right"/>
              <w:rPr>
                <w:rFonts w:ascii="Calibri" w:eastAsia="Times New Roman" w:hAnsi="Calibri" w:cs="Calibri"/>
              </w:rPr>
            </w:pPr>
            <w:ins w:id="6" w:author="SungKwon Soh" w:date="2025-06-26T16:34:00Z" w16du:dateUtc="2025-06-26T07:34:00Z">
              <w:r>
                <w:rPr>
                  <w:rFonts w:ascii="Calibri" w:eastAsia="Times New Roman" w:hAnsi="Calibri" w:cs="Calibri"/>
                </w:rPr>
                <w:t>94</w:t>
              </w:r>
            </w:ins>
          </w:p>
        </w:tc>
      </w:tr>
      <w:tr w:rsidR="00B678A3" w:rsidRPr="00FC0469" w14:paraId="07CAFD5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tcPr>
          <w:p w14:paraId="6818503C" w14:textId="1CEBBDB6"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66022B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4DE6F496" w14:textId="77777777" w:rsidR="00B678A3" w:rsidRPr="00FC0469" w:rsidRDefault="00B678A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Belize</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3041F8C8"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6DF1E5C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7408C3F4" w14:textId="77777777"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Y</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0F525E8E"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95</w:t>
            </w:r>
          </w:p>
        </w:tc>
      </w:tr>
      <w:tr w:rsidR="00B678A3" w:rsidRPr="00FC0469" w14:paraId="3EC6FC9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C4222E5"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Belize: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0419392"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95</w:t>
            </w:r>
          </w:p>
        </w:tc>
      </w:tr>
      <w:tr w:rsidR="00B678A3" w:rsidRPr="00FC0469" w14:paraId="3087A818"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2D406D0"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B1645F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95</w:t>
            </w:r>
          </w:p>
        </w:tc>
      </w:tr>
      <w:tr w:rsidR="00B678A3" w:rsidRPr="00FC0469" w14:paraId="139FAA8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5F486880"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77DDD0C9"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100</w:t>
            </w:r>
          </w:p>
        </w:tc>
      </w:tr>
      <w:tr w:rsidR="00B678A3" w:rsidRPr="00FC0469" w14:paraId="57C5268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6F5CD78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NOTE</w:t>
            </w:r>
            <w:r w:rsidRPr="00FC0469">
              <w:rPr>
                <w:rFonts w:ascii="Calibri" w:eastAsia="Times New Roman" w:hAnsi="Calibri" w:cs="Calibri"/>
              </w:rPr>
              <w:t>: catch unsegregated by area</w:t>
            </w:r>
          </w:p>
        </w:tc>
      </w:tr>
      <w:tr w:rsidR="00B678A3" w:rsidRPr="00FC0469" w14:paraId="1F430ABB"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41637317"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35C9B6A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69FF6573" w14:textId="77777777" w:rsidR="00B678A3" w:rsidRPr="00FC0469" w:rsidRDefault="00B678A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Federated States of Micronesia</w:t>
            </w:r>
          </w:p>
        </w:tc>
        <w:tc>
          <w:tcPr>
            <w:tcW w:w="1167" w:type="pct"/>
            <w:tcBorders>
              <w:top w:val="single" w:sz="4" w:space="0" w:color="auto"/>
              <w:left w:val="single" w:sz="4" w:space="0" w:color="auto"/>
              <w:bottom w:val="single" w:sz="4" w:space="0" w:color="auto"/>
              <w:right w:val="single" w:sz="4" w:space="0" w:color="auto"/>
            </w:tcBorders>
            <w:noWrap/>
            <w:vAlign w:val="center"/>
            <w:hideMark/>
          </w:tcPr>
          <w:p w14:paraId="05E3CB7E"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noWrap/>
            <w:vAlign w:val="center"/>
            <w:hideMark/>
          </w:tcPr>
          <w:p w14:paraId="0F0244AB"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noWrap/>
            <w:vAlign w:val="center"/>
            <w:hideMark/>
          </w:tcPr>
          <w:p w14:paraId="651107D2" w14:textId="77777777"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center"/>
            <w:hideMark/>
          </w:tcPr>
          <w:p w14:paraId="5965E9DD"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B678A3" w:rsidRPr="00FC0469" w14:paraId="4BE5225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1671DA33"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FSM:</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28CC97B7"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18</w:t>
            </w:r>
          </w:p>
        </w:tc>
      </w:tr>
      <w:tr w:rsidR="00B678A3" w:rsidRPr="00FC0469" w14:paraId="507155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306456A7"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45D0ABB"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B678A3" w:rsidRPr="00FC0469" w14:paraId="23026B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26D847D0"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247AE9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0</w:t>
            </w:r>
          </w:p>
        </w:tc>
      </w:tr>
      <w:tr w:rsidR="00B678A3" w:rsidRPr="00FC0469" w14:paraId="55D87A2A"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2EDFAC0F"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lastRenderedPageBreak/>
              <w:t>NOTE</w:t>
            </w:r>
            <w:r w:rsidRPr="00FC0469">
              <w:rPr>
                <w:rFonts w:ascii="Calibri" w:eastAsia="Times New Roman" w:hAnsi="Calibri" w:cs="Calibri"/>
              </w:rPr>
              <w:t>: Commenced fishery in 2009</w:t>
            </w:r>
          </w:p>
        </w:tc>
      </w:tr>
      <w:tr w:rsidR="00B678A3" w:rsidRPr="00FC0469" w14:paraId="07BDA98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noWrap/>
            <w:vAlign w:val="bottom"/>
            <w:hideMark/>
          </w:tcPr>
          <w:p w14:paraId="6CD3785E"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5AFA680E"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noWrap/>
            <w:vAlign w:val="bottom"/>
            <w:hideMark/>
          </w:tcPr>
          <w:p w14:paraId="121E8CB9" w14:textId="77777777" w:rsidR="00B678A3" w:rsidRPr="00FC0469" w:rsidRDefault="00B678A3" w:rsidP="00452B8E">
            <w:pPr>
              <w:adjustRightInd w:val="0"/>
              <w:snapToGrid w:val="0"/>
              <w:spacing w:after="0" w:line="240" w:lineRule="auto"/>
              <w:rPr>
                <w:rFonts w:ascii="Calibri" w:eastAsia="Times New Roman" w:hAnsi="Calibri" w:cs="Calibri"/>
                <w:b/>
                <w:bCs/>
              </w:rPr>
            </w:pPr>
            <w:r w:rsidRPr="00FC0469">
              <w:rPr>
                <w:rFonts w:ascii="Calibri" w:eastAsia="Times New Roman" w:hAnsi="Calibri" w:cs="Calibri"/>
                <w:b/>
                <w:bCs/>
              </w:rPr>
              <w:t>Marshall Islands</w:t>
            </w:r>
          </w:p>
        </w:tc>
        <w:tc>
          <w:tcPr>
            <w:tcW w:w="1167" w:type="pct"/>
            <w:tcBorders>
              <w:top w:val="single" w:sz="4" w:space="0" w:color="auto"/>
              <w:left w:val="single" w:sz="4" w:space="0" w:color="auto"/>
              <w:bottom w:val="single" w:sz="4" w:space="0" w:color="auto"/>
              <w:right w:val="single" w:sz="4" w:space="0" w:color="auto"/>
            </w:tcBorders>
            <w:noWrap/>
            <w:vAlign w:val="bottom"/>
            <w:hideMark/>
          </w:tcPr>
          <w:p w14:paraId="39094A68"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3478504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853" w:type="pct"/>
            <w:tcBorders>
              <w:top w:val="single" w:sz="4" w:space="0" w:color="auto"/>
              <w:left w:val="single" w:sz="4" w:space="0" w:color="auto"/>
              <w:bottom w:val="single" w:sz="4" w:space="0" w:color="auto"/>
              <w:right w:val="single" w:sz="4" w:space="0" w:color="auto"/>
            </w:tcBorders>
            <w:noWrap/>
            <w:vAlign w:val="bottom"/>
            <w:hideMark/>
          </w:tcPr>
          <w:p w14:paraId="06AC54C4" w14:textId="77777777" w:rsidR="00B678A3" w:rsidRPr="00FC0469" w:rsidRDefault="00B678A3" w:rsidP="00452B8E">
            <w:pPr>
              <w:adjustRightInd w:val="0"/>
              <w:snapToGrid w:val="0"/>
              <w:spacing w:after="0" w:line="240" w:lineRule="auto"/>
              <w:jc w:val="center"/>
              <w:rPr>
                <w:rFonts w:ascii="Calibri" w:eastAsia="Times New Roman" w:hAnsi="Calibri" w:cs="Calibri"/>
              </w:rPr>
            </w:pPr>
            <w:r w:rsidRPr="00FC0469">
              <w:rPr>
                <w:rFonts w:ascii="Calibri" w:eastAsia="Times New Roman" w:hAnsi="Calibri" w:cs="Calibri"/>
              </w:rPr>
              <w:t>N</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1C3C93AF"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N/A</w:t>
            </w:r>
          </w:p>
        </w:tc>
      </w:tr>
      <w:tr w:rsidR="00B678A3" w:rsidRPr="00FC0469" w14:paraId="0209ADF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5376C5DD"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Total catches for RMI:</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0E9194E4"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57F54DC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4864C7D5"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5D53190F"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22528849"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78B4E83C" w14:textId="77777777" w:rsidR="00B678A3" w:rsidRPr="00FC0469" w:rsidRDefault="00B678A3" w:rsidP="00452B8E">
            <w:pPr>
              <w:adjustRightInd w:val="0"/>
              <w:snapToGrid w:val="0"/>
              <w:spacing w:after="0" w:line="240" w:lineRule="auto"/>
              <w:jc w:val="right"/>
              <w:rPr>
                <w:rFonts w:ascii="Calibri" w:eastAsia="Times New Roman" w:hAnsi="Calibri" w:cs="Calibri"/>
              </w:rPr>
            </w:pPr>
            <w:r w:rsidRPr="00FC0469">
              <w:rPr>
                <w:rFonts w:ascii="Calibri" w:eastAsia="Times New Roman" w:hAnsi="Calibri" w:cs="Calibr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F3E410E"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6E2A3E8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534315F6" w14:textId="77777777" w:rsidR="00B678A3" w:rsidRPr="00FC0469" w:rsidRDefault="00B678A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u w:val="single"/>
              </w:rPr>
              <w:t>NOTE</w:t>
            </w:r>
            <w:r w:rsidRPr="00FC0469">
              <w:rPr>
                <w:rFonts w:ascii="Calibri" w:eastAsia="Times New Roman" w:hAnsi="Calibri" w:cs="Calibri"/>
              </w:rPr>
              <w:t>: Commenced fishery in 2008</w:t>
            </w: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4FAE561C" w14:textId="77777777" w:rsidR="00B678A3" w:rsidRPr="00FC0469" w:rsidRDefault="00B678A3" w:rsidP="00452B8E">
            <w:pPr>
              <w:adjustRightInd w:val="0"/>
              <w:snapToGrid w:val="0"/>
              <w:spacing w:after="0" w:line="240" w:lineRule="auto"/>
              <w:rPr>
                <w:rFonts w:ascii="Calibri" w:eastAsia="Times New Roman" w:hAnsi="Calibri" w:cs="Calibri"/>
              </w:rPr>
            </w:pPr>
          </w:p>
        </w:tc>
      </w:tr>
      <w:tr w:rsidR="00B678A3" w:rsidRPr="00FC0469" w14:paraId="32B2F68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noWrap/>
            <w:vAlign w:val="bottom"/>
            <w:hideMark/>
          </w:tcPr>
          <w:p w14:paraId="65AE5A8C" w14:textId="77777777" w:rsidR="00B678A3" w:rsidRPr="00FC0469" w:rsidRDefault="00B678A3" w:rsidP="00452B8E">
            <w:pPr>
              <w:adjustRightInd w:val="0"/>
              <w:snapToGrid w:val="0"/>
              <w:spacing w:after="0" w:line="240" w:lineRule="auto"/>
              <w:rPr>
                <w:rFonts w:ascii="Calibri" w:eastAsia="Times New Roman" w:hAnsi="Calibri" w:cs="Calibri"/>
                <w:u w:val="single"/>
              </w:rPr>
            </w:pPr>
          </w:p>
        </w:tc>
        <w:tc>
          <w:tcPr>
            <w:tcW w:w="951" w:type="pct"/>
            <w:tcBorders>
              <w:top w:val="single" w:sz="4" w:space="0" w:color="auto"/>
              <w:left w:val="single" w:sz="4" w:space="0" w:color="auto"/>
              <w:bottom w:val="single" w:sz="4" w:space="0" w:color="auto"/>
              <w:right w:val="single" w:sz="4" w:space="0" w:color="auto"/>
            </w:tcBorders>
            <w:noWrap/>
            <w:vAlign w:val="bottom"/>
            <w:hideMark/>
          </w:tcPr>
          <w:p w14:paraId="6CD49708" w14:textId="77777777" w:rsidR="00B678A3" w:rsidRPr="00FC0469" w:rsidRDefault="00B678A3" w:rsidP="00452B8E">
            <w:pPr>
              <w:adjustRightInd w:val="0"/>
              <w:snapToGrid w:val="0"/>
              <w:spacing w:after="0" w:line="240" w:lineRule="auto"/>
              <w:rPr>
                <w:rFonts w:ascii="Calibri" w:eastAsia="Times New Roman" w:hAnsi="Calibri" w:cs="Calibri"/>
              </w:rPr>
            </w:pPr>
          </w:p>
        </w:tc>
      </w:tr>
    </w:tbl>
    <w:p w14:paraId="3245AE3A" w14:textId="77777777" w:rsidR="00935945" w:rsidRPr="00FC0469" w:rsidRDefault="00935945" w:rsidP="00452B8E">
      <w:pPr>
        <w:adjustRightInd w:val="0"/>
        <w:snapToGrid w:val="0"/>
        <w:spacing w:after="0" w:line="240" w:lineRule="auto"/>
        <w:rPr>
          <w:rFonts w:ascii="Calibri" w:hAnsi="Calibri" w:cs="Calibri"/>
          <w:bCs/>
          <w:lang w:eastAsia="ko-KR"/>
        </w:rPr>
      </w:pPr>
    </w:p>
    <w:p w14:paraId="344618E5" w14:textId="77777777" w:rsidR="004763B4" w:rsidRPr="00FC0469" w:rsidRDefault="004763B4" w:rsidP="00452B8E">
      <w:pPr>
        <w:adjustRightInd w:val="0"/>
        <w:snapToGrid w:val="0"/>
        <w:spacing w:after="0" w:line="240" w:lineRule="auto"/>
        <w:rPr>
          <w:rFonts w:ascii="Calibri" w:hAnsi="Calibri" w:cs="Calibri"/>
          <w:b/>
          <w:lang w:eastAsia="ko-KR"/>
        </w:rPr>
      </w:pPr>
      <w:r w:rsidRPr="00FC0469">
        <w:rPr>
          <w:rFonts w:ascii="Calibri" w:hAnsi="Calibri" w:cs="Calibri"/>
          <w:b/>
          <w:lang w:eastAsia="ko-KR"/>
        </w:rPr>
        <w:br w:type="page"/>
      </w:r>
    </w:p>
    <w:p w14:paraId="3639A9E8" w14:textId="7DFF90CE" w:rsidR="00CE0B74" w:rsidRPr="00FC0469" w:rsidRDefault="00CE0B74" w:rsidP="00452B8E">
      <w:pPr>
        <w:adjustRightInd w:val="0"/>
        <w:snapToGrid w:val="0"/>
        <w:spacing w:after="0" w:line="240" w:lineRule="auto"/>
        <w:rPr>
          <w:rFonts w:ascii="Calibri" w:hAnsi="Calibri" w:cs="Calibri"/>
          <w:lang w:eastAsia="ko-KR"/>
        </w:rPr>
      </w:pPr>
      <w:r w:rsidRPr="00FC0469">
        <w:rPr>
          <w:rFonts w:ascii="Calibri" w:hAnsi="Calibri" w:cs="Calibri"/>
          <w:b/>
          <w:lang w:eastAsia="ko-KR"/>
        </w:rPr>
        <w:lastRenderedPageBreak/>
        <w:t xml:space="preserve">Table 1-1. </w:t>
      </w:r>
      <w:r w:rsidRPr="00FC0469">
        <w:rPr>
          <w:rFonts w:ascii="Calibri" w:hAnsi="Calibri" w:cs="Calibri"/>
          <w:lang w:eastAsia="ko-KR"/>
        </w:rPr>
        <w:t xml:space="preserve">Average annual catch </w:t>
      </w:r>
      <w:r w:rsidR="00D126F0" w:rsidRPr="00FC0469">
        <w:rPr>
          <w:rFonts w:ascii="Calibri" w:hAnsi="Calibri" w:cs="Calibri"/>
        </w:rPr>
        <w:t xml:space="preserve">(metric tonnes) </w:t>
      </w:r>
      <w:r w:rsidRPr="00FC0469">
        <w:rPr>
          <w:rFonts w:ascii="Calibri" w:hAnsi="Calibri" w:cs="Calibri"/>
          <w:lang w:eastAsia="ko-KR"/>
        </w:rPr>
        <w:t>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425"/>
        <w:gridCol w:w="2106"/>
        <w:gridCol w:w="2106"/>
      </w:tblGrid>
      <w:tr w:rsidR="00CE0B74" w:rsidRPr="00FC0469" w14:paraId="6F3A6C6F" w14:textId="77777777" w:rsidTr="004763B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FC0469" w:rsidRDefault="00CE0B74" w:rsidP="00452B8E">
            <w:pPr>
              <w:adjustRightInd w:val="0"/>
              <w:snapToGrid w:val="0"/>
              <w:spacing w:after="0" w:line="240" w:lineRule="auto"/>
              <w:jc w:val="center"/>
              <w:rPr>
                <w:rFonts w:ascii="Calibri" w:hAnsi="Calibri" w:cs="Calibri"/>
                <w:b/>
                <w:color w:val="000000"/>
                <w:lang w:eastAsia="ko-KR"/>
              </w:rPr>
            </w:pPr>
            <w:r w:rsidRPr="00FC0469">
              <w:rPr>
                <w:rFonts w:ascii="Calibri" w:hAnsi="Calibri" w:cs="Calibri"/>
                <w:b/>
                <w:color w:val="00000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FC0469" w:rsidRDefault="00CE0B74" w:rsidP="00452B8E">
            <w:pPr>
              <w:adjustRightInd w:val="0"/>
              <w:snapToGrid w:val="0"/>
              <w:spacing w:after="0" w:line="240" w:lineRule="auto"/>
              <w:jc w:val="center"/>
              <w:rPr>
                <w:rFonts w:ascii="Calibri" w:hAnsi="Calibri" w:cs="Calibri"/>
                <w:b/>
                <w:color w:val="000000"/>
                <w:lang w:eastAsia="ko-KR"/>
              </w:rPr>
            </w:pPr>
            <w:r w:rsidRPr="00FC0469">
              <w:rPr>
                <w:rFonts w:ascii="Calibri" w:hAnsi="Calibri" w:cs="Calibri"/>
                <w:b/>
                <w:color w:val="00000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FC0469" w:rsidRDefault="00CE0B74"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FC0469" w:rsidRDefault="00CE0B74"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N Pacific</w:t>
            </w:r>
          </w:p>
        </w:tc>
      </w:tr>
      <w:tr w:rsidR="00BF5DAB" w:rsidRPr="00FC0469" w14:paraId="09CD78ED" w14:textId="77777777" w:rsidTr="004763B4">
        <w:tc>
          <w:tcPr>
            <w:tcW w:w="1451" w:type="pct"/>
            <w:vMerge w:val="restart"/>
            <w:noWrap/>
            <w:vAlign w:val="center"/>
            <w:hideMark/>
          </w:tcPr>
          <w:p w14:paraId="2F5EBF95" w14:textId="77777777" w:rsidR="00BF5DAB" w:rsidRPr="00FC0469" w:rsidRDefault="00BF5DAB"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Canada</w:t>
            </w:r>
          </w:p>
        </w:tc>
        <w:tc>
          <w:tcPr>
            <w:tcW w:w="1297" w:type="pct"/>
            <w:tcBorders>
              <w:bottom w:val="nil"/>
            </w:tcBorders>
            <w:noWrap/>
            <w:vAlign w:val="bottom"/>
            <w:hideMark/>
          </w:tcPr>
          <w:p w14:paraId="60E88846"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53C0DAC4"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bottom w:val="nil"/>
            </w:tcBorders>
            <w:noWrap/>
            <w:vAlign w:val="bottom"/>
            <w:hideMark/>
          </w:tcPr>
          <w:p w14:paraId="28957C47" w14:textId="77777777" w:rsidR="00BF5DAB" w:rsidRPr="00FC0469" w:rsidRDefault="00911B0E" w:rsidP="00452B8E">
            <w:pPr>
              <w:adjustRightInd w:val="0"/>
              <w:snapToGrid w:val="0"/>
              <w:spacing w:after="0" w:line="240" w:lineRule="auto"/>
              <w:jc w:val="right"/>
              <w:rPr>
                <w:rFonts w:ascii="Calibri" w:eastAsia="Times New Roman" w:hAnsi="Calibri" w:cs="Calibri"/>
                <w:color w:val="000000"/>
              </w:rPr>
            </w:pPr>
            <w:r w:rsidRPr="00FC0469">
              <w:rPr>
                <w:rFonts w:ascii="Calibri" w:hAnsi="Calibri" w:cs="Calibri"/>
                <w:color w:val="000000"/>
                <w:lang w:eastAsia="ko-KR"/>
              </w:rPr>
              <w:t xml:space="preserve">5,911 </w:t>
            </w:r>
          </w:p>
        </w:tc>
      </w:tr>
      <w:tr w:rsidR="00BF5DAB" w:rsidRPr="00FC0469" w14:paraId="7EBF0FD7" w14:textId="77777777" w:rsidTr="004763B4">
        <w:tc>
          <w:tcPr>
            <w:tcW w:w="1451" w:type="pct"/>
            <w:vMerge/>
            <w:tcBorders>
              <w:bottom w:val="single" w:sz="4" w:space="0" w:color="auto"/>
            </w:tcBorders>
            <w:noWrap/>
            <w:vAlign w:val="center"/>
            <w:hideMark/>
          </w:tcPr>
          <w:p w14:paraId="2AA4DA5D"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1159F974" w14:textId="77777777" w:rsidR="00BF5DAB" w:rsidRPr="00FC0469" w:rsidRDefault="00BF5DAB" w:rsidP="00452B8E">
            <w:pPr>
              <w:adjustRightInd w:val="0"/>
              <w:snapToGrid w:val="0"/>
              <w:spacing w:after="0" w:line="240" w:lineRule="auto"/>
              <w:ind w:left="412"/>
              <w:rPr>
                <w:rFonts w:ascii="Calibri" w:hAnsi="Calibri" w:cs="Calibri"/>
                <w:color w:val="000000"/>
                <w:lang w:eastAsia="ko-KR"/>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43C39E8C"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top w:val="nil"/>
              <w:bottom w:val="single" w:sz="4" w:space="0" w:color="auto"/>
            </w:tcBorders>
            <w:noWrap/>
            <w:vAlign w:val="bottom"/>
            <w:hideMark/>
          </w:tcPr>
          <w:p w14:paraId="42A63EAB"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r>
      <w:tr w:rsidR="00BF5DAB" w:rsidRPr="00FC0469" w14:paraId="6618F47C" w14:textId="77777777" w:rsidTr="004763B4">
        <w:tc>
          <w:tcPr>
            <w:tcW w:w="1451" w:type="pct"/>
            <w:vMerge w:val="restart"/>
            <w:noWrap/>
            <w:vAlign w:val="center"/>
            <w:hideMark/>
          </w:tcPr>
          <w:p w14:paraId="02CFB6A0"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China</w:t>
            </w:r>
          </w:p>
        </w:tc>
        <w:tc>
          <w:tcPr>
            <w:tcW w:w="1297" w:type="pct"/>
            <w:tcBorders>
              <w:bottom w:val="nil"/>
            </w:tcBorders>
            <w:noWrap/>
            <w:vAlign w:val="bottom"/>
            <w:hideMark/>
          </w:tcPr>
          <w:p w14:paraId="759DD3FD"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42DA9623" w14:textId="77777777" w:rsidR="00BF5DAB" w:rsidRPr="00FC0469" w:rsidRDefault="00BF5DAB" w:rsidP="00452B8E">
            <w:pPr>
              <w:adjustRightInd w:val="0"/>
              <w:snapToGrid w:val="0"/>
              <w:spacing w:after="0" w:line="240" w:lineRule="auto"/>
              <w:rPr>
                <w:rFonts w:ascii="Calibri" w:eastAsia="Times New Roman" w:hAnsi="Calibri" w:cs="Calibri"/>
                <w:color w:val="000000"/>
              </w:rPr>
            </w:pPr>
          </w:p>
        </w:tc>
        <w:tc>
          <w:tcPr>
            <w:tcW w:w="1126" w:type="pct"/>
            <w:tcBorders>
              <w:bottom w:val="nil"/>
            </w:tcBorders>
            <w:noWrap/>
            <w:vAlign w:val="bottom"/>
            <w:hideMark/>
          </w:tcPr>
          <w:p w14:paraId="56BE859E" w14:textId="22CD9D08" w:rsidR="00BF5DAB"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1,967</w:t>
            </w:r>
          </w:p>
        </w:tc>
      </w:tr>
      <w:tr w:rsidR="00BF5DAB" w:rsidRPr="00FC0469" w14:paraId="36377935" w14:textId="77777777" w:rsidTr="004763B4">
        <w:tc>
          <w:tcPr>
            <w:tcW w:w="1451" w:type="pct"/>
            <w:vMerge/>
            <w:tcBorders>
              <w:bottom w:val="single" w:sz="4" w:space="0" w:color="auto"/>
            </w:tcBorders>
            <w:noWrap/>
            <w:vAlign w:val="center"/>
            <w:hideMark/>
          </w:tcPr>
          <w:p w14:paraId="66681D13"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43304E8C"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2F42393C" w14:textId="77777777" w:rsidR="00BF5DAB" w:rsidRPr="00FC0469" w:rsidRDefault="00BF5DAB" w:rsidP="00452B8E">
            <w:pPr>
              <w:adjustRightInd w:val="0"/>
              <w:snapToGrid w:val="0"/>
              <w:spacing w:after="0" w:line="240" w:lineRule="auto"/>
              <w:rPr>
                <w:rFonts w:ascii="Calibri" w:eastAsia="Times New Roman" w:hAnsi="Calibri" w:cs="Calibri"/>
                <w:color w:val="000000"/>
              </w:rPr>
            </w:pPr>
          </w:p>
        </w:tc>
        <w:tc>
          <w:tcPr>
            <w:tcW w:w="1126" w:type="pct"/>
            <w:tcBorders>
              <w:top w:val="nil"/>
              <w:bottom w:val="single" w:sz="4" w:space="0" w:color="auto"/>
            </w:tcBorders>
            <w:noWrap/>
            <w:vAlign w:val="bottom"/>
            <w:hideMark/>
          </w:tcPr>
          <w:p w14:paraId="1A9A8D9D"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98</w:t>
            </w:r>
          </w:p>
        </w:tc>
      </w:tr>
      <w:tr w:rsidR="00BF5DAB" w:rsidRPr="00FC0469" w14:paraId="0BEBF62D" w14:textId="77777777" w:rsidTr="004763B4">
        <w:tc>
          <w:tcPr>
            <w:tcW w:w="1451" w:type="pct"/>
            <w:vMerge w:val="restart"/>
            <w:noWrap/>
            <w:vAlign w:val="center"/>
            <w:hideMark/>
          </w:tcPr>
          <w:p w14:paraId="0931B070" w14:textId="77777777" w:rsidR="00BF5DAB" w:rsidRPr="00FC0469" w:rsidRDefault="00BF5DAB"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Cook I</w:t>
            </w:r>
            <w:r w:rsidRPr="00FC0469">
              <w:rPr>
                <w:rFonts w:ascii="Calibri" w:hAnsi="Calibri" w:cs="Calibri"/>
                <w:b/>
                <w:bCs/>
                <w:color w:val="000000"/>
                <w:lang w:eastAsia="ko-KR"/>
              </w:rPr>
              <w:t>slands</w:t>
            </w:r>
          </w:p>
        </w:tc>
        <w:tc>
          <w:tcPr>
            <w:tcW w:w="1297" w:type="pct"/>
            <w:tcBorders>
              <w:bottom w:val="nil"/>
            </w:tcBorders>
            <w:noWrap/>
            <w:vAlign w:val="bottom"/>
            <w:hideMark/>
          </w:tcPr>
          <w:p w14:paraId="524A656B"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0B21A493"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bottom w:val="nil"/>
            </w:tcBorders>
            <w:noWrap/>
            <w:vAlign w:val="bottom"/>
            <w:hideMark/>
          </w:tcPr>
          <w:p w14:paraId="24B341B1"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39</w:t>
            </w:r>
          </w:p>
        </w:tc>
      </w:tr>
      <w:tr w:rsidR="00BF5DAB" w:rsidRPr="00FC0469" w14:paraId="1A1050E8" w14:textId="77777777" w:rsidTr="004763B4">
        <w:tc>
          <w:tcPr>
            <w:tcW w:w="1451" w:type="pct"/>
            <w:vMerge/>
            <w:tcBorders>
              <w:bottom w:val="single" w:sz="4" w:space="0" w:color="auto"/>
            </w:tcBorders>
            <w:noWrap/>
            <w:vAlign w:val="center"/>
            <w:hideMark/>
          </w:tcPr>
          <w:p w14:paraId="764FCBC6" w14:textId="77777777" w:rsidR="00BF5DAB" w:rsidRPr="00FC0469" w:rsidRDefault="00BF5DAB"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6E496A4E" w14:textId="77777777" w:rsidR="00BF5DAB" w:rsidRPr="00FC0469" w:rsidRDefault="00BF5DAB"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11802A73" w14:textId="77777777" w:rsidR="00BF5DAB" w:rsidRPr="00FC0469" w:rsidRDefault="00BF5DAB"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top w:val="nil"/>
              <w:bottom w:val="single" w:sz="4" w:space="0" w:color="auto"/>
            </w:tcBorders>
            <w:noWrap/>
            <w:vAlign w:val="bottom"/>
            <w:hideMark/>
          </w:tcPr>
          <w:p w14:paraId="7CE937D8" w14:textId="77777777" w:rsidR="00BF5DAB" w:rsidRPr="00FC0469" w:rsidRDefault="00BF5DAB"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r>
      <w:tr w:rsidR="00C354DC" w:rsidRPr="00FC0469" w14:paraId="725337DA" w14:textId="77777777" w:rsidTr="004763B4">
        <w:tc>
          <w:tcPr>
            <w:tcW w:w="1451" w:type="pct"/>
            <w:vMerge w:val="restart"/>
            <w:noWrap/>
            <w:vAlign w:val="center"/>
          </w:tcPr>
          <w:p w14:paraId="7EFC9C6F" w14:textId="77777777" w:rsidR="00C354DC" w:rsidRPr="00FC0469" w:rsidRDefault="00C354DC" w:rsidP="00452B8E">
            <w:pPr>
              <w:adjustRightInd w:val="0"/>
              <w:snapToGrid w:val="0"/>
              <w:spacing w:after="0" w:line="240" w:lineRule="auto"/>
              <w:rPr>
                <w:rFonts w:ascii="Calibri" w:hAnsi="Calibri" w:cs="Calibri"/>
                <w:b/>
                <w:bCs/>
                <w:color w:val="000000"/>
                <w:lang w:eastAsia="ko-KR"/>
              </w:rPr>
            </w:pPr>
            <w:r w:rsidRPr="00FC0469">
              <w:rPr>
                <w:rFonts w:ascii="Calibri" w:hAnsi="Calibri" w:cs="Calibri"/>
                <w:b/>
                <w:bCs/>
                <w:color w:val="000000"/>
                <w:lang w:eastAsia="ko-KR"/>
              </w:rPr>
              <w:t>Fiji</w:t>
            </w:r>
          </w:p>
        </w:tc>
        <w:tc>
          <w:tcPr>
            <w:tcW w:w="1297" w:type="pct"/>
            <w:tcBorders>
              <w:bottom w:val="nil"/>
            </w:tcBorders>
            <w:noWrap/>
            <w:vAlign w:val="bottom"/>
          </w:tcPr>
          <w:p w14:paraId="3C0A4B74" w14:textId="77777777" w:rsidR="00C354DC" w:rsidRPr="00FC0469" w:rsidRDefault="00C354DC"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tcPr>
          <w:p w14:paraId="71FD882A" w14:textId="66FDE3DE" w:rsidR="00C354DC" w:rsidRPr="00FC0469" w:rsidRDefault="00710D49"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bottom w:val="nil"/>
            </w:tcBorders>
            <w:noWrap/>
            <w:vAlign w:val="bottom"/>
          </w:tcPr>
          <w:p w14:paraId="265DAA19" w14:textId="77777777" w:rsidR="00C354DC" w:rsidRPr="00FC0469" w:rsidRDefault="009039C8" w:rsidP="00452B8E">
            <w:pPr>
              <w:adjustRightInd w:val="0"/>
              <w:snapToGrid w:val="0"/>
              <w:spacing w:after="0" w:line="240" w:lineRule="auto"/>
              <w:jc w:val="right"/>
              <w:rPr>
                <w:rFonts w:ascii="Calibri" w:hAnsi="Calibri" w:cs="Calibri"/>
                <w:color w:val="000000"/>
                <w:lang w:eastAsia="ko-KR"/>
              </w:rPr>
            </w:pPr>
            <w:r w:rsidRPr="00FC0469">
              <w:rPr>
                <w:rFonts w:ascii="Calibri" w:hAnsi="Calibri" w:cs="Calibri"/>
                <w:color w:val="000000"/>
                <w:lang w:eastAsia="ko-KR"/>
              </w:rPr>
              <w:t>0</w:t>
            </w:r>
          </w:p>
        </w:tc>
      </w:tr>
      <w:tr w:rsidR="00692928" w:rsidRPr="00FC0469" w14:paraId="3DA40B71" w14:textId="77777777" w:rsidTr="004763B4">
        <w:tc>
          <w:tcPr>
            <w:tcW w:w="1451" w:type="pct"/>
            <w:vMerge/>
            <w:noWrap/>
            <w:vAlign w:val="center"/>
          </w:tcPr>
          <w:p w14:paraId="7D929DED"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tcPr>
          <w:p w14:paraId="7CC1977D"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tcPr>
          <w:p w14:paraId="29DD8322" w14:textId="23BA78CA" w:rsidR="00692928" w:rsidRPr="00FC0469" w:rsidRDefault="00710D49"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top w:val="nil"/>
              <w:bottom w:val="single" w:sz="4" w:space="0" w:color="auto"/>
            </w:tcBorders>
            <w:noWrap/>
            <w:vAlign w:val="bottom"/>
          </w:tcPr>
          <w:p w14:paraId="31FC7868" w14:textId="53CEBD52" w:rsidR="00692928" w:rsidRPr="00FC0469" w:rsidRDefault="00692928" w:rsidP="00452B8E">
            <w:pPr>
              <w:adjustRightInd w:val="0"/>
              <w:snapToGrid w:val="0"/>
              <w:spacing w:after="0" w:line="240" w:lineRule="auto"/>
              <w:jc w:val="right"/>
              <w:rPr>
                <w:rFonts w:ascii="Calibri" w:hAnsi="Calibri" w:cs="Calibri"/>
                <w:color w:val="000000"/>
                <w:lang w:eastAsia="ko-KR"/>
              </w:rPr>
            </w:pPr>
            <w:r w:rsidRPr="00FC0469">
              <w:rPr>
                <w:rFonts w:ascii="Calibri" w:eastAsia="Times New Roman" w:hAnsi="Calibri" w:cs="Calibri"/>
                <w:color w:val="000000"/>
              </w:rPr>
              <w:t xml:space="preserve">                          </w:t>
            </w:r>
            <w:r w:rsidR="009039C8" w:rsidRPr="00FC0469">
              <w:rPr>
                <w:rFonts w:ascii="Calibri" w:eastAsia="Times New Roman" w:hAnsi="Calibri" w:cs="Calibri"/>
                <w:color w:val="000000"/>
              </w:rPr>
              <w:t>1.</w:t>
            </w:r>
            <w:r w:rsidR="00B06C12" w:rsidRPr="00FC0469">
              <w:rPr>
                <w:rFonts w:ascii="Calibri" w:eastAsia="Times New Roman" w:hAnsi="Calibri" w:cs="Calibri"/>
                <w:color w:val="000000"/>
              </w:rPr>
              <w:t>2</w:t>
            </w:r>
          </w:p>
        </w:tc>
      </w:tr>
      <w:tr w:rsidR="00692928" w:rsidRPr="00FC0469" w14:paraId="5D411B6E" w14:textId="77777777" w:rsidTr="004763B4">
        <w:tc>
          <w:tcPr>
            <w:tcW w:w="1451" w:type="pct"/>
            <w:vMerge w:val="restart"/>
            <w:noWrap/>
            <w:vAlign w:val="center"/>
            <w:hideMark/>
          </w:tcPr>
          <w:p w14:paraId="5957C9D6"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Japan</w:t>
            </w:r>
          </w:p>
        </w:tc>
        <w:tc>
          <w:tcPr>
            <w:tcW w:w="1297" w:type="pct"/>
            <w:tcBorders>
              <w:top w:val="single" w:sz="4" w:space="0" w:color="auto"/>
              <w:bottom w:val="nil"/>
            </w:tcBorders>
            <w:noWrap/>
            <w:vAlign w:val="bottom"/>
            <w:hideMark/>
          </w:tcPr>
          <w:p w14:paraId="17E70424"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top w:val="single" w:sz="4" w:space="0" w:color="auto"/>
              <w:bottom w:val="nil"/>
            </w:tcBorders>
            <w:noWrap/>
            <w:vAlign w:val="bottom"/>
            <w:hideMark/>
          </w:tcPr>
          <w:p w14:paraId="1496940D"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45,551</w:t>
            </w:r>
          </w:p>
        </w:tc>
        <w:tc>
          <w:tcPr>
            <w:tcW w:w="1126" w:type="pct"/>
            <w:tcBorders>
              <w:top w:val="single" w:sz="4" w:space="0" w:color="auto"/>
              <w:bottom w:val="nil"/>
            </w:tcBorders>
            <w:noWrap/>
            <w:vAlign w:val="bottom"/>
            <w:hideMark/>
          </w:tcPr>
          <w:p w14:paraId="6FBA685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5D69EABB" w14:textId="77777777" w:rsidTr="004763B4">
        <w:tc>
          <w:tcPr>
            <w:tcW w:w="1451" w:type="pct"/>
            <w:vMerge/>
            <w:tcBorders>
              <w:bottom w:val="single" w:sz="4" w:space="0" w:color="auto"/>
            </w:tcBorders>
            <w:noWrap/>
            <w:vAlign w:val="center"/>
            <w:hideMark/>
          </w:tcPr>
          <w:p w14:paraId="25C63EBA"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41613166"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48B0E900"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2,967</w:t>
            </w:r>
          </w:p>
        </w:tc>
        <w:tc>
          <w:tcPr>
            <w:tcW w:w="1126" w:type="pct"/>
            <w:tcBorders>
              <w:top w:val="nil"/>
              <w:bottom w:val="single" w:sz="4" w:space="0" w:color="auto"/>
            </w:tcBorders>
            <w:noWrap/>
            <w:vAlign w:val="bottom"/>
            <w:hideMark/>
          </w:tcPr>
          <w:p w14:paraId="45E781C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10596145" w14:textId="77777777" w:rsidTr="004763B4">
        <w:tc>
          <w:tcPr>
            <w:tcW w:w="1451" w:type="pct"/>
            <w:vMerge w:val="restart"/>
            <w:noWrap/>
            <w:vAlign w:val="center"/>
            <w:hideMark/>
          </w:tcPr>
          <w:p w14:paraId="435F006B"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Korea</w:t>
            </w:r>
          </w:p>
        </w:tc>
        <w:tc>
          <w:tcPr>
            <w:tcW w:w="1297" w:type="pct"/>
            <w:tcBorders>
              <w:bottom w:val="nil"/>
            </w:tcBorders>
            <w:noWrap/>
            <w:vAlign w:val="bottom"/>
            <w:hideMark/>
          </w:tcPr>
          <w:p w14:paraId="2E9FE5B5"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473C2C9E"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18</w:t>
            </w:r>
          </w:p>
        </w:tc>
        <w:tc>
          <w:tcPr>
            <w:tcW w:w="1126" w:type="pct"/>
            <w:tcBorders>
              <w:bottom w:val="nil"/>
            </w:tcBorders>
            <w:noWrap/>
            <w:vAlign w:val="bottom"/>
            <w:hideMark/>
          </w:tcPr>
          <w:p w14:paraId="6A887766"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51ABD0CC" w14:textId="77777777" w:rsidTr="004763B4">
        <w:tc>
          <w:tcPr>
            <w:tcW w:w="1451" w:type="pct"/>
            <w:vMerge/>
            <w:tcBorders>
              <w:bottom w:val="single" w:sz="4" w:space="0" w:color="auto"/>
            </w:tcBorders>
            <w:noWrap/>
            <w:vAlign w:val="center"/>
            <w:hideMark/>
          </w:tcPr>
          <w:p w14:paraId="4FF5460B"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0F8CF3C2"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2D701233"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157</w:t>
            </w:r>
          </w:p>
        </w:tc>
        <w:tc>
          <w:tcPr>
            <w:tcW w:w="1126" w:type="pct"/>
            <w:tcBorders>
              <w:top w:val="nil"/>
              <w:bottom w:val="single" w:sz="4" w:space="0" w:color="auto"/>
            </w:tcBorders>
            <w:noWrap/>
            <w:vAlign w:val="bottom"/>
            <w:hideMark/>
          </w:tcPr>
          <w:p w14:paraId="3F76F54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3C69D20A" w14:textId="77777777" w:rsidTr="004763B4">
        <w:tc>
          <w:tcPr>
            <w:tcW w:w="1451" w:type="pct"/>
            <w:vMerge w:val="restart"/>
            <w:noWrap/>
            <w:vAlign w:val="center"/>
            <w:hideMark/>
          </w:tcPr>
          <w:p w14:paraId="47760A8F"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Philippines</w:t>
            </w:r>
          </w:p>
        </w:tc>
        <w:tc>
          <w:tcPr>
            <w:tcW w:w="1297" w:type="pct"/>
            <w:tcBorders>
              <w:bottom w:val="nil"/>
            </w:tcBorders>
            <w:noWrap/>
            <w:vAlign w:val="bottom"/>
            <w:hideMark/>
          </w:tcPr>
          <w:p w14:paraId="167FF1BC"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45696E59"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bottom w:val="nil"/>
            </w:tcBorders>
            <w:noWrap/>
            <w:vAlign w:val="bottom"/>
            <w:hideMark/>
          </w:tcPr>
          <w:p w14:paraId="78BB16E2"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r>
      <w:tr w:rsidR="00692928" w:rsidRPr="00FC0469" w14:paraId="62B211C5" w14:textId="77777777" w:rsidTr="004763B4">
        <w:tc>
          <w:tcPr>
            <w:tcW w:w="1451" w:type="pct"/>
            <w:vMerge/>
            <w:tcBorders>
              <w:bottom w:val="single" w:sz="4" w:space="0" w:color="auto"/>
            </w:tcBorders>
            <w:noWrap/>
            <w:vAlign w:val="center"/>
            <w:hideMark/>
          </w:tcPr>
          <w:p w14:paraId="42AB9FE0"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4D2130D6"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0D5B6121"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top w:val="nil"/>
              <w:bottom w:val="single" w:sz="4" w:space="0" w:color="auto"/>
            </w:tcBorders>
            <w:noWrap/>
            <w:vAlign w:val="bottom"/>
            <w:hideMark/>
          </w:tcPr>
          <w:p w14:paraId="05A9EB3C"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75</w:t>
            </w:r>
          </w:p>
        </w:tc>
      </w:tr>
      <w:tr w:rsidR="00692928" w:rsidRPr="00FC0469" w14:paraId="7DB9A7EF" w14:textId="77777777" w:rsidTr="004763B4">
        <w:tc>
          <w:tcPr>
            <w:tcW w:w="1451" w:type="pct"/>
            <w:vMerge w:val="restart"/>
            <w:noWrap/>
            <w:vAlign w:val="center"/>
            <w:hideMark/>
          </w:tcPr>
          <w:p w14:paraId="64609C83"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C</w:t>
            </w:r>
            <w:r w:rsidRPr="00FC0469">
              <w:rPr>
                <w:rFonts w:ascii="Calibri" w:hAnsi="Calibri" w:cs="Calibri"/>
                <w:b/>
                <w:bCs/>
                <w:color w:val="000000"/>
                <w:lang w:eastAsia="ko-KR"/>
              </w:rPr>
              <w:t>hinese Taipei</w:t>
            </w:r>
          </w:p>
        </w:tc>
        <w:tc>
          <w:tcPr>
            <w:tcW w:w="1297" w:type="pct"/>
            <w:tcBorders>
              <w:bottom w:val="nil"/>
            </w:tcBorders>
            <w:noWrap/>
            <w:vAlign w:val="bottom"/>
            <w:hideMark/>
          </w:tcPr>
          <w:p w14:paraId="696147A5"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54068106"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bottom w:val="nil"/>
            </w:tcBorders>
            <w:noWrap/>
            <w:vAlign w:val="bottom"/>
            <w:hideMark/>
          </w:tcPr>
          <w:p w14:paraId="1890953B"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2,548</w:t>
            </w:r>
          </w:p>
        </w:tc>
      </w:tr>
      <w:tr w:rsidR="00692928" w:rsidRPr="00FC0469" w14:paraId="23FDADE0" w14:textId="77777777" w:rsidTr="004763B4">
        <w:tc>
          <w:tcPr>
            <w:tcW w:w="1451" w:type="pct"/>
            <w:vMerge/>
            <w:tcBorders>
              <w:bottom w:val="single" w:sz="4" w:space="0" w:color="auto"/>
            </w:tcBorders>
            <w:noWrap/>
            <w:vAlign w:val="center"/>
            <w:hideMark/>
          </w:tcPr>
          <w:p w14:paraId="566C822B"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1BCA9FB0"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475CE446"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c>
          <w:tcPr>
            <w:tcW w:w="1126" w:type="pct"/>
            <w:tcBorders>
              <w:top w:val="nil"/>
              <w:bottom w:val="single" w:sz="4" w:space="0" w:color="auto"/>
            </w:tcBorders>
            <w:noWrap/>
            <w:vAlign w:val="bottom"/>
            <w:hideMark/>
          </w:tcPr>
          <w:p w14:paraId="51AE3A41"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552</w:t>
            </w:r>
          </w:p>
        </w:tc>
      </w:tr>
      <w:tr w:rsidR="00692928" w:rsidRPr="00FC0469" w14:paraId="480F50BF" w14:textId="77777777" w:rsidTr="004763B4">
        <w:tc>
          <w:tcPr>
            <w:tcW w:w="1451" w:type="pct"/>
            <w:vMerge w:val="restart"/>
            <w:noWrap/>
            <w:vAlign w:val="center"/>
            <w:hideMark/>
          </w:tcPr>
          <w:p w14:paraId="5604312E"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hAnsi="Calibri" w:cs="Calibri"/>
                <w:b/>
                <w:bCs/>
                <w:color w:val="000000"/>
                <w:lang w:eastAsia="ko-KR"/>
              </w:rPr>
              <w:t>United States of America</w:t>
            </w:r>
          </w:p>
        </w:tc>
        <w:tc>
          <w:tcPr>
            <w:tcW w:w="1297" w:type="pct"/>
            <w:tcBorders>
              <w:bottom w:val="nil"/>
            </w:tcBorders>
            <w:noWrap/>
            <w:vAlign w:val="bottom"/>
            <w:hideMark/>
          </w:tcPr>
          <w:p w14:paraId="79DFA47F"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13B6A6D5"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bottom w:val="nil"/>
            </w:tcBorders>
            <w:noWrap/>
            <w:vAlign w:val="bottom"/>
            <w:hideMark/>
          </w:tcPr>
          <w:p w14:paraId="612AF53F"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12,344</w:t>
            </w:r>
          </w:p>
        </w:tc>
      </w:tr>
      <w:tr w:rsidR="00692928" w:rsidRPr="00FC0469" w14:paraId="74512AEE" w14:textId="77777777" w:rsidTr="004763B4">
        <w:tc>
          <w:tcPr>
            <w:tcW w:w="1451" w:type="pct"/>
            <w:vMerge/>
            <w:tcBorders>
              <w:bottom w:val="single" w:sz="4" w:space="0" w:color="auto"/>
            </w:tcBorders>
            <w:noWrap/>
            <w:vAlign w:val="center"/>
            <w:hideMark/>
          </w:tcPr>
          <w:p w14:paraId="0E998795"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32F30A97"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30EA03D2"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tcBorders>
              <w:top w:val="nil"/>
              <w:bottom w:val="single" w:sz="4" w:space="0" w:color="auto"/>
            </w:tcBorders>
            <w:noWrap/>
            <w:vAlign w:val="bottom"/>
            <w:hideMark/>
          </w:tcPr>
          <w:p w14:paraId="1CA15546"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892</w:t>
            </w:r>
          </w:p>
        </w:tc>
      </w:tr>
      <w:tr w:rsidR="00692928" w:rsidRPr="00FC0469" w14:paraId="1EAB338A" w14:textId="77777777" w:rsidTr="004763B4">
        <w:tc>
          <w:tcPr>
            <w:tcW w:w="1451" w:type="pct"/>
            <w:vMerge w:val="restart"/>
            <w:noWrap/>
            <w:vAlign w:val="center"/>
            <w:hideMark/>
          </w:tcPr>
          <w:p w14:paraId="68E8D7C2" w14:textId="76DD72B4"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Vanuat</w:t>
            </w:r>
            <w:r w:rsidR="00D477DD" w:rsidRPr="00FC0469">
              <w:rPr>
                <w:rFonts w:ascii="Calibri" w:eastAsia="Times New Roman" w:hAnsi="Calibri" w:cs="Calibri"/>
                <w:b/>
                <w:bCs/>
                <w:color w:val="000000"/>
              </w:rPr>
              <w:t>u</w:t>
            </w:r>
          </w:p>
        </w:tc>
        <w:tc>
          <w:tcPr>
            <w:tcW w:w="1297" w:type="pct"/>
            <w:tcBorders>
              <w:bottom w:val="nil"/>
            </w:tcBorders>
            <w:noWrap/>
            <w:vAlign w:val="bottom"/>
            <w:hideMark/>
          </w:tcPr>
          <w:p w14:paraId="47AA0B83"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618878DB" w14:textId="1E9652B1" w:rsidR="00692928" w:rsidRPr="00FC0469" w:rsidRDefault="00087CBC"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 xml:space="preserve"> </w:t>
            </w:r>
          </w:p>
        </w:tc>
        <w:tc>
          <w:tcPr>
            <w:tcW w:w="1126" w:type="pct"/>
            <w:tcBorders>
              <w:bottom w:val="nil"/>
            </w:tcBorders>
            <w:noWrap/>
            <w:vAlign w:val="bottom"/>
            <w:hideMark/>
          </w:tcPr>
          <w:p w14:paraId="4B914259" w14:textId="23455926" w:rsidR="00692928" w:rsidRPr="00FC0469" w:rsidRDefault="00D06EC1" w:rsidP="00452B8E">
            <w:pPr>
              <w:adjustRightInd w:val="0"/>
              <w:snapToGrid w:val="0"/>
              <w:spacing w:after="0" w:line="240" w:lineRule="auto"/>
              <w:jc w:val="right"/>
              <w:rPr>
                <w:rFonts w:ascii="Calibri" w:eastAsia="Times New Roman" w:hAnsi="Calibri" w:cs="Calibri"/>
                <w:color w:val="000000"/>
              </w:rPr>
            </w:pPr>
            <w:r w:rsidRPr="00FC0469">
              <w:rPr>
                <w:rFonts w:ascii="Calibri" w:hAnsi="Calibri" w:cs="Calibri"/>
                <w:lang w:eastAsia="ko-KR"/>
              </w:rPr>
              <w:t>2,525</w:t>
            </w:r>
            <w:r w:rsidR="00BD7A55" w:rsidRPr="00FC0469">
              <w:rPr>
                <w:rFonts w:ascii="Calibri" w:hAnsi="Calibri" w:cs="Calibri"/>
                <w:color w:val="000000"/>
                <w:lang w:eastAsia="ko-KR"/>
              </w:rPr>
              <w:t xml:space="preserve"> </w:t>
            </w:r>
          </w:p>
        </w:tc>
      </w:tr>
      <w:tr w:rsidR="00692928" w:rsidRPr="00FC0469" w14:paraId="24A3DAEB" w14:textId="77777777" w:rsidTr="004763B4">
        <w:tc>
          <w:tcPr>
            <w:tcW w:w="1451" w:type="pct"/>
            <w:vMerge/>
            <w:tcBorders>
              <w:bottom w:val="single" w:sz="4" w:space="0" w:color="auto"/>
            </w:tcBorders>
            <w:noWrap/>
            <w:vAlign w:val="center"/>
            <w:hideMark/>
          </w:tcPr>
          <w:p w14:paraId="28E4FB7E"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7390D9C0"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16FE97CF" w14:textId="7C1F6508" w:rsidR="00692928" w:rsidRPr="00FC0469" w:rsidRDefault="00692928" w:rsidP="00452B8E">
            <w:pPr>
              <w:adjustRightInd w:val="0"/>
              <w:snapToGrid w:val="0"/>
              <w:spacing w:after="0" w:line="240" w:lineRule="auto"/>
              <w:jc w:val="right"/>
              <w:rPr>
                <w:rFonts w:ascii="Calibri" w:eastAsia="Times New Roman" w:hAnsi="Calibri" w:cs="Calibri"/>
                <w:color w:val="000000"/>
              </w:rPr>
            </w:pPr>
          </w:p>
        </w:tc>
        <w:tc>
          <w:tcPr>
            <w:tcW w:w="1126" w:type="pct"/>
            <w:tcBorders>
              <w:top w:val="nil"/>
              <w:bottom w:val="single" w:sz="4" w:space="0" w:color="auto"/>
            </w:tcBorders>
            <w:noWrap/>
            <w:vAlign w:val="bottom"/>
            <w:hideMark/>
          </w:tcPr>
          <w:p w14:paraId="401299D2" w14:textId="2BCB79CC" w:rsidR="00692928" w:rsidRPr="00FC0469" w:rsidRDefault="00D06EC1"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rPr>
              <w:t>13</w:t>
            </w:r>
            <w:r w:rsidR="00B06C12" w:rsidRPr="00FC0469">
              <w:rPr>
                <w:rFonts w:ascii="Calibri" w:eastAsia="Times New Roman" w:hAnsi="Calibri" w:cs="Calibri"/>
              </w:rPr>
              <w:t>6</w:t>
            </w:r>
          </w:p>
        </w:tc>
      </w:tr>
      <w:tr w:rsidR="00692928" w:rsidRPr="00FC0469" w14:paraId="072970AE" w14:textId="77777777" w:rsidTr="004763B4">
        <w:tc>
          <w:tcPr>
            <w:tcW w:w="1451" w:type="pct"/>
            <w:vMerge w:val="restart"/>
            <w:noWrap/>
            <w:vAlign w:val="center"/>
            <w:hideMark/>
          </w:tcPr>
          <w:p w14:paraId="3D1223BE"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r w:rsidRPr="00FC0469">
              <w:rPr>
                <w:rFonts w:ascii="Calibri" w:eastAsia="Times New Roman" w:hAnsi="Calibri" w:cs="Calibri"/>
                <w:b/>
                <w:bCs/>
                <w:color w:val="000000"/>
              </w:rPr>
              <w:t>Belize</w:t>
            </w:r>
          </w:p>
        </w:tc>
        <w:tc>
          <w:tcPr>
            <w:tcW w:w="1297" w:type="pct"/>
            <w:tcBorders>
              <w:bottom w:val="nil"/>
            </w:tcBorders>
            <w:noWrap/>
            <w:vAlign w:val="bottom"/>
            <w:hideMark/>
          </w:tcPr>
          <w:p w14:paraId="7BF1F69A"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0C8E7632"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95</w:t>
            </w:r>
          </w:p>
        </w:tc>
        <w:tc>
          <w:tcPr>
            <w:tcW w:w="1126" w:type="pct"/>
            <w:tcBorders>
              <w:bottom w:val="nil"/>
            </w:tcBorders>
            <w:noWrap/>
            <w:vAlign w:val="bottom"/>
            <w:hideMark/>
          </w:tcPr>
          <w:p w14:paraId="50592691"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503C8A07" w14:textId="77777777" w:rsidTr="004763B4">
        <w:tc>
          <w:tcPr>
            <w:tcW w:w="1451" w:type="pct"/>
            <w:vMerge/>
            <w:tcBorders>
              <w:bottom w:val="single" w:sz="4" w:space="0" w:color="auto"/>
            </w:tcBorders>
            <w:noWrap/>
            <w:vAlign w:val="center"/>
            <w:hideMark/>
          </w:tcPr>
          <w:p w14:paraId="5BD47B2E"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018687DB"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21167E81"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top w:val="nil"/>
              <w:bottom w:val="single" w:sz="4" w:space="0" w:color="auto"/>
            </w:tcBorders>
            <w:noWrap/>
            <w:vAlign w:val="bottom"/>
            <w:hideMark/>
          </w:tcPr>
          <w:p w14:paraId="76FFD934"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r>
      <w:tr w:rsidR="00692928" w:rsidRPr="00FC0469" w14:paraId="53AB1654" w14:textId="77777777" w:rsidTr="004763B4">
        <w:tc>
          <w:tcPr>
            <w:tcW w:w="1451" w:type="pct"/>
            <w:vMerge w:val="restart"/>
            <w:noWrap/>
            <w:vAlign w:val="center"/>
            <w:hideMark/>
          </w:tcPr>
          <w:p w14:paraId="3D880097" w14:textId="77777777" w:rsidR="00692928" w:rsidRPr="00FC0469" w:rsidRDefault="00692928" w:rsidP="00452B8E">
            <w:pPr>
              <w:adjustRightInd w:val="0"/>
              <w:snapToGrid w:val="0"/>
              <w:spacing w:after="0" w:line="240" w:lineRule="auto"/>
              <w:rPr>
                <w:rFonts w:ascii="Calibri" w:hAnsi="Calibri" w:cs="Calibri"/>
                <w:b/>
                <w:bCs/>
                <w:color w:val="000000"/>
                <w:lang w:eastAsia="ko-KR"/>
              </w:rPr>
            </w:pPr>
            <w:r w:rsidRPr="00FC0469">
              <w:rPr>
                <w:rFonts w:ascii="Calibri" w:eastAsia="Times New Roman" w:hAnsi="Calibri" w:cs="Calibri"/>
                <w:b/>
                <w:bCs/>
                <w:color w:val="000000"/>
              </w:rPr>
              <w:t>FSM</w:t>
            </w:r>
          </w:p>
        </w:tc>
        <w:tc>
          <w:tcPr>
            <w:tcW w:w="1297" w:type="pct"/>
            <w:tcBorders>
              <w:bottom w:val="nil"/>
            </w:tcBorders>
            <w:noWrap/>
            <w:vAlign w:val="bottom"/>
            <w:hideMark/>
          </w:tcPr>
          <w:p w14:paraId="258B76BA"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Target</w:t>
            </w:r>
          </w:p>
        </w:tc>
        <w:tc>
          <w:tcPr>
            <w:tcW w:w="1126" w:type="pct"/>
            <w:tcBorders>
              <w:bottom w:val="nil"/>
            </w:tcBorders>
            <w:noWrap/>
            <w:vAlign w:val="bottom"/>
            <w:hideMark/>
          </w:tcPr>
          <w:p w14:paraId="72567730"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0</w:t>
            </w:r>
          </w:p>
        </w:tc>
        <w:tc>
          <w:tcPr>
            <w:tcW w:w="1126" w:type="pct"/>
            <w:tcBorders>
              <w:bottom w:val="nil"/>
            </w:tcBorders>
            <w:noWrap/>
            <w:vAlign w:val="bottom"/>
            <w:hideMark/>
          </w:tcPr>
          <w:p w14:paraId="7A27606C"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6B906274" w14:textId="77777777" w:rsidTr="004763B4">
        <w:tc>
          <w:tcPr>
            <w:tcW w:w="1451" w:type="pct"/>
            <w:vMerge/>
            <w:tcBorders>
              <w:bottom w:val="single" w:sz="4" w:space="0" w:color="auto"/>
            </w:tcBorders>
            <w:noWrap/>
            <w:vAlign w:val="center"/>
            <w:hideMark/>
          </w:tcPr>
          <w:p w14:paraId="65848189" w14:textId="77777777" w:rsidR="00692928" w:rsidRPr="00FC0469" w:rsidRDefault="00692928" w:rsidP="00452B8E">
            <w:pPr>
              <w:adjustRightInd w:val="0"/>
              <w:snapToGrid w:val="0"/>
              <w:spacing w:after="0" w:line="240" w:lineRule="auto"/>
              <w:rPr>
                <w:rFonts w:ascii="Calibri" w:eastAsia="Times New Roman" w:hAnsi="Calibri" w:cs="Calibri"/>
                <w:b/>
                <w:bCs/>
                <w:color w:val="000000"/>
              </w:rPr>
            </w:pPr>
          </w:p>
        </w:tc>
        <w:tc>
          <w:tcPr>
            <w:tcW w:w="1297" w:type="pct"/>
            <w:tcBorders>
              <w:top w:val="nil"/>
              <w:bottom w:val="single" w:sz="4" w:space="0" w:color="auto"/>
            </w:tcBorders>
            <w:noWrap/>
            <w:vAlign w:val="bottom"/>
            <w:hideMark/>
          </w:tcPr>
          <w:p w14:paraId="276A49A0" w14:textId="77777777" w:rsidR="00692928" w:rsidRPr="00FC0469" w:rsidRDefault="00692928" w:rsidP="00452B8E">
            <w:pPr>
              <w:adjustRightInd w:val="0"/>
              <w:snapToGrid w:val="0"/>
              <w:spacing w:after="0" w:line="240" w:lineRule="auto"/>
              <w:ind w:left="412"/>
              <w:rPr>
                <w:rFonts w:ascii="Calibri" w:eastAsia="Times New Roman" w:hAnsi="Calibri" w:cs="Calibri"/>
                <w:color w:val="000000"/>
              </w:rPr>
            </w:pPr>
            <w:r w:rsidRPr="00FC0469">
              <w:rPr>
                <w:rFonts w:ascii="Calibri" w:eastAsia="Times New Roman" w:hAnsi="Calibri" w:cs="Calibri"/>
                <w:color w:val="000000"/>
              </w:rPr>
              <w:t>Non-T</w:t>
            </w:r>
            <w:r w:rsidRPr="00FC0469">
              <w:rPr>
                <w:rFonts w:ascii="Calibri" w:hAnsi="Calibri" w:cs="Calibri"/>
                <w:color w:val="000000"/>
                <w:lang w:eastAsia="ko-KR"/>
              </w:rPr>
              <w:t>arget</w:t>
            </w:r>
          </w:p>
        </w:tc>
        <w:tc>
          <w:tcPr>
            <w:tcW w:w="1126" w:type="pct"/>
            <w:tcBorders>
              <w:top w:val="nil"/>
              <w:bottom w:val="single" w:sz="4" w:space="0" w:color="auto"/>
            </w:tcBorders>
            <w:noWrap/>
            <w:vAlign w:val="bottom"/>
            <w:hideMark/>
          </w:tcPr>
          <w:p w14:paraId="33974555"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18</w:t>
            </w:r>
          </w:p>
        </w:tc>
        <w:tc>
          <w:tcPr>
            <w:tcW w:w="1126" w:type="pct"/>
            <w:tcBorders>
              <w:top w:val="nil"/>
              <w:bottom w:val="single" w:sz="4" w:space="0" w:color="auto"/>
            </w:tcBorders>
            <w:noWrap/>
            <w:vAlign w:val="bottom"/>
            <w:hideMark/>
          </w:tcPr>
          <w:p w14:paraId="4D4BAF49" w14:textId="77777777" w:rsidR="00692928" w:rsidRPr="00FC0469" w:rsidRDefault="00692928" w:rsidP="00452B8E">
            <w:pPr>
              <w:adjustRightInd w:val="0"/>
              <w:snapToGrid w:val="0"/>
              <w:spacing w:after="0" w:line="240" w:lineRule="auto"/>
              <w:rPr>
                <w:rFonts w:ascii="Calibri" w:eastAsia="Times New Roman" w:hAnsi="Calibri" w:cs="Calibri"/>
                <w:color w:val="000000"/>
              </w:rPr>
            </w:pPr>
            <w:r w:rsidRPr="00FC0469">
              <w:rPr>
                <w:rFonts w:ascii="Calibri" w:eastAsia="Times New Roman" w:hAnsi="Calibri" w:cs="Calibri"/>
                <w:color w:val="000000"/>
              </w:rPr>
              <w:t> </w:t>
            </w:r>
          </w:p>
        </w:tc>
      </w:tr>
      <w:tr w:rsidR="00692928" w:rsidRPr="00FC0469" w14:paraId="511C7C3B" w14:textId="77777777" w:rsidTr="004763B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hAnsi="Calibri" w:cs="Calibri"/>
                <w:b/>
                <w:bCs/>
                <w:color w:val="000000"/>
                <w:lang w:eastAsia="ko-KR"/>
              </w:rPr>
              <w:t>Total Catch</w:t>
            </w:r>
          </w:p>
        </w:tc>
      </w:tr>
      <w:tr w:rsidR="00692928" w:rsidRPr="00FC0469" w14:paraId="57238D2D" w14:textId="77777777" w:rsidTr="004763B4">
        <w:tc>
          <w:tcPr>
            <w:tcW w:w="1451" w:type="pct"/>
            <w:tcBorders>
              <w:bottom w:val="single" w:sz="4" w:space="0" w:color="auto"/>
            </w:tcBorders>
            <w:noWrap/>
            <w:vAlign w:val="bottom"/>
            <w:hideMark/>
          </w:tcPr>
          <w:p w14:paraId="4CD6BF5F"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297" w:type="pct"/>
            <w:noWrap/>
            <w:vAlign w:val="bottom"/>
            <w:hideMark/>
          </w:tcPr>
          <w:p w14:paraId="6578747A"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shd w:val="clear" w:color="auto" w:fill="BFBFBF" w:themeFill="background1" w:themeFillShade="BF"/>
            <w:noWrap/>
            <w:vAlign w:val="bottom"/>
            <w:hideMark/>
          </w:tcPr>
          <w:p w14:paraId="59196BC6"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CA only</w:t>
            </w:r>
          </w:p>
        </w:tc>
        <w:tc>
          <w:tcPr>
            <w:tcW w:w="1126" w:type="pct"/>
            <w:shd w:val="clear" w:color="auto" w:fill="BFBFBF" w:themeFill="background1" w:themeFillShade="BF"/>
            <w:noWrap/>
            <w:vAlign w:val="bottom"/>
            <w:hideMark/>
          </w:tcPr>
          <w:p w14:paraId="3F4863A5"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N Pacific</w:t>
            </w:r>
          </w:p>
        </w:tc>
      </w:tr>
      <w:tr w:rsidR="00692928" w:rsidRPr="00FC0469" w14:paraId="4BE6AD3E" w14:textId="77777777" w:rsidTr="004763B4">
        <w:tc>
          <w:tcPr>
            <w:tcW w:w="1451" w:type="pct"/>
            <w:vMerge w:val="restart"/>
            <w:noWrap/>
            <w:vAlign w:val="center"/>
            <w:hideMark/>
          </w:tcPr>
          <w:p w14:paraId="09EBE831" w14:textId="77777777" w:rsidR="00692928" w:rsidRPr="00FC0469" w:rsidRDefault="00692928" w:rsidP="00452B8E">
            <w:pPr>
              <w:adjustRightInd w:val="0"/>
              <w:snapToGrid w:val="0"/>
              <w:spacing w:after="0" w:line="240" w:lineRule="auto"/>
              <w:jc w:val="center"/>
              <w:rPr>
                <w:rFonts w:ascii="Calibri" w:eastAsia="Times New Roman" w:hAnsi="Calibri" w:cs="Calibri"/>
                <w:b/>
                <w:bCs/>
                <w:color w:val="000000"/>
              </w:rPr>
            </w:pPr>
            <w:r w:rsidRPr="00FC0469">
              <w:rPr>
                <w:rFonts w:ascii="Calibri" w:eastAsia="Times New Roman" w:hAnsi="Calibri" w:cs="Calibri"/>
                <w:b/>
                <w:bCs/>
                <w:color w:val="000000"/>
              </w:rPr>
              <w:t>Total catch</w:t>
            </w:r>
          </w:p>
        </w:tc>
        <w:tc>
          <w:tcPr>
            <w:tcW w:w="1297" w:type="pct"/>
            <w:noWrap/>
            <w:vAlign w:val="bottom"/>
            <w:hideMark/>
          </w:tcPr>
          <w:p w14:paraId="3A376868"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Target</w:t>
            </w:r>
          </w:p>
        </w:tc>
        <w:tc>
          <w:tcPr>
            <w:tcW w:w="1126" w:type="pct"/>
            <w:noWrap/>
            <w:vAlign w:val="bottom"/>
            <w:hideMark/>
          </w:tcPr>
          <w:p w14:paraId="7AAD37FE" w14:textId="4AA76F6D"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45,664</w:t>
            </w:r>
          </w:p>
        </w:tc>
        <w:tc>
          <w:tcPr>
            <w:tcW w:w="1126" w:type="pct"/>
            <w:noWrap/>
            <w:vAlign w:val="bottom"/>
            <w:hideMark/>
          </w:tcPr>
          <w:p w14:paraId="6249FFC9" w14:textId="068F2EA3"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25,236</w:t>
            </w:r>
          </w:p>
        </w:tc>
      </w:tr>
      <w:tr w:rsidR="00692928" w:rsidRPr="00FC0469" w14:paraId="52CADBDC" w14:textId="77777777" w:rsidTr="004763B4">
        <w:trPr>
          <w:trHeight w:val="224"/>
        </w:trPr>
        <w:tc>
          <w:tcPr>
            <w:tcW w:w="1451" w:type="pct"/>
            <w:vMerge/>
            <w:noWrap/>
            <w:vAlign w:val="center"/>
            <w:hideMark/>
          </w:tcPr>
          <w:p w14:paraId="6B90FA96"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p>
        </w:tc>
        <w:tc>
          <w:tcPr>
            <w:tcW w:w="1297" w:type="pct"/>
            <w:noWrap/>
            <w:vAlign w:val="bottom"/>
            <w:hideMark/>
          </w:tcPr>
          <w:p w14:paraId="33EA4F3E"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Non-T</w:t>
            </w:r>
          </w:p>
        </w:tc>
        <w:tc>
          <w:tcPr>
            <w:tcW w:w="1126" w:type="pct"/>
            <w:noWrap/>
            <w:vAlign w:val="bottom"/>
            <w:hideMark/>
          </w:tcPr>
          <w:p w14:paraId="3EEED604"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3,142</w:t>
            </w:r>
          </w:p>
        </w:tc>
        <w:tc>
          <w:tcPr>
            <w:tcW w:w="1126" w:type="pct"/>
            <w:noWrap/>
            <w:vAlign w:val="bottom"/>
            <w:hideMark/>
          </w:tcPr>
          <w:p w14:paraId="6B951EC8" w14:textId="4D0A2A5D"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1,754</w:t>
            </w:r>
          </w:p>
        </w:tc>
      </w:tr>
      <w:tr w:rsidR="00692928" w:rsidRPr="00FC0469" w14:paraId="0B0719A9" w14:textId="77777777" w:rsidTr="004763B4">
        <w:tc>
          <w:tcPr>
            <w:tcW w:w="1451" w:type="pct"/>
            <w:vMerge/>
            <w:noWrap/>
            <w:vAlign w:val="center"/>
            <w:hideMark/>
          </w:tcPr>
          <w:p w14:paraId="4B6174D7"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p>
        </w:tc>
        <w:tc>
          <w:tcPr>
            <w:tcW w:w="1297" w:type="pct"/>
            <w:noWrap/>
            <w:vAlign w:val="bottom"/>
            <w:hideMark/>
          </w:tcPr>
          <w:p w14:paraId="74CC47D9"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Total catch</w:t>
            </w:r>
          </w:p>
        </w:tc>
        <w:tc>
          <w:tcPr>
            <w:tcW w:w="1126" w:type="pct"/>
            <w:noWrap/>
            <w:vAlign w:val="bottom"/>
            <w:hideMark/>
          </w:tcPr>
          <w:p w14:paraId="5BED57AD" w14:textId="143F8B51"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48,806</w:t>
            </w:r>
          </w:p>
        </w:tc>
        <w:tc>
          <w:tcPr>
            <w:tcW w:w="1126" w:type="pct"/>
            <w:noWrap/>
            <w:vAlign w:val="bottom"/>
            <w:hideMark/>
          </w:tcPr>
          <w:p w14:paraId="3B496DD3" w14:textId="6CB2D0A0" w:rsidR="00692928" w:rsidRPr="00FC0469" w:rsidRDefault="000F46A4"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26,990</w:t>
            </w:r>
          </w:p>
        </w:tc>
      </w:tr>
      <w:tr w:rsidR="00692928" w:rsidRPr="00FC0469" w14:paraId="2D4864E3" w14:textId="77777777" w:rsidTr="004763B4">
        <w:tc>
          <w:tcPr>
            <w:tcW w:w="5000" w:type="pct"/>
            <w:gridSpan w:val="4"/>
            <w:tcBorders>
              <w:bottom w:val="single" w:sz="4" w:space="0" w:color="auto"/>
            </w:tcBorders>
            <w:noWrap/>
            <w:vAlign w:val="center"/>
          </w:tcPr>
          <w:p w14:paraId="2A70325A"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p>
        </w:tc>
      </w:tr>
      <w:tr w:rsidR="00692928" w:rsidRPr="00FC0469" w14:paraId="52971F82" w14:textId="77777777" w:rsidTr="004763B4">
        <w:tc>
          <w:tcPr>
            <w:tcW w:w="1451" w:type="pct"/>
            <w:vMerge w:val="restart"/>
            <w:noWrap/>
            <w:vAlign w:val="center"/>
            <w:hideMark/>
          </w:tcPr>
          <w:p w14:paraId="4D53292A" w14:textId="77777777" w:rsidR="00692928" w:rsidRPr="00FC0469" w:rsidRDefault="00692928" w:rsidP="00452B8E">
            <w:pPr>
              <w:adjustRightInd w:val="0"/>
              <w:snapToGrid w:val="0"/>
              <w:spacing w:after="0" w:line="240" w:lineRule="auto"/>
              <w:jc w:val="center"/>
              <w:rPr>
                <w:rFonts w:ascii="Calibri" w:hAnsi="Calibri" w:cs="Calibri"/>
                <w:b/>
                <w:bCs/>
                <w:color w:val="000000"/>
                <w:lang w:eastAsia="ko-KR"/>
              </w:rPr>
            </w:pPr>
            <w:r w:rsidRPr="00FC0469">
              <w:rPr>
                <w:rFonts w:ascii="Calibri" w:eastAsia="Times New Roman" w:hAnsi="Calibri" w:cs="Calibri"/>
                <w:b/>
                <w:bCs/>
                <w:color w:val="000000"/>
              </w:rPr>
              <w:t>Proportion</w:t>
            </w:r>
          </w:p>
        </w:tc>
        <w:tc>
          <w:tcPr>
            <w:tcW w:w="1297" w:type="pct"/>
            <w:noWrap/>
            <w:vAlign w:val="bottom"/>
            <w:hideMark/>
          </w:tcPr>
          <w:p w14:paraId="0A5EFBCA"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Target</w:t>
            </w:r>
          </w:p>
        </w:tc>
        <w:tc>
          <w:tcPr>
            <w:tcW w:w="1126" w:type="pct"/>
            <w:noWrap/>
            <w:vAlign w:val="bottom"/>
            <w:hideMark/>
          </w:tcPr>
          <w:p w14:paraId="78EE2B74"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94%</w:t>
            </w:r>
          </w:p>
        </w:tc>
        <w:tc>
          <w:tcPr>
            <w:tcW w:w="1126" w:type="pct"/>
            <w:noWrap/>
            <w:vAlign w:val="bottom"/>
            <w:hideMark/>
          </w:tcPr>
          <w:p w14:paraId="6405EE62" w14:textId="5730496E"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9</w:t>
            </w:r>
            <w:r w:rsidR="006B16B9" w:rsidRPr="00FC0469">
              <w:rPr>
                <w:rFonts w:ascii="Calibri" w:eastAsia="Times New Roman" w:hAnsi="Calibri" w:cs="Calibri"/>
                <w:color w:val="000000"/>
              </w:rPr>
              <w:t>4</w:t>
            </w:r>
            <w:r w:rsidRPr="00FC0469">
              <w:rPr>
                <w:rFonts w:ascii="Calibri" w:eastAsia="Times New Roman" w:hAnsi="Calibri" w:cs="Calibri"/>
                <w:color w:val="000000"/>
              </w:rPr>
              <w:t>%</w:t>
            </w:r>
          </w:p>
        </w:tc>
      </w:tr>
      <w:tr w:rsidR="00692928" w:rsidRPr="00FC0469" w14:paraId="11834894" w14:textId="77777777" w:rsidTr="004763B4">
        <w:tc>
          <w:tcPr>
            <w:tcW w:w="1451" w:type="pct"/>
            <w:vMerge/>
            <w:noWrap/>
            <w:vAlign w:val="bottom"/>
            <w:hideMark/>
          </w:tcPr>
          <w:p w14:paraId="0AA0AC60"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297" w:type="pct"/>
            <w:noWrap/>
            <w:vAlign w:val="bottom"/>
            <w:hideMark/>
          </w:tcPr>
          <w:p w14:paraId="510192CD" w14:textId="77777777" w:rsidR="00692928" w:rsidRPr="00FC0469" w:rsidRDefault="00692928" w:rsidP="00452B8E">
            <w:pPr>
              <w:adjustRightInd w:val="0"/>
              <w:snapToGrid w:val="0"/>
              <w:spacing w:after="0" w:line="240" w:lineRule="auto"/>
              <w:jc w:val="center"/>
              <w:rPr>
                <w:rFonts w:ascii="Calibri" w:eastAsia="Times New Roman" w:hAnsi="Calibri" w:cs="Calibri"/>
                <w:color w:val="000000"/>
              </w:rPr>
            </w:pPr>
            <w:r w:rsidRPr="00FC0469">
              <w:rPr>
                <w:rFonts w:ascii="Calibri" w:eastAsia="Times New Roman" w:hAnsi="Calibri" w:cs="Calibri"/>
                <w:color w:val="000000"/>
              </w:rPr>
              <w:t>Non-T</w:t>
            </w:r>
          </w:p>
        </w:tc>
        <w:tc>
          <w:tcPr>
            <w:tcW w:w="1126" w:type="pct"/>
            <w:noWrap/>
            <w:vAlign w:val="bottom"/>
            <w:hideMark/>
          </w:tcPr>
          <w:p w14:paraId="44699797"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6%</w:t>
            </w:r>
          </w:p>
        </w:tc>
        <w:tc>
          <w:tcPr>
            <w:tcW w:w="1126" w:type="pct"/>
            <w:noWrap/>
            <w:vAlign w:val="bottom"/>
            <w:hideMark/>
          </w:tcPr>
          <w:p w14:paraId="21E962E2" w14:textId="63A9C056" w:rsidR="00692928" w:rsidRPr="00FC0469" w:rsidRDefault="006B16B9"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6</w:t>
            </w:r>
            <w:r w:rsidR="00692928" w:rsidRPr="00FC0469">
              <w:rPr>
                <w:rFonts w:ascii="Calibri" w:eastAsia="Times New Roman" w:hAnsi="Calibri" w:cs="Calibri"/>
                <w:color w:val="000000"/>
              </w:rPr>
              <w:t>%</w:t>
            </w:r>
          </w:p>
        </w:tc>
      </w:tr>
      <w:tr w:rsidR="00692928" w:rsidRPr="00FC0469" w14:paraId="0CFB21F7" w14:textId="77777777" w:rsidTr="004763B4">
        <w:tc>
          <w:tcPr>
            <w:tcW w:w="1451" w:type="pct"/>
            <w:vMerge/>
            <w:noWrap/>
            <w:vAlign w:val="bottom"/>
            <w:hideMark/>
          </w:tcPr>
          <w:p w14:paraId="74840C63"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297" w:type="pct"/>
            <w:noWrap/>
            <w:vAlign w:val="bottom"/>
            <w:hideMark/>
          </w:tcPr>
          <w:p w14:paraId="08DC1BC4" w14:textId="77777777" w:rsidR="00692928" w:rsidRPr="00FC0469" w:rsidRDefault="00692928" w:rsidP="00452B8E">
            <w:pPr>
              <w:adjustRightInd w:val="0"/>
              <w:snapToGrid w:val="0"/>
              <w:spacing w:after="0" w:line="240" w:lineRule="auto"/>
              <w:rPr>
                <w:rFonts w:ascii="Calibri" w:eastAsia="Times New Roman" w:hAnsi="Calibri" w:cs="Calibri"/>
                <w:color w:val="000000"/>
              </w:rPr>
            </w:pPr>
          </w:p>
        </w:tc>
        <w:tc>
          <w:tcPr>
            <w:tcW w:w="1126" w:type="pct"/>
            <w:noWrap/>
            <w:vAlign w:val="bottom"/>
            <w:hideMark/>
          </w:tcPr>
          <w:p w14:paraId="7F21F3F5"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100%</w:t>
            </w:r>
          </w:p>
        </w:tc>
        <w:tc>
          <w:tcPr>
            <w:tcW w:w="1126" w:type="pct"/>
            <w:noWrap/>
            <w:vAlign w:val="bottom"/>
            <w:hideMark/>
          </w:tcPr>
          <w:p w14:paraId="54990254" w14:textId="77777777" w:rsidR="00692928" w:rsidRPr="00FC0469" w:rsidRDefault="00692928" w:rsidP="00452B8E">
            <w:pPr>
              <w:adjustRightInd w:val="0"/>
              <w:snapToGrid w:val="0"/>
              <w:spacing w:after="0" w:line="240" w:lineRule="auto"/>
              <w:jc w:val="right"/>
              <w:rPr>
                <w:rFonts w:ascii="Calibri" w:eastAsia="Times New Roman" w:hAnsi="Calibri" w:cs="Calibri"/>
                <w:color w:val="000000"/>
              </w:rPr>
            </w:pPr>
            <w:r w:rsidRPr="00FC0469">
              <w:rPr>
                <w:rFonts w:ascii="Calibri" w:eastAsia="Times New Roman" w:hAnsi="Calibri" w:cs="Calibri"/>
                <w:color w:val="000000"/>
              </w:rPr>
              <w:t>100%</w:t>
            </w:r>
          </w:p>
        </w:tc>
      </w:tr>
    </w:tbl>
    <w:p w14:paraId="1952C538" w14:textId="77777777" w:rsidR="00CE0B74" w:rsidRPr="00FC0469" w:rsidRDefault="00CE0B74" w:rsidP="00452B8E">
      <w:pPr>
        <w:adjustRightInd w:val="0"/>
        <w:snapToGrid w:val="0"/>
        <w:spacing w:after="0" w:line="240" w:lineRule="auto"/>
        <w:rPr>
          <w:rFonts w:ascii="Calibri" w:hAnsi="Calibri" w:cs="Calibri"/>
        </w:rPr>
      </w:pPr>
    </w:p>
    <w:p w14:paraId="1764A992" w14:textId="77777777" w:rsidR="00CE0B74" w:rsidRPr="00FC0469" w:rsidRDefault="00CE0B74" w:rsidP="00452B8E">
      <w:pPr>
        <w:adjustRightInd w:val="0"/>
        <w:snapToGrid w:val="0"/>
        <w:spacing w:after="0" w:line="240" w:lineRule="auto"/>
        <w:rPr>
          <w:rFonts w:ascii="Calibri" w:hAnsi="Calibri" w:cs="Calibri"/>
          <w:bCs/>
          <w:lang w:eastAsia="ko-KR"/>
        </w:rPr>
        <w:sectPr w:rsidR="00CE0B74" w:rsidRPr="00FC0469" w:rsidSect="004D66E6">
          <w:pgSz w:w="12240" w:h="15840"/>
          <w:pgMar w:top="1152" w:right="1440" w:bottom="1152" w:left="1440" w:header="720" w:footer="720" w:gutter="0"/>
          <w:cols w:space="720"/>
          <w:docGrid w:linePitch="360"/>
        </w:sectPr>
      </w:pPr>
    </w:p>
    <w:p w14:paraId="0BCA10AC" w14:textId="77777777" w:rsidR="00935945" w:rsidRPr="00FC0469" w:rsidRDefault="00935945" w:rsidP="00452B8E">
      <w:pPr>
        <w:adjustRightInd w:val="0"/>
        <w:snapToGrid w:val="0"/>
        <w:spacing w:after="0" w:line="240" w:lineRule="auto"/>
        <w:rPr>
          <w:rFonts w:ascii="Calibri" w:hAnsi="Calibri" w:cs="Calibri"/>
          <w:b/>
          <w:lang w:eastAsia="ko-KR"/>
        </w:rPr>
      </w:pPr>
    </w:p>
    <w:p w14:paraId="61EE46A9" w14:textId="77777777" w:rsidR="002D3C17" w:rsidRPr="00FC0469" w:rsidRDefault="002D3C17" w:rsidP="00452B8E">
      <w:pPr>
        <w:adjustRightInd w:val="0"/>
        <w:snapToGrid w:val="0"/>
        <w:spacing w:after="0" w:line="240" w:lineRule="auto"/>
        <w:rPr>
          <w:rFonts w:ascii="Calibri" w:hAnsi="Calibri" w:cs="Calibri"/>
          <w:lang w:eastAsia="ko-KR"/>
        </w:rPr>
      </w:pPr>
      <w:r w:rsidRPr="00FC0469">
        <w:rPr>
          <w:rFonts w:ascii="Calibri" w:hAnsi="Calibri" w:cs="Calibri"/>
          <w:b/>
        </w:rPr>
        <w:t>Table 2</w:t>
      </w:r>
      <w:r w:rsidRPr="00FC0469">
        <w:rPr>
          <w:rFonts w:ascii="Calibri" w:hAnsi="Calibri" w:cs="Calibri"/>
        </w:rPr>
        <w:t xml:space="preserve">. Fishing effort </w:t>
      </w:r>
      <w:r w:rsidR="00DF5F86" w:rsidRPr="00FC0469">
        <w:rPr>
          <w:rFonts w:ascii="Calibri" w:hAnsi="Calibri" w:cs="Calibri"/>
        </w:rPr>
        <w:t xml:space="preserve">fishing </w:t>
      </w:r>
      <w:r w:rsidRPr="00FC0469">
        <w:rPr>
          <w:rFonts w:ascii="Calibri" w:hAnsi="Calibri" w:cs="Calibri"/>
        </w:rPr>
        <w:t>for</w:t>
      </w:r>
      <w:r w:rsidR="00BF5DAB" w:rsidRPr="00FC0469">
        <w:rPr>
          <w:rFonts w:ascii="Calibri" w:hAnsi="Calibri" w:cs="Calibri"/>
        </w:rPr>
        <w:t xml:space="preserve"> North Pacific albacore</w:t>
      </w:r>
    </w:p>
    <w:tbl>
      <w:tblPr>
        <w:tblW w:w="5000" w:type="pct"/>
        <w:tblLayout w:type="fixed"/>
        <w:tblLook w:val="04A0" w:firstRow="1" w:lastRow="0" w:firstColumn="1" w:lastColumn="0" w:noHBand="0" w:noVBand="1"/>
      </w:tblPr>
      <w:tblGrid>
        <w:gridCol w:w="1167"/>
        <w:gridCol w:w="991"/>
        <w:gridCol w:w="1169"/>
        <w:gridCol w:w="789"/>
        <w:gridCol w:w="791"/>
        <w:gridCol w:w="791"/>
        <w:gridCol w:w="789"/>
        <w:gridCol w:w="791"/>
        <w:gridCol w:w="789"/>
        <w:gridCol w:w="791"/>
        <w:gridCol w:w="789"/>
        <w:gridCol w:w="789"/>
        <w:gridCol w:w="791"/>
        <w:gridCol w:w="789"/>
        <w:gridCol w:w="791"/>
        <w:gridCol w:w="789"/>
        <w:gridCol w:w="794"/>
      </w:tblGrid>
      <w:tr w:rsidR="004763B4" w:rsidRPr="00FC0469" w14:paraId="6CC06BF1"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Area</w:t>
            </w:r>
            <w:r w:rsidRPr="00FC0469">
              <w:rPr>
                <w:rStyle w:val="FootnoteReference"/>
                <w:rFonts w:ascii="Calibri" w:eastAsia="Times New Roman" w:hAnsi="Calibri" w:cs="Calibri"/>
                <w:bCs/>
                <w:sz w:val="20"/>
                <w:szCs w:val="20"/>
              </w:rPr>
              <w:footnoteReference w:id="2"/>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Fishery</w:t>
            </w:r>
            <w:r w:rsidRPr="00FC0469">
              <w:rPr>
                <w:rStyle w:val="FootnoteReference"/>
                <w:rFonts w:ascii="Calibri" w:eastAsia="Times New Roman" w:hAnsi="Calibri" w:cs="Calibri"/>
                <w:bCs/>
                <w:sz w:val="20"/>
                <w:szCs w:val="20"/>
              </w:rPr>
              <w:footnoteReference w:id="3"/>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2005</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2006</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2007</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2008</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2009</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2010</w:t>
            </w:r>
          </w:p>
        </w:tc>
      </w:tr>
      <w:tr w:rsidR="004763B4" w:rsidRPr="00FC0469" w14:paraId="7B609609" w14:textId="77777777" w:rsidTr="00AE14D3">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FC0469" w:rsidRDefault="0067724D" w:rsidP="00452B8E">
            <w:pPr>
              <w:adjustRightInd w:val="0"/>
              <w:snapToGrid w:val="0"/>
              <w:spacing w:after="0" w:line="240" w:lineRule="auto"/>
              <w:rPr>
                <w:rFonts w:ascii="Calibri" w:eastAsia="Times New Roman" w:hAnsi="Calibri" w:cs="Calibri"/>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FC0469" w:rsidRDefault="0067724D" w:rsidP="00452B8E">
            <w:pPr>
              <w:adjustRightInd w:val="0"/>
              <w:snapToGrid w:val="0"/>
              <w:spacing w:after="0" w:line="240" w:lineRule="auto"/>
              <w:rPr>
                <w:rFonts w:ascii="Calibri" w:eastAsia="Times New Roman" w:hAnsi="Calibri" w:cs="Calibri"/>
                <w:bCs/>
                <w:sz w:val="20"/>
                <w:szCs w:val="20"/>
              </w:rPr>
            </w:pPr>
          </w:p>
        </w:tc>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FC0469" w:rsidRDefault="0067724D" w:rsidP="00452B8E">
            <w:pPr>
              <w:adjustRightInd w:val="0"/>
              <w:snapToGrid w:val="0"/>
              <w:spacing w:after="0" w:line="240" w:lineRule="auto"/>
              <w:rPr>
                <w:rFonts w:ascii="Calibri" w:eastAsia="Times New Roman" w:hAnsi="Calibri" w:cs="Calibri"/>
                <w:bCs/>
                <w:sz w:val="20"/>
                <w:szCs w:val="20"/>
              </w:rPr>
            </w:pP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FC0469" w:rsidRDefault="0067724D"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4763B4" w:rsidRPr="00FC0469" w14:paraId="306412D0" w14:textId="77777777" w:rsidTr="00AE14D3">
        <w:trPr>
          <w:trHeight w:val="214"/>
        </w:trPr>
        <w:tc>
          <w:tcPr>
            <w:tcW w:w="405" w:type="pct"/>
            <w:vMerge w:val="restart"/>
            <w:tcBorders>
              <w:top w:val="single" w:sz="4" w:space="0" w:color="auto"/>
              <w:left w:val="single" w:sz="4" w:space="0" w:color="auto"/>
              <w:right w:val="single" w:sz="4" w:space="0" w:color="auto"/>
            </w:tcBorders>
            <w:noWrap/>
            <w:hideMark/>
          </w:tcPr>
          <w:p w14:paraId="4368E09D" w14:textId="77777777" w:rsidR="00E42322" w:rsidRPr="00FC0469" w:rsidRDefault="00E42322"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Canada</w:t>
            </w:r>
            <w:r w:rsidRPr="00FC0469">
              <w:rPr>
                <w:rStyle w:val="FootnoteReference"/>
                <w:rFonts w:ascii="Calibri" w:eastAsia="Times New Roman" w:hAnsi="Calibri" w:cs="Calibri"/>
                <w:bCs/>
                <w:sz w:val="20"/>
                <w:szCs w:val="20"/>
              </w:rPr>
              <w:footnoteReference w:id="4"/>
            </w:r>
          </w:p>
        </w:tc>
        <w:tc>
          <w:tcPr>
            <w:tcW w:w="344" w:type="pct"/>
            <w:tcBorders>
              <w:top w:val="single" w:sz="4" w:space="0" w:color="auto"/>
              <w:left w:val="single" w:sz="4" w:space="0" w:color="auto"/>
              <w:bottom w:val="single" w:sz="4" w:space="0" w:color="auto"/>
              <w:right w:val="single" w:sz="4" w:space="0" w:color="auto"/>
            </w:tcBorders>
            <w:noWrap/>
            <w:hideMark/>
          </w:tcPr>
          <w:p w14:paraId="297DBEEE"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hideMark/>
          </w:tcPr>
          <w:p w14:paraId="58126668"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noWrap/>
            <w:hideMark/>
          </w:tcPr>
          <w:p w14:paraId="54EF9B9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5" w:type="pct"/>
            <w:tcBorders>
              <w:top w:val="single" w:sz="4" w:space="0" w:color="auto"/>
              <w:left w:val="single" w:sz="4" w:space="0" w:color="auto"/>
              <w:bottom w:val="single" w:sz="4" w:space="0" w:color="auto"/>
              <w:right w:val="single" w:sz="4" w:space="0" w:color="auto"/>
            </w:tcBorders>
            <w:noWrap/>
            <w:hideMark/>
          </w:tcPr>
          <w:p w14:paraId="0730DAB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5" w:type="pct"/>
            <w:tcBorders>
              <w:top w:val="single" w:sz="4" w:space="0" w:color="auto"/>
              <w:left w:val="single" w:sz="4" w:space="0" w:color="auto"/>
              <w:bottom w:val="single" w:sz="4" w:space="0" w:color="auto"/>
              <w:right w:val="single" w:sz="4" w:space="0" w:color="auto"/>
            </w:tcBorders>
            <w:noWrap/>
            <w:hideMark/>
          </w:tcPr>
          <w:p w14:paraId="784305FA"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213</w:t>
            </w:r>
          </w:p>
        </w:tc>
        <w:tc>
          <w:tcPr>
            <w:tcW w:w="274" w:type="pct"/>
            <w:tcBorders>
              <w:top w:val="single" w:sz="4" w:space="0" w:color="auto"/>
              <w:left w:val="single" w:sz="4" w:space="0" w:color="auto"/>
              <w:bottom w:val="single" w:sz="4" w:space="0" w:color="auto"/>
              <w:right w:val="single" w:sz="4" w:space="0" w:color="auto"/>
            </w:tcBorders>
            <w:noWrap/>
            <w:hideMark/>
          </w:tcPr>
          <w:p w14:paraId="3E4938D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8,564</w:t>
            </w:r>
          </w:p>
        </w:tc>
        <w:tc>
          <w:tcPr>
            <w:tcW w:w="275" w:type="pct"/>
            <w:tcBorders>
              <w:top w:val="single" w:sz="4" w:space="0" w:color="auto"/>
              <w:left w:val="single" w:sz="4" w:space="0" w:color="auto"/>
              <w:bottom w:val="single" w:sz="4" w:space="0" w:color="auto"/>
              <w:right w:val="single" w:sz="4" w:space="0" w:color="auto"/>
            </w:tcBorders>
            <w:noWrap/>
            <w:hideMark/>
          </w:tcPr>
          <w:p w14:paraId="1A155A1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174</w:t>
            </w:r>
          </w:p>
        </w:tc>
        <w:tc>
          <w:tcPr>
            <w:tcW w:w="274" w:type="pct"/>
            <w:tcBorders>
              <w:top w:val="single" w:sz="4" w:space="0" w:color="auto"/>
              <w:left w:val="single" w:sz="4" w:space="0" w:color="auto"/>
              <w:bottom w:val="single" w:sz="4" w:space="0" w:color="auto"/>
              <w:right w:val="single" w:sz="4" w:space="0" w:color="auto"/>
            </w:tcBorders>
            <w:noWrap/>
            <w:hideMark/>
          </w:tcPr>
          <w:p w14:paraId="402E8FC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6,243</w:t>
            </w:r>
          </w:p>
        </w:tc>
        <w:tc>
          <w:tcPr>
            <w:tcW w:w="275" w:type="pct"/>
            <w:tcBorders>
              <w:top w:val="single" w:sz="4" w:space="0" w:color="auto"/>
              <w:left w:val="single" w:sz="4" w:space="0" w:color="auto"/>
              <w:bottom w:val="single" w:sz="4" w:space="0" w:color="auto"/>
              <w:right w:val="single" w:sz="4" w:space="0" w:color="auto"/>
            </w:tcBorders>
            <w:noWrap/>
            <w:hideMark/>
          </w:tcPr>
          <w:p w14:paraId="554EBA8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207</w:t>
            </w:r>
          </w:p>
        </w:tc>
        <w:tc>
          <w:tcPr>
            <w:tcW w:w="274" w:type="pct"/>
            <w:tcBorders>
              <w:top w:val="single" w:sz="4" w:space="0" w:color="auto"/>
              <w:left w:val="single" w:sz="4" w:space="0" w:color="auto"/>
              <w:bottom w:val="single" w:sz="4" w:space="0" w:color="auto"/>
              <w:right w:val="single" w:sz="4" w:space="0" w:color="auto"/>
            </w:tcBorders>
            <w:noWrap/>
            <w:hideMark/>
          </w:tcPr>
          <w:p w14:paraId="4857BDB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6,902</w:t>
            </w:r>
          </w:p>
        </w:tc>
        <w:tc>
          <w:tcPr>
            <w:tcW w:w="274" w:type="pct"/>
            <w:tcBorders>
              <w:top w:val="single" w:sz="4" w:space="0" w:color="auto"/>
              <w:left w:val="single" w:sz="4" w:space="0" w:color="auto"/>
              <w:bottom w:val="single" w:sz="4" w:space="0" w:color="auto"/>
              <w:right w:val="single" w:sz="4" w:space="0" w:color="auto"/>
            </w:tcBorders>
            <w:noWrap/>
            <w:hideMark/>
          </w:tcPr>
          <w:p w14:paraId="6914FC8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137</w:t>
            </w:r>
          </w:p>
        </w:tc>
        <w:tc>
          <w:tcPr>
            <w:tcW w:w="275" w:type="pct"/>
            <w:tcBorders>
              <w:top w:val="single" w:sz="4" w:space="0" w:color="auto"/>
              <w:left w:val="single" w:sz="4" w:space="0" w:color="auto"/>
              <w:bottom w:val="single" w:sz="4" w:space="0" w:color="auto"/>
              <w:right w:val="single" w:sz="4" w:space="0" w:color="auto"/>
            </w:tcBorders>
            <w:noWrap/>
            <w:hideMark/>
          </w:tcPr>
          <w:p w14:paraId="6529917A"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5,773</w:t>
            </w:r>
          </w:p>
        </w:tc>
        <w:tc>
          <w:tcPr>
            <w:tcW w:w="274" w:type="pct"/>
            <w:tcBorders>
              <w:top w:val="single" w:sz="4" w:space="0" w:color="auto"/>
              <w:left w:val="single" w:sz="4" w:space="0" w:color="auto"/>
              <w:bottom w:val="single" w:sz="4" w:space="0" w:color="auto"/>
              <w:right w:val="single" w:sz="4" w:space="0" w:color="auto"/>
            </w:tcBorders>
            <w:noWrap/>
            <w:hideMark/>
          </w:tcPr>
          <w:p w14:paraId="06BED083"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138</w:t>
            </w:r>
          </w:p>
        </w:tc>
        <w:tc>
          <w:tcPr>
            <w:tcW w:w="275" w:type="pct"/>
            <w:tcBorders>
              <w:top w:val="single" w:sz="4" w:space="0" w:color="auto"/>
              <w:left w:val="single" w:sz="4" w:space="0" w:color="auto"/>
              <w:bottom w:val="single" w:sz="4" w:space="0" w:color="auto"/>
              <w:right w:val="single" w:sz="4" w:space="0" w:color="auto"/>
            </w:tcBorders>
            <w:noWrap/>
            <w:hideMark/>
          </w:tcPr>
          <w:p w14:paraId="6151E73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6,540</w:t>
            </w:r>
          </w:p>
        </w:tc>
        <w:tc>
          <w:tcPr>
            <w:tcW w:w="274" w:type="pct"/>
            <w:tcBorders>
              <w:top w:val="single" w:sz="4" w:space="0" w:color="auto"/>
              <w:left w:val="single" w:sz="4" w:space="0" w:color="auto"/>
              <w:bottom w:val="single" w:sz="4" w:space="0" w:color="auto"/>
              <w:right w:val="single" w:sz="4" w:space="0" w:color="auto"/>
            </w:tcBorders>
            <w:noWrap/>
            <w:hideMark/>
          </w:tcPr>
          <w:p w14:paraId="1E20EB1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161</w:t>
            </w:r>
          </w:p>
        </w:tc>
        <w:tc>
          <w:tcPr>
            <w:tcW w:w="276" w:type="pct"/>
            <w:tcBorders>
              <w:top w:val="single" w:sz="4" w:space="0" w:color="auto"/>
              <w:left w:val="single" w:sz="4" w:space="0" w:color="auto"/>
              <w:bottom w:val="single" w:sz="4" w:space="0" w:color="auto"/>
              <w:right w:val="single" w:sz="4" w:space="0" w:color="auto"/>
            </w:tcBorders>
            <w:noWrap/>
            <w:hideMark/>
          </w:tcPr>
          <w:p w14:paraId="6FE7F30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7,294</w:t>
            </w:r>
          </w:p>
        </w:tc>
      </w:tr>
      <w:tr w:rsidR="004763B4" w:rsidRPr="00FC0469" w14:paraId="67AC3920" w14:textId="77777777" w:rsidTr="00AE14D3">
        <w:trPr>
          <w:trHeight w:val="214"/>
        </w:trPr>
        <w:tc>
          <w:tcPr>
            <w:tcW w:w="405" w:type="pct"/>
            <w:vMerge/>
            <w:tcBorders>
              <w:left w:val="single" w:sz="4" w:space="0" w:color="auto"/>
              <w:bottom w:val="single" w:sz="4" w:space="0" w:color="auto"/>
              <w:right w:val="single" w:sz="4" w:space="0" w:color="auto"/>
            </w:tcBorders>
            <w:hideMark/>
          </w:tcPr>
          <w:p w14:paraId="0A328E5B"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344" w:type="pct"/>
            <w:tcBorders>
              <w:top w:val="single" w:sz="4" w:space="0" w:color="auto"/>
              <w:left w:val="single" w:sz="4" w:space="0" w:color="auto"/>
              <w:bottom w:val="single" w:sz="4" w:space="0" w:color="auto"/>
              <w:right w:val="single" w:sz="4" w:space="0" w:color="auto"/>
            </w:tcBorders>
            <w:noWrap/>
            <w:hideMark/>
          </w:tcPr>
          <w:p w14:paraId="508BF5E6"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w:t>
            </w:r>
            <w:r w:rsidRPr="00FC0469">
              <w:rPr>
                <w:rStyle w:val="FootnoteReference"/>
                <w:rFonts w:ascii="Calibri" w:eastAsia="Times New Roman" w:hAnsi="Calibri" w:cs="Calibri"/>
                <w:sz w:val="20"/>
                <w:szCs w:val="20"/>
              </w:rPr>
              <w:footnoteReference w:id="5"/>
            </w:r>
            <w:r w:rsidRPr="00FC0469">
              <w:rPr>
                <w:rFonts w:ascii="Calibri" w:eastAsia="Times New Roman" w:hAnsi="Calibri" w:cs="Calibri"/>
                <w:sz w:val="20"/>
                <w:szCs w:val="20"/>
              </w:rPr>
              <w:t xml:space="preserve"> only</w:t>
            </w:r>
          </w:p>
        </w:tc>
        <w:tc>
          <w:tcPr>
            <w:tcW w:w="406" w:type="pct"/>
            <w:tcBorders>
              <w:top w:val="single" w:sz="4" w:space="0" w:color="auto"/>
              <w:left w:val="single" w:sz="4" w:space="0" w:color="auto"/>
              <w:bottom w:val="single" w:sz="4" w:space="0" w:color="auto"/>
              <w:right w:val="single" w:sz="4" w:space="0" w:color="auto"/>
            </w:tcBorders>
            <w:hideMark/>
          </w:tcPr>
          <w:p w14:paraId="24656547"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noWrap/>
            <w:hideMark/>
          </w:tcPr>
          <w:p w14:paraId="60EB1DC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5" w:type="pct"/>
            <w:tcBorders>
              <w:top w:val="single" w:sz="4" w:space="0" w:color="auto"/>
              <w:left w:val="single" w:sz="4" w:space="0" w:color="auto"/>
              <w:bottom w:val="single" w:sz="4" w:space="0" w:color="auto"/>
              <w:right w:val="single" w:sz="4" w:space="0" w:color="auto"/>
            </w:tcBorders>
            <w:noWrap/>
            <w:hideMark/>
          </w:tcPr>
          <w:p w14:paraId="36E20B9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5" w:type="pct"/>
            <w:tcBorders>
              <w:top w:val="single" w:sz="4" w:space="0" w:color="auto"/>
              <w:left w:val="single" w:sz="4" w:space="0" w:color="auto"/>
              <w:bottom w:val="single" w:sz="4" w:space="0" w:color="auto"/>
              <w:right w:val="single" w:sz="4" w:space="0" w:color="auto"/>
            </w:tcBorders>
            <w:noWrap/>
            <w:hideMark/>
          </w:tcPr>
          <w:p w14:paraId="18E4B2A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noWrap/>
            <w:hideMark/>
          </w:tcPr>
          <w:p w14:paraId="18A7372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56</w:t>
            </w:r>
          </w:p>
        </w:tc>
        <w:tc>
          <w:tcPr>
            <w:tcW w:w="275" w:type="pct"/>
            <w:tcBorders>
              <w:top w:val="single" w:sz="4" w:space="0" w:color="auto"/>
              <w:left w:val="single" w:sz="4" w:space="0" w:color="auto"/>
              <w:bottom w:val="single" w:sz="4" w:space="0" w:color="auto"/>
              <w:right w:val="single" w:sz="4" w:space="0" w:color="auto"/>
            </w:tcBorders>
            <w:noWrap/>
            <w:hideMark/>
          </w:tcPr>
          <w:p w14:paraId="61FB44E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7F904B0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hideMark/>
          </w:tcPr>
          <w:p w14:paraId="5D9B535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2AD8030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3BF7CFC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hideMark/>
          </w:tcPr>
          <w:p w14:paraId="2CEB92D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646BF6E6"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hideMark/>
          </w:tcPr>
          <w:p w14:paraId="1CEBBE6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1AF36D8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hideMark/>
          </w:tcPr>
          <w:p w14:paraId="07BC8E5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41B0F8BF"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noWrap/>
            <w:vAlign w:val="bottom"/>
            <w:hideMark/>
          </w:tcPr>
          <w:p w14:paraId="551864F4" w14:textId="77777777" w:rsidR="007C0283" w:rsidRPr="00FC0469" w:rsidRDefault="007C0283"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noWrap/>
            <w:vAlign w:val="bottom"/>
            <w:hideMark/>
          </w:tcPr>
          <w:p w14:paraId="23E5C6CC" w14:textId="77777777" w:rsidR="007C0283" w:rsidRPr="00FC0469" w:rsidRDefault="007C0283" w:rsidP="00452B8E">
            <w:pPr>
              <w:adjustRightInd w:val="0"/>
              <w:snapToGrid w:val="0"/>
              <w:spacing w:after="0" w:line="240" w:lineRule="auto"/>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406" w:type="pct"/>
            <w:tcBorders>
              <w:top w:val="single" w:sz="4" w:space="0" w:color="auto"/>
              <w:left w:val="single" w:sz="4" w:space="0" w:color="auto"/>
              <w:bottom w:val="single" w:sz="4" w:space="0" w:color="auto"/>
              <w:right w:val="single" w:sz="4" w:space="0" w:color="auto"/>
            </w:tcBorders>
            <w:noWrap/>
            <w:vAlign w:val="bottom"/>
            <w:hideMark/>
          </w:tcPr>
          <w:p w14:paraId="41085800" w14:textId="77777777" w:rsidR="007C0283" w:rsidRPr="00FC0469" w:rsidRDefault="007C0283"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7824D44F"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37F1D283"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w:t>
            </w:r>
            <w:r w:rsidR="00887105" w:rsidRPr="00FC0469">
              <w:rPr>
                <w:rFonts w:ascii="Calibri" w:eastAsia="SimSun" w:hAnsi="Calibri" w:cs="Calibri"/>
                <w:kern w:val="2"/>
                <w:sz w:val="20"/>
                <w:szCs w:val="20"/>
                <w:lang w:eastAsia="zh-CN"/>
              </w:rPr>
              <w:t>,</w:t>
            </w:r>
            <w:r w:rsidRPr="00FC0469">
              <w:rPr>
                <w:rFonts w:ascii="Calibri" w:eastAsia="SimSun" w:hAnsi="Calibri" w:cs="Calibri"/>
                <w:kern w:val="2"/>
                <w:sz w:val="20"/>
                <w:szCs w:val="20"/>
                <w:lang w:eastAsia="zh-CN"/>
              </w:rPr>
              <w:t>250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5325B02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67E3835C"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w:t>
            </w:r>
            <w:r w:rsidR="00887105" w:rsidRPr="00FC0469">
              <w:rPr>
                <w:rFonts w:ascii="Calibri" w:eastAsia="SimSun" w:hAnsi="Calibri" w:cs="Calibri"/>
                <w:kern w:val="2"/>
                <w:sz w:val="20"/>
                <w:szCs w:val="20"/>
                <w:lang w:eastAsia="zh-CN"/>
              </w:rPr>
              <w:t>,</w:t>
            </w:r>
            <w:r w:rsidRPr="00FC0469">
              <w:rPr>
                <w:rFonts w:ascii="Calibri" w:eastAsia="SimSun" w:hAnsi="Calibri" w:cs="Calibri"/>
                <w:kern w:val="2"/>
                <w:sz w:val="20"/>
                <w:szCs w:val="20"/>
                <w:lang w:eastAsia="zh-CN"/>
              </w:rPr>
              <w:t>230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1E334D4C"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31290D2A"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1150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0EEAD2B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61A24A69"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260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2A0D8420"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63927B44"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250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058FD00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792C345E"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280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2FE1F136"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w:t>
            </w:r>
          </w:p>
        </w:tc>
        <w:tc>
          <w:tcPr>
            <w:tcW w:w="276" w:type="pct"/>
            <w:tcBorders>
              <w:top w:val="single" w:sz="4" w:space="0" w:color="auto"/>
              <w:left w:val="single" w:sz="4" w:space="0" w:color="auto"/>
              <w:bottom w:val="single" w:sz="4" w:space="0" w:color="auto"/>
              <w:right w:val="single" w:sz="4" w:space="0" w:color="auto"/>
            </w:tcBorders>
            <w:noWrap/>
            <w:vAlign w:val="center"/>
            <w:hideMark/>
          </w:tcPr>
          <w:p w14:paraId="09EF7039" w14:textId="77777777" w:rsidR="007C0283" w:rsidRPr="00FC0469" w:rsidRDefault="007C028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240</w:t>
            </w:r>
          </w:p>
        </w:tc>
      </w:tr>
      <w:tr w:rsidR="004763B4" w:rsidRPr="00FC0469" w14:paraId="1334AB01" w14:textId="77777777" w:rsidTr="00AE14D3">
        <w:trPr>
          <w:trHeight w:val="210"/>
        </w:trPr>
        <w:tc>
          <w:tcPr>
            <w:tcW w:w="405" w:type="pct"/>
            <w:vMerge w:val="restart"/>
            <w:tcBorders>
              <w:top w:val="single" w:sz="4" w:space="0" w:color="auto"/>
              <w:left w:val="single" w:sz="4" w:space="0" w:color="auto"/>
              <w:right w:val="single" w:sz="4" w:space="0" w:color="auto"/>
            </w:tcBorders>
            <w:noWrap/>
            <w:hideMark/>
          </w:tcPr>
          <w:p w14:paraId="3D43A083" w14:textId="77777777" w:rsidR="00E42322" w:rsidRPr="00FC0469" w:rsidRDefault="00E42322"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noWrap/>
            <w:hideMark/>
          </w:tcPr>
          <w:p w14:paraId="6671955C"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noWrap/>
            <w:hideMark/>
          </w:tcPr>
          <w:p w14:paraId="2E7BC71C"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noWrap/>
            <w:hideMark/>
          </w:tcPr>
          <w:p w14:paraId="5D924B1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5" w:type="pct"/>
            <w:tcBorders>
              <w:top w:val="single" w:sz="4" w:space="0" w:color="auto"/>
              <w:left w:val="single" w:sz="4" w:space="0" w:color="auto"/>
              <w:bottom w:val="single" w:sz="4" w:space="0" w:color="auto"/>
              <w:right w:val="single" w:sz="4" w:space="0" w:color="auto"/>
            </w:tcBorders>
            <w:noWrap/>
            <w:hideMark/>
          </w:tcPr>
          <w:p w14:paraId="5057D453"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5" w:type="pct"/>
            <w:tcBorders>
              <w:top w:val="single" w:sz="4" w:space="0" w:color="auto"/>
              <w:left w:val="single" w:sz="4" w:space="0" w:color="auto"/>
              <w:bottom w:val="single" w:sz="4" w:space="0" w:color="auto"/>
              <w:right w:val="single" w:sz="4" w:space="0" w:color="auto"/>
            </w:tcBorders>
            <w:noWrap/>
            <w:hideMark/>
          </w:tcPr>
          <w:p w14:paraId="5479509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4" w:type="pct"/>
            <w:tcBorders>
              <w:top w:val="single" w:sz="4" w:space="0" w:color="auto"/>
              <w:left w:val="single" w:sz="4" w:space="0" w:color="auto"/>
              <w:bottom w:val="single" w:sz="4" w:space="0" w:color="auto"/>
              <w:right w:val="single" w:sz="4" w:space="0" w:color="auto"/>
            </w:tcBorders>
            <w:noWrap/>
            <w:hideMark/>
          </w:tcPr>
          <w:p w14:paraId="4D16766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240</w:t>
            </w:r>
          </w:p>
        </w:tc>
        <w:tc>
          <w:tcPr>
            <w:tcW w:w="275" w:type="pct"/>
            <w:tcBorders>
              <w:top w:val="single" w:sz="4" w:space="0" w:color="auto"/>
              <w:left w:val="single" w:sz="4" w:space="0" w:color="auto"/>
              <w:bottom w:val="single" w:sz="4" w:space="0" w:color="auto"/>
              <w:right w:val="single" w:sz="4" w:space="0" w:color="auto"/>
            </w:tcBorders>
            <w:noWrap/>
            <w:hideMark/>
          </w:tcPr>
          <w:p w14:paraId="71C9C97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4" w:type="pct"/>
            <w:tcBorders>
              <w:top w:val="single" w:sz="4" w:space="0" w:color="auto"/>
              <w:left w:val="single" w:sz="4" w:space="0" w:color="auto"/>
              <w:bottom w:val="single" w:sz="4" w:space="0" w:color="auto"/>
              <w:right w:val="single" w:sz="4" w:space="0" w:color="auto"/>
            </w:tcBorders>
            <w:noWrap/>
            <w:hideMark/>
          </w:tcPr>
          <w:p w14:paraId="654328A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171</w:t>
            </w:r>
          </w:p>
        </w:tc>
        <w:tc>
          <w:tcPr>
            <w:tcW w:w="275" w:type="pct"/>
            <w:tcBorders>
              <w:top w:val="single" w:sz="4" w:space="0" w:color="auto"/>
              <w:left w:val="single" w:sz="4" w:space="0" w:color="auto"/>
              <w:bottom w:val="single" w:sz="4" w:space="0" w:color="auto"/>
              <w:right w:val="single" w:sz="4" w:space="0" w:color="auto"/>
            </w:tcBorders>
            <w:noWrap/>
            <w:hideMark/>
          </w:tcPr>
          <w:p w14:paraId="5C7B9F0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noWrap/>
            <w:hideMark/>
          </w:tcPr>
          <w:p w14:paraId="0D91B6C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57</w:t>
            </w:r>
          </w:p>
        </w:tc>
        <w:tc>
          <w:tcPr>
            <w:tcW w:w="274" w:type="pct"/>
            <w:tcBorders>
              <w:top w:val="single" w:sz="4" w:space="0" w:color="auto"/>
              <w:left w:val="single" w:sz="4" w:space="0" w:color="auto"/>
              <w:bottom w:val="single" w:sz="4" w:space="0" w:color="auto"/>
              <w:right w:val="single" w:sz="4" w:space="0" w:color="auto"/>
            </w:tcBorders>
            <w:noWrap/>
            <w:hideMark/>
          </w:tcPr>
          <w:p w14:paraId="2A1CB55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noWrap/>
            <w:hideMark/>
          </w:tcPr>
          <w:p w14:paraId="2A65E9C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22C56376"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hideMark/>
          </w:tcPr>
          <w:p w14:paraId="0985714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5F564D6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hideMark/>
          </w:tcPr>
          <w:p w14:paraId="0CE39E1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08B0627A" w14:textId="77777777" w:rsidTr="00AE14D3">
        <w:trPr>
          <w:trHeight w:val="210"/>
        </w:trPr>
        <w:tc>
          <w:tcPr>
            <w:tcW w:w="405" w:type="pct"/>
            <w:vMerge/>
            <w:tcBorders>
              <w:left w:val="single" w:sz="4" w:space="0" w:color="auto"/>
              <w:bottom w:val="single" w:sz="4" w:space="0" w:color="auto"/>
              <w:right w:val="single" w:sz="4" w:space="0" w:color="auto"/>
            </w:tcBorders>
            <w:noWrap/>
            <w:hideMark/>
          </w:tcPr>
          <w:p w14:paraId="66910640" w14:textId="77777777" w:rsidR="00E42322" w:rsidRPr="00FC0469" w:rsidRDefault="00E42322" w:rsidP="00452B8E">
            <w:pPr>
              <w:adjustRightInd w:val="0"/>
              <w:snapToGrid w:val="0"/>
              <w:spacing w:after="0" w:line="240" w:lineRule="auto"/>
              <w:rPr>
                <w:rFonts w:ascii="Calibri" w:eastAsia="Times New Roman" w:hAnsi="Calibri" w:cs="Calibri"/>
                <w:bCs/>
                <w:sz w:val="20"/>
                <w:szCs w:val="20"/>
              </w:rPr>
            </w:pPr>
          </w:p>
        </w:tc>
        <w:tc>
          <w:tcPr>
            <w:tcW w:w="344" w:type="pct"/>
            <w:tcBorders>
              <w:top w:val="single" w:sz="4" w:space="0" w:color="auto"/>
              <w:left w:val="single" w:sz="4" w:space="0" w:color="auto"/>
              <w:bottom w:val="single" w:sz="4" w:space="0" w:color="auto"/>
              <w:right w:val="single" w:sz="4" w:space="0" w:color="auto"/>
            </w:tcBorders>
            <w:noWrap/>
            <w:hideMark/>
          </w:tcPr>
          <w:p w14:paraId="64A9AAA0"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noWrap/>
            <w:hideMark/>
          </w:tcPr>
          <w:p w14:paraId="5C03B31C"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4" w:type="pct"/>
            <w:tcBorders>
              <w:top w:val="single" w:sz="4" w:space="0" w:color="auto"/>
              <w:left w:val="single" w:sz="4" w:space="0" w:color="auto"/>
              <w:bottom w:val="single" w:sz="4" w:space="0" w:color="auto"/>
              <w:right w:val="single" w:sz="4" w:space="0" w:color="auto"/>
            </w:tcBorders>
            <w:noWrap/>
            <w:hideMark/>
          </w:tcPr>
          <w:p w14:paraId="14FB241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noWrap/>
            <w:hideMark/>
          </w:tcPr>
          <w:p w14:paraId="01A48E48"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5" w:type="pct"/>
            <w:tcBorders>
              <w:top w:val="single" w:sz="4" w:space="0" w:color="auto"/>
              <w:left w:val="single" w:sz="4" w:space="0" w:color="auto"/>
              <w:bottom w:val="single" w:sz="4" w:space="0" w:color="auto"/>
              <w:right w:val="single" w:sz="4" w:space="0" w:color="auto"/>
            </w:tcBorders>
            <w:noWrap/>
            <w:hideMark/>
          </w:tcPr>
          <w:p w14:paraId="20F3004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noWrap/>
            <w:hideMark/>
          </w:tcPr>
          <w:p w14:paraId="255F60E5"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5" w:type="pct"/>
            <w:tcBorders>
              <w:top w:val="single" w:sz="4" w:space="0" w:color="auto"/>
              <w:left w:val="single" w:sz="4" w:space="0" w:color="auto"/>
              <w:bottom w:val="single" w:sz="4" w:space="0" w:color="auto"/>
              <w:right w:val="single" w:sz="4" w:space="0" w:color="auto"/>
            </w:tcBorders>
            <w:noWrap/>
            <w:hideMark/>
          </w:tcPr>
          <w:p w14:paraId="5714E4C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5799959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hideMark/>
          </w:tcPr>
          <w:p w14:paraId="3A0CF4E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4" w:type="pct"/>
            <w:tcBorders>
              <w:top w:val="single" w:sz="4" w:space="0" w:color="auto"/>
              <w:left w:val="single" w:sz="4" w:space="0" w:color="auto"/>
              <w:bottom w:val="single" w:sz="4" w:space="0" w:color="auto"/>
              <w:right w:val="single" w:sz="4" w:space="0" w:color="auto"/>
            </w:tcBorders>
            <w:noWrap/>
            <w:hideMark/>
          </w:tcPr>
          <w:p w14:paraId="1E1D535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37</w:t>
            </w:r>
          </w:p>
        </w:tc>
        <w:tc>
          <w:tcPr>
            <w:tcW w:w="274" w:type="pct"/>
            <w:tcBorders>
              <w:top w:val="single" w:sz="4" w:space="0" w:color="auto"/>
              <w:left w:val="single" w:sz="4" w:space="0" w:color="auto"/>
              <w:bottom w:val="single" w:sz="4" w:space="0" w:color="auto"/>
              <w:right w:val="single" w:sz="4" w:space="0" w:color="auto"/>
            </w:tcBorders>
            <w:noWrap/>
            <w:hideMark/>
          </w:tcPr>
          <w:p w14:paraId="6611D96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noWrap/>
            <w:hideMark/>
          </w:tcPr>
          <w:p w14:paraId="55CE779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w:t>
            </w:r>
          </w:p>
        </w:tc>
        <w:tc>
          <w:tcPr>
            <w:tcW w:w="274" w:type="pct"/>
            <w:tcBorders>
              <w:top w:val="single" w:sz="4" w:space="0" w:color="auto"/>
              <w:left w:val="single" w:sz="4" w:space="0" w:color="auto"/>
              <w:bottom w:val="single" w:sz="4" w:space="0" w:color="auto"/>
              <w:right w:val="single" w:sz="4" w:space="0" w:color="auto"/>
            </w:tcBorders>
            <w:noWrap/>
            <w:hideMark/>
          </w:tcPr>
          <w:p w14:paraId="6CCE017D"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hideMark/>
          </w:tcPr>
          <w:p w14:paraId="361C165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hideMark/>
          </w:tcPr>
          <w:p w14:paraId="6E92D4A9"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hideMark/>
          </w:tcPr>
          <w:p w14:paraId="11F5404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65AEE6DA"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noWrap/>
            <w:vAlign w:val="center"/>
          </w:tcPr>
          <w:p w14:paraId="71BEA501" w14:textId="35A870DD" w:rsidR="00692928" w:rsidRPr="00FC0469" w:rsidRDefault="00692928"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00733BB2" w:rsidRPr="00FC0469">
              <w:rPr>
                <w:rStyle w:val="FootnoteReference"/>
                <w:rFonts w:ascii="Calibri" w:hAnsi="Calibri" w:cs="Calibri"/>
                <w:bCs/>
                <w:sz w:val="20"/>
                <w:szCs w:val="20"/>
                <w:lang w:eastAsia="ko-KR"/>
              </w:rPr>
              <w:footnoteReference w:id="6"/>
            </w:r>
          </w:p>
        </w:tc>
        <w:tc>
          <w:tcPr>
            <w:tcW w:w="344" w:type="pct"/>
            <w:tcBorders>
              <w:top w:val="single" w:sz="4" w:space="0" w:color="auto"/>
              <w:left w:val="single" w:sz="4" w:space="0" w:color="auto"/>
              <w:bottom w:val="single" w:sz="4" w:space="0" w:color="auto"/>
              <w:right w:val="single" w:sz="4" w:space="0" w:color="auto"/>
            </w:tcBorders>
            <w:noWrap/>
          </w:tcPr>
          <w:p w14:paraId="39CD0A87" w14:textId="77777777" w:rsidR="00692928" w:rsidRPr="00FC0469" w:rsidRDefault="0069292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noWrap/>
          </w:tcPr>
          <w:p w14:paraId="0A19BDEE" w14:textId="77777777" w:rsidR="00692928" w:rsidRPr="00FC0469" w:rsidRDefault="0069292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4" w:type="pct"/>
            <w:tcBorders>
              <w:top w:val="single" w:sz="4" w:space="0" w:color="auto"/>
              <w:left w:val="single" w:sz="4" w:space="0" w:color="auto"/>
              <w:bottom w:val="single" w:sz="4" w:space="0" w:color="auto"/>
              <w:right w:val="single" w:sz="4" w:space="0" w:color="auto"/>
            </w:tcBorders>
            <w:noWrap/>
          </w:tcPr>
          <w:p w14:paraId="1898019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1A82E00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29D9D113"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24369FE5"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5EA0CD6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59F612D5"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503D6AB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5F33D98D"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632DE5B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72D2821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10D643D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06F556AA"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0D0A7D25"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6" w:type="pct"/>
            <w:tcBorders>
              <w:top w:val="single" w:sz="4" w:space="0" w:color="auto"/>
              <w:left w:val="single" w:sz="4" w:space="0" w:color="auto"/>
              <w:bottom w:val="single" w:sz="4" w:space="0" w:color="auto"/>
              <w:right w:val="single" w:sz="4" w:space="0" w:color="auto"/>
            </w:tcBorders>
            <w:noWrap/>
          </w:tcPr>
          <w:p w14:paraId="666FAF8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r>
      <w:tr w:rsidR="004763B4" w:rsidRPr="00FC0469" w14:paraId="4164EFC8" w14:textId="77777777" w:rsidTr="00AE14D3">
        <w:trPr>
          <w:trHeight w:val="210"/>
        </w:trPr>
        <w:tc>
          <w:tcPr>
            <w:tcW w:w="405" w:type="pct"/>
            <w:vMerge w:val="restart"/>
            <w:tcBorders>
              <w:top w:val="single" w:sz="4" w:space="0" w:color="auto"/>
              <w:left w:val="single" w:sz="4" w:space="0" w:color="auto"/>
              <w:right w:val="single" w:sz="4" w:space="0" w:color="auto"/>
            </w:tcBorders>
            <w:noWrap/>
            <w:hideMark/>
          </w:tcPr>
          <w:p w14:paraId="01DB143D" w14:textId="77777777" w:rsidR="00DA4E63" w:rsidRPr="00FC0469" w:rsidRDefault="00DA4E63"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Japan</w:t>
            </w:r>
            <w:r w:rsidRPr="00FC0469">
              <w:rPr>
                <w:rStyle w:val="FootnoteReference"/>
                <w:rFonts w:ascii="Calibri" w:eastAsia="Times New Roman" w:hAnsi="Calibri" w:cs="Calibri"/>
                <w:bCs/>
                <w:sz w:val="20"/>
                <w:szCs w:val="20"/>
              </w:rPr>
              <w:footnoteReference w:id="7"/>
            </w:r>
          </w:p>
        </w:tc>
        <w:tc>
          <w:tcPr>
            <w:tcW w:w="344" w:type="pct"/>
            <w:tcBorders>
              <w:top w:val="single" w:sz="4" w:space="0" w:color="auto"/>
              <w:left w:val="single" w:sz="4" w:space="0" w:color="auto"/>
              <w:bottom w:val="single" w:sz="4" w:space="0" w:color="auto"/>
              <w:right w:val="single" w:sz="4" w:space="0" w:color="auto"/>
            </w:tcBorders>
            <w:noWrap/>
            <w:hideMark/>
          </w:tcPr>
          <w:p w14:paraId="4CA40FDF"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406" w:type="pct"/>
            <w:tcBorders>
              <w:top w:val="single" w:sz="4" w:space="0" w:color="auto"/>
              <w:left w:val="single" w:sz="4" w:space="0" w:color="auto"/>
              <w:bottom w:val="single" w:sz="4" w:space="0" w:color="auto"/>
              <w:right w:val="single" w:sz="4" w:space="0" w:color="auto"/>
            </w:tcBorders>
            <w:noWrap/>
            <w:hideMark/>
          </w:tcPr>
          <w:p w14:paraId="4D01C231"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4" w:type="pct"/>
            <w:tcBorders>
              <w:top w:val="single" w:sz="4" w:space="0" w:color="auto"/>
              <w:left w:val="single" w:sz="4" w:space="0" w:color="auto"/>
              <w:bottom w:val="single" w:sz="4" w:space="0" w:color="auto"/>
              <w:right w:val="single" w:sz="4" w:space="0" w:color="auto"/>
            </w:tcBorders>
            <w:noWrap/>
            <w:hideMark/>
          </w:tcPr>
          <w:p w14:paraId="5783BD06"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5" w:type="pct"/>
            <w:tcBorders>
              <w:top w:val="single" w:sz="4" w:space="0" w:color="auto"/>
              <w:left w:val="single" w:sz="4" w:space="0" w:color="auto"/>
              <w:bottom w:val="single" w:sz="4" w:space="0" w:color="auto"/>
              <w:right w:val="single" w:sz="4" w:space="0" w:color="auto"/>
            </w:tcBorders>
            <w:noWrap/>
            <w:hideMark/>
          </w:tcPr>
          <w:p w14:paraId="73F7663E"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40.988</w:t>
            </w:r>
          </w:p>
        </w:tc>
        <w:tc>
          <w:tcPr>
            <w:tcW w:w="275" w:type="pct"/>
            <w:tcBorders>
              <w:top w:val="single" w:sz="4" w:space="0" w:color="auto"/>
              <w:left w:val="single" w:sz="4" w:space="0" w:color="auto"/>
              <w:bottom w:val="single" w:sz="4" w:space="0" w:color="auto"/>
              <w:right w:val="single" w:sz="4" w:space="0" w:color="auto"/>
            </w:tcBorders>
            <w:noWrap/>
            <w:hideMark/>
          </w:tcPr>
          <w:p w14:paraId="751A5B45"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289</w:t>
            </w:r>
          </w:p>
        </w:tc>
        <w:tc>
          <w:tcPr>
            <w:tcW w:w="274" w:type="pct"/>
            <w:tcBorders>
              <w:top w:val="single" w:sz="4" w:space="0" w:color="auto"/>
              <w:left w:val="single" w:sz="4" w:space="0" w:color="auto"/>
              <w:bottom w:val="single" w:sz="4" w:space="0" w:color="auto"/>
              <w:right w:val="single" w:sz="4" w:space="0" w:color="auto"/>
            </w:tcBorders>
            <w:noWrap/>
            <w:hideMark/>
          </w:tcPr>
          <w:p w14:paraId="0F2C64EC"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41,197</w:t>
            </w:r>
          </w:p>
        </w:tc>
        <w:tc>
          <w:tcPr>
            <w:tcW w:w="275" w:type="pct"/>
            <w:tcBorders>
              <w:top w:val="single" w:sz="4" w:space="0" w:color="auto"/>
              <w:left w:val="single" w:sz="4" w:space="0" w:color="auto"/>
              <w:bottom w:val="single" w:sz="4" w:space="0" w:color="auto"/>
              <w:right w:val="single" w:sz="4" w:space="0" w:color="auto"/>
            </w:tcBorders>
            <w:noWrap/>
            <w:hideMark/>
          </w:tcPr>
          <w:p w14:paraId="35287924"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287</w:t>
            </w:r>
          </w:p>
        </w:tc>
        <w:tc>
          <w:tcPr>
            <w:tcW w:w="274" w:type="pct"/>
            <w:tcBorders>
              <w:top w:val="single" w:sz="4" w:space="0" w:color="auto"/>
              <w:left w:val="single" w:sz="4" w:space="0" w:color="auto"/>
              <w:bottom w:val="single" w:sz="4" w:space="0" w:color="auto"/>
              <w:right w:val="single" w:sz="4" w:space="0" w:color="auto"/>
            </w:tcBorders>
            <w:noWrap/>
            <w:hideMark/>
          </w:tcPr>
          <w:p w14:paraId="6CBC37E3"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43,366</w:t>
            </w:r>
          </w:p>
        </w:tc>
        <w:tc>
          <w:tcPr>
            <w:tcW w:w="275" w:type="pct"/>
            <w:tcBorders>
              <w:top w:val="single" w:sz="4" w:space="0" w:color="auto"/>
              <w:left w:val="single" w:sz="4" w:space="0" w:color="auto"/>
              <w:bottom w:val="single" w:sz="4" w:space="0" w:color="auto"/>
              <w:right w:val="single" w:sz="4" w:space="0" w:color="auto"/>
            </w:tcBorders>
            <w:noWrap/>
            <w:hideMark/>
          </w:tcPr>
          <w:p w14:paraId="0BB8E931"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273</w:t>
            </w:r>
          </w:p>
        </w:tc>
        <w:tc>
          <w:tcPr>
            <w:tcW w:w="274" w:type="pct"/>
            <w:tcBorders>
              <w:top w:val="single" w:sz="4" w:space="0" w:color="auto"/>
              <w:left w:val="single" w:sz="4" w:space="0" w:color="auto"/>
              <w:bottom w:val="single" w:sz="4" w:space="0" w:color="auto"/>
              <w:right w:val="single" w:sz="4" w:space="0" w:color="auto"/>
            </w:tcBorders>
            <w:noWrap/>
            <w:hideMark/>
          </w:tcPr>
          <w:p w14:paraId="4FD6BBAA"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43,480</w:t>
            </w:r>
          </w:p>
        </w:tc>
        <w:tc>
          <w:tcPr>
            <w:tcW w:w="274" w:type="pct"/>
            <w:tcBorders>
              <w:top w:val="single" w:sz="4" w:space="0" w:color="auto"/>
              <w:left w:val="single" w:sz="4" w:space="0" w:color="auto"/>
              <w:bottom w:val="single" w:sz="4" w:space="0" w:color="auto"/>
              <w:right w:val="single" w:sz="4" w:space="0" w:color="auto"/>
            </w:tcBorders>
            <w:noWrap/>
            <w:hideMark/>
          </w:tcPr>
          <w:p w14:paraId="7BEA51CE"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276</w:t>
            </w:r>
          </w:p>
        </w:tc>
        <w:tc>
          <w:tcPr>
            <w:tcW w:w="275" w:type="pct"/>
            <w:tcBorders>
              <w:top w:val="single" w:sz="4" w:space="0" w:color="auto"/>
              <w:left w:val="single" w:sz="4" w:space="0" w:color="auto"/>
              <w:bottom w:val="single" w:sz="4" w:space="0" w:color="auto"/>
              <w:right w:val="single" w:sz="4" w:space="0" w:color="auto"/>
            </w:tcBorders>
            <w:noWrap/>
            <w:hideMark/>
          </w:tcPr>
          <w:p w14:paraId="67513F00"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40,030</w:t>
            </w:r>
          </w:p>
        </w:tc>
        <w:tc>
          <w:tcPr>
            <w:tcW w:w="274" w:type="pct"/>
            <w:tcBorders>
              <w:top w:val="single" w:sz="4" w:space="0" w:color="auto"/>
              <w:left w:val="single" w:sz="4" w:space="0" w:color="auto"/>
              <w:bottom w:val="single" w:sz="4" w:space="0" w:color="auto"/>
              <w:right w:val="single" w:sz="4" w:space="0" w:color="auto"/>
            </w:tcBorders>
            <w:noWrap/>
            <w:hideMark/>
          </w:tcPr>
          <w:p w14:paraId="32EAC3E2"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280</w:t>
            </w:r>
          </w:p>
        </w:tc>
        <w:tc>
          <w:tcPr>
            <w:tcW w:w="275" w:type="pct"/>
            <w:tcBorders>
              <w:top w:val="single" w:sz="4" w:space="0" w:color="auto"/>
              <w:left w:val="single" w:sz="4" w:space="0" w:color="auto"/>
              <w:bottom w:val="single" w:sz="4" w:space="0" w:color="auto"/>
              <w:right w:val="single" w:sz="4" w:space="0" w:color="auto"/>
            </w:tcBorders>
            <w:noWrap/>
            <w:hideMark/>
          </w:tcPr>
          <w:p w14:paraId="7369899E"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43,536</w:t>
            </w:r>
          </w:p>
        </w:tc>
        <w:tc>
          <w:tcPr>
            <w:tcW w:w="274" w:type="pct"/>
            <w:tcBorders>
              <w:top w:val="single" w:sz="4" w:space="0" w:color="auto"/>
              <w:left w:val="single" w:sz="4" w:space="0" w:color="auto"/>
              <w:bottom w:val="single" w:sz="4" w:space="0" w:color="auto"/>
              <w:right w:val="single" w:sz="4" w:space="0" w:color="auto"/>
            </w:tcBorders>
            <w:noWrap/>
            <w:hideMark/>
          </w:tcPr>
          <w:p w14:paraId="32D16E68"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286</w:t>
            </w:r>
          </w:p>
        </w:tc>
        <w:tc>
          <w:tcPr>
            <w:tcW w:w="276" w:type="pct"/>
            <w:tcBorders>
              <w:top w:val="single" w:sz="4" w:space="0" w:color="auto"/>
              <w:left w:val="single" w:sz="4" w:space="0" w:color="auto"/>
              <w:bottom w:val="single" w:sz="4" w:space="0" w:color="auto"/>
              <w:right w:val="single" w:sz="4" w:space="0" w:color="auto"/>
            </w:tcBorders>
            <w:noWrap/>
            <w:hideMark/>
          </w:tcPr>
          <w:p w14:paraId="278556F0"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45,877</w:t>
            </w:r>
          </w:p>
        </w:tc>
      </w:tr>
      <w:tr w:rsidR="004763B4" w:rsidRPr="00FC0469" w14:paraId="12A8E6AC" w14:textId="77777777" w:rsidTr="00AE14D3">
        <w:trPr>
          <w:trHeight w:val="210"/>
        </w:trPr>
        <w:tc>
          <w:tcPr>
            <w:tcW w:w="405" w:type="pct"/>
            <w:vMerge/>
            <w:tcBorders>
              <w:left w:val="single" w:sz="4" w:space="0" w:color="auto"/>
              <w:right w:val="single" w:sz="4" w:space="0" w:color="auto"/>
            </w:tcBorders>
            <w:noWrap/>
            <w:hideMark/>
          </w:tcPr>
          <w:p w14:paraId="584FA724"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344" w:type="pct"/>
            <w:tcBorders>
              <w:top w:val="single" w:sz="4" w:space="0" w:color="auto"/>
              <w:left w:val="single" w:sz="4" w:space="0" w:color="auto"/>
              <w:bottom w:val="single" w:sz="4" w:space="0" w:color="auto"/>
              <w:right w:val="single" w:sz="4" w:space="0" w:color="auto"/>
            </w:tcBorders>
            <w:noWrap/>
            <w:hideMark/>
          </w:tcPr>
          <w:p w14:paraId="02CC07F8"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406" w:type="pct"/>
            <w:tcBorders>
              <w:top w:val="single" w:sz="4" w:space="0" w:color="auto"/>
              <w:left w:val="single" w:sz="4" w:space="0" w:color="auto"/>
              <w:bottom w:val="single" w:sz="4" w:space="0" w:color="auto"/>
              <w:right w:val="single" w:sz="4" w:space="0" w:color="auto"/>
            </w:tcBorders>
            <w:noWrap/>
            <w:hideMark/>
          </w:tcPr>
          <w:p w14:paraId="685A5A2E"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4" w:type="pct"/>
            <w:tcBorders>
              <w:top w:val="single" w:sz="4" w:space="0" w:color="auto"/>
              <w:left w:val="single" w:sz="4" w:space="0" w:color="auto"/>
              <w:bottom w:val="single" w:sz="4" w:space="0" w:color="auto"/>
              <w:right w:val="single" w:sz="4" w:space="0" w:color="auto"/>
            </w:tcBorders>
            <w:noWrap/>
            <w:hideMark/>
          </w:tcPr>
          <w:p w14:paraId="6D42938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5" w:type="pct"/>
            <w:tcBorders>
              <w:top w:val="single" w:sz="4" w:space="0" w:color="auto"/>
              <w:left w:val="single" w:sz="4" w:space="0" w:color="auto"/>
              <w:bottom w:val="single" w:sz="4" w:space="0" w:color="auto"/>
              <w:right w:val="single" w:sz="4" w:space="0" w:color="auto"/>
            </w:tcBorders>
            <w:noWrap/>
            <w:hideMark/>
          </w:tcPr>
          <w:p w14:paraId="2E231D8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5" w:type="pct"/>
            <w:tcBorders>
              <w:top w:val="single" w:sz="4" w:space="0" w:color="auto"/>
              <w:left w:val="single" w:sz="4" w:space="0" w:color="auto"/>
              <w:bottom w:val="single" w:sz="4" w:space="0" w:color="auto"/>
              <w:right w:val="single" w:sz="4" w:space="0" w:color="auto"/>
            </w:tcBorders>
            <w:noWrap/>
            <w:hideMark/>
          </w:tcPr>
          <w:p w14:paraId="142FA7D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591</w:t>
            </w:r>
          </w:p>
        </w:tc>
        <w:tc>
          <w:tcPr>
            <w:tcW w:w="274" w:type="pct"/>
            <w:tcBorders>
              <w:top w:val="single" w:sz="4" w:space="0" w:color="auto"/>
              <w:left w:val="single" w:sz="4" w:space="0" w:color="auto"/>
              <w:bottom w:val="single" w:sz="4" w:space="0" w:color="auto"/>
              <w:right w:val="single" w:sz="4" w:space="0" w:color="auto"/>
            </w:tcBorders>
            <w:noWrap/>
            <w:hideMark/>
          </w:tcPr>
          <w:p w14:paraId="0345E17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21,548</w:t>
            </w:r>
          </w:p>
        </w:tc>
        <w:tc>
          <w:tcPr>
            <w:tcW w:w="275" w:type="pct"/>
            <w:tcBorders>
              <w:top w:val="single" w:sz="4" w:space="0" w:color="auto"/>
              <w:left w:val="single" w:sz="4" w:space="0" w:color="auto"/>
              <w:bottom w:val="single" w:sz="4" w:space="0" w:color="auto"/>
              <w:right w:val="single" w:sz="4" w:space="0" w:color="auto"/>
            </w:tcBorders>
            <w:noWrap/>
            <w:hideMark/>
          </w:tcPr>
          <w:p w14:paraId="2AE7FC6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538</w:t>
            </w:r>
          </w:p>
        </w:tc>
        <w:tc>
          <w:tcPr>
            <w:tcW w:w="274" w:type="pct"/>
            <w:tcBorders>
              <w:top w:val="single" w:sz="4" w:space="0" w:color="auto"/>
              <w:left w:val="single" w:sz="4" w:space="0" w:color="auto"/>
              <w:bottom w:val="single" w:sz="4" w:space="0" w:color="auto"/>
              <w:right w:val="single" w:sz="4" w:space="0" w:color="auto"/>
            </w:tcBorders>
            <w:noWrap/>
            <w:hideMark/>
          </w:tcPr>
          <w:p w14:paraId="20CA072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21,186</w:t>
            </w:r>
          </w:p>
        </w:tc>
        <w:tc>
          <w:tcPr>
            <w:tcW w:w="275" w:type="pct"/>
            <w:tcBorders>
              <w:top w:val="single" w:sz="4" w:space="0" w:color="auto"/>
              <w:left w:val="single" w:sz="4" w:space="0" w:color="auto"/>
              <w:bottom w:val="single" w:sz="4" w:space="0" w:color="auto"/>
              <w:right w:val="single" w:sz="4" w:space="0" w:color="auto"/>
            </w:tcBorders>
            <w:noWrap/>
            <w:hideMark/>
          </w:tcPr>
          <w:p w14:paraId="0180716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494</w:t>
            </w:r>
          </w:p>
        </w:tc>
        <w:tc>
          <w:tcPr>
            <w:tcW w:w="274" w:type="pct"/>
            <w:tcBorders>
              <w:top w:val="single" w:sz="4" w:space="0" w:color="auto"/>
              <w:left w:val="single" w:sz="4" w:space="0" w:color="auto"/>
              <w:bottom w:val="single" w:sz="4" w:space="0" w:color="auto"/>
              <w:right w:val="single" w:sz="4" w:space="0" w:color="auto"/>
            </w:tcBorders>
            <w:noWrap/>
            <w:hideMark/>
          </w:tcPr>
          <w:p w14:paraId="378C46C7"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21,712</w:t>
            </w:r>
          </w:p>
        </w:tc>
        <w:tc>
          <w:tcPr>
            <w:tcW w:w="274" w:type="pct"/>
            <w:tcBorders>
              <w:top w:val="single" w:sz="4" w:space="0" w:color="auto"/>
              <w:left w:val="single" w:sz="4" w:space="0" w:color="auto"/>
              <w:bottom w:val="single" w:sz="4" w:space="0" w:color="auto"/>
              <w:right w:val="single" w:sz="4" w:space="0" w:color="auto"/>
            </w:tcBorders>
            <w:noWrap/>
            <w:hideMark/>
          </w:tcPr>
          <w:p w14:paraId="1B84148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480</w:t>
            </w:r>
          </w:p>
        </w:tc>
        <w:tc>
          <w:tcPr>
            <w:tcW w:w="275" w:type="pct"/>
            <w:tcBorders>
              <w:top w:val="single" w:sz="4" w:space="0" w:color="auto"/>
              <w:left w:val="single" w:sz="4" w:space="0" w:color="auto"/>
              <w:bottom w:val="single" w:sz="4" w:space="0" w:color="auto"/>
              <w:right w:val="single" w:sz="4" w:space="0" w:color="auto"/>
            </w:tcBorders>
            <w:noWrap/>
            <w:hideMark/>
          </w:tcPr>
          <w:p w14:paraId="3513D13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17,823</w:t>
            </w:r>
          </w:p>
        </w:tc>
        <w:tc>
          <w:tcPr>
            <w:tcW w:w="274" w:type="pct"/>
            <w:tcBorders>
              <w:top w:val="single" w:sz="4" w:space="0" w:color="auto"/>
              <w:left w:val="single" w:sz="4" w:space="0" w:color="auto"/>
              <w:bottom w:val="single" w:sz="4" w:space="0" w:color="auto"/>
              <w:right w:val="single" w:sz="4" w:space="0" w:color="auto"/>
            </w:tcBorders>
            <w:noWrap/>
            <w:hideMark/>
          </w:tcPr>
          <w:p w14:paraId="544CF1F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361</w:t>
            </w:r>
          </w:p>
        </w:tc>
        <w:tc>
          <w:tcPr>
            <w:tcW w:w="275" w:type="pct"/>
            <w:tcBorders>
              <w:top w:val="single" w:sz="4" w:space="0" w:color="auto"/>
              <w:left w:val="single" w:sz="4" w:space="0" w:color="auto"/>
              <w:bottom w:val="single" w:sz="4" w:space="0" w:color="auto"/>
              <w:right w:val="single" w:sz="4" w:space="0" w:color="auto"/>
            </w:tcBorders>
            <w:noWrap/>
            <w:hideMark/>
          </w:tcPr>
          <w:p w14:paraId="26EC185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12,060</w:t>
            </w:r>
          </w:p>
        </w:tc>
        <w:tc>
          <w:tcPr>
            <w:tcW w:w="274" w:type="pct"/>
            <w:tcBorders>
              <w:top w:val="single" w:sz="4" w:space="0" w:color="auto"/>
              <w:left w:val="single" w:sz="4" w:space="0" w:color="auto"/>
              <w:bottom w:val="single" w:sz="4" w:space="0" w:color="auto"/>
              <w:right w:val="single" w:sz="4" w:space="0" w:color="auto"/>
            </w:tcBorders>
            <w:noWrap/>
            <w:hideMark/>
          </w:tcPr>
          <w:p w14:paraId="4A6E28CE"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342</w:t>
            </w:r>
          </w:p>
        </w:tc>
        <w:tc>
          <w:tcPr>
            <w:tcW w:w="276" w:type="pct"/>
            <w:tcBorders>
              <w:top w:val="single" w:sz="4" w:space="0" w:color="auto"/>
              <w:left w:val="single" w:sz="4" w:space="0" w:color="auto"/>
              <w:bottom w:val="single" w:sz="4" w:space="0" w:color="auto"/>
              <w:right w:val="single" w:sz="4" w:space="0" w:color="auto"/>
            </w:tcBorders>
            <w:noWrap/>
            <w:hideMark/>
          </w:tcPr>
          <w:p w14:paraId="7F203BF3" w14:textId="77777777" w:rsidR="00E42322" w:rsidRPr="00FC0469" w:rsidRDefault="00E4232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13,084</w:t>
            </w:r>
          </w:p>
        </w:tc>
      </w:tr>
      <w:tr w:rsidR="004763B4" w:rsidRPr="00FC0469" w14:paraId="00ECE9BD" w14:textId="77777777" w:rsidTr="00AE14D3">
        <w:trPr>
          <w:trHeight w:val="210"/>
        </w:trPr>
        <w:tc>
          <w:tcPr>
            <w:tcW w:w="405" w:type="pct"/>
            <w:vMerge/>
            <w:tcBorders>
              <w:left w:val="single" w:sz="4" w:space="0" w:color="auto"/>
              <w:bottom w:val="single" w:sz="4" w:space="0" w:color="auto"/>
              <w:right w:val="single" w:sz="4" w:space="0" w:color="auto"/>
            </w:tcBorders>
            <w:noWrap/>
            <w:hideMark/>
          </w:tcPr>
          <w:p w14:paraId="74A5FEAB"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344" w:type="pct"/>
            <w:tcBorders>
              <w:top w:val="single" w:sz="4" w:space="0" w:color="auto"/>
              <w:left w:val="single" w:sz="4" w:space="0" w:color="auto"/>
              <w:bottom w:val="single" w:sz="4" w:space="0" w:color="auto"/>
              <w:right w:val="single" w:sz="4" w:space="0" w:color="auto"/>
            </w:tcBorders>
            <w:noWrap/>
            <w:hideMark/>
          </w:tcPr>
          <w:p w14:paraId="1F27CA14"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p>
        </w:tc>
        <w:tc>
          <w:tcPr>
            <w:tcW w:w="406" w:type="pct"/>
            <w:tcBorders>
              <w:top w:val="single" w:sz="4" w:space="0" w:color="auto"/>
              <w:left w:val="single" w:sz="4" w:space="0" w:color="auto"/>
              <w:bottom w:val="single" w:sz="4" w:space="0" w:color="auto"/>
              <w:right w:val="single" w:sz="4" w:space="0" w:color="auto"/>
            </w:tcBorders>
            <w:noWrap/>
            <w:hideMark/>
          </w:tcPr>
          <w:p w14:paraId="548020BB" w14:textId="77777777" w:rsidR="00E42322" w:rsidRPr="00FC0469" w:rsidRDefault="00E4232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4" w:type="pct"/>
            <w:tcBorders>
              <w:top w:val="single" w:sz="4" w:space="0" w:color="auto"/>
              <w:left w:val="single" w:sz="4" w:space="0" w:color="auto"/>
              <w:bottom w:val="single" w:sz="4" w:space="0" w:color="auto"/>
              <w:right w:val="single" w:sz="4" w:space="0" w:color="auto"/>
            </w:tcBorders>
            <w:noWrap/>
            <w:hideMark/>
          </w:tcPr>
          <w:p w14:paraId="52747A0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5" w:type="pct"/>
            <w:tcBorders>
              <w:top w:val="single" w:sz="4" w:space="0" w:color="auto"/>
              <w:left w:val="single" w:sz="4" w:space="0" w:color="auto"/>
              <w:bottom w:val="single" w:sz="4" w:space="0" w:color="auto"/>
              <w:right w:val="single" w:sz="4" w:space="0" w:color="auto"/>
            </w:tcBorders>
            <w:noWrap/>
            <w:hideMark/>
          </w:tcPr>
          <w:p w14:paraId="59794A8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5" w:type="pct"/>
            <w:tcBorders>
              <w:top w:val="single" w:sz="4" w:space="0" w:color="auto"/>
              <w:left w:val="single" w:sz="4" w:space="0" w:color="auto"/>
              <w:bottom w:val="single" w:sz="4" w:space="0" w:color="auto"/>
              <w:right w:val="single" w:sz="4" w:space="0" w:color="auto"/>
            </w:tcBorders>
            <w:noWrap/>
            <w:hideMark/>
          </w:tcPr>
          <w:p w14:paraId="1D2E33C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134</w:t>
            </w:r>
          </w:p>
        </w:tc>
        <w:tc>
          <w:tcPr>
            <w:tcW w:w="274" w:type="pct"/>
            <w:tcBorders>
              <w:top w:val="single" w:sz="4" w:space="0" w:color="auto"/>
              <w:left w:val="single" w:sz="4" w:space="0" w:color="auto"/>
              <w:bottom w:val="single" w:sz="4" w:space="0" w:color="auto"/>
              <w:right w:val="single" w:sz="4" w:space="0" w:color="auto"/>
            </w:tcBorders>
            <w:noWrap/>
            <w:hideMark/>
          </w:tcPr>
          <w:p w14:paraId="10844ADC"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20,442</w:t>
            </w:r>
          </w:p>
        </w:tc>
        <w:tc>
          <w:tcPr>
            <w:tcW w:w="275" w:type="pct"/>
            <w:tcBorders>
              <w:top w:val="single" w:sz="4" w:space="0" w:color="auto"/>
              <w:left w:val="single" w:sz="4" w:space="0" w:color="auto"/>
              <w:bottom w:val="single" w:sz="4" w:space="0" w:color="auto"/>
              <w:right w:val="single" w:sz="4" w:space="0" w:color="auto"/>
            </w:tcBorders>
            <w:noWrap/>
            <w:hideMark/>
          </w:tcPr>
          <w:p w14:paraId="3E3881EF"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125</w:t>
            </w:r>
          </w:p>
        </w:tc>
        <w:tc>
          <w:tcPr>
            <w:tcW w:w="274" w:type="pct"/>
            <w:tcBorders>
              <w:top w:val="single" w:sz="4" w:space="0" w:color="auto"/>
              <w:left w:val="single" w:sz="4" w:space="0" w:color="auto"/>
              <w:bottom w:val="single" w:sz="4" w:space="0" w:color="auto"/>
              <w:right w:val="single" w:sz="4" w:space="0" w:color="auto"/>
            </w:tcBorders>
            <w:noWrap/>
            <w:hideMark/>
          </w:tcPr>
          <w:p w14:paraId="18DD878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16,059</w:t>
            </w:r>
          </w:p>
        </w:tc>
        <w:tc>
          <w:tcPr>
            <w:tcW w:w="275" w:type="pct"/>
            <w:tcBorders>
              <w:top w:val="single" w:sz="4" w:space="0" w:color="auto"/>
              <w:left w:val="single" w:sz="4" w:space="0" w:color="auto"/>
              <w:bottom w:val="single" w:sz="4" w:space="0" w:color="auto"/>
              <w:right w:val="single" w:sz="4" w:space="0" w:color="auto"/>
            </w:tcBorders>
            <w:noWrap/>
            <w:hideMark/>
          </w:tcPr>
          <w:p w14:paraId="05A496B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106</w:t>
            </w:r>
          </w:p>
        </w:tc>
        <w:tc>
          <w:tcPr>
            <w:tcW w:w="274" w:type="pct"/>
            <w:tcBorders>
              <w:top w:val="single" w:sz="4" w:space="0" w:color="auto"/>
              <w:left w:val="single" w:sz="4" w:space="0" w:color="auto"/>
              <w:bottom w:val="single" w:sz="4" w:space="0" w:color="auto"/>
              <w:right w:val="single" w:sz="4" w:space="0" w:color="auto"/>
            </w:tcBorders>
            <w:noWrap/>
            <w:hideMark/>
          </w:tcPr>
          <w:p w14:paraId="1635BF92"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16,931</w:t>
            </w:r>
          </w:p>
        </w:tc>
        <w:tc>
          <w:tcPr>
            <w:tcW w:w="274" w:type="pct"/>
            <w:tcBorders>
              <w:top w:val="single" w:sz="4" w:space="0" w:color="auto"/>
              <w:left w:val="single" w:sz="4" w:space="0" w:color="auto"/>
              <w:bottom w:val="single" w:sz="4" w:space="0" w:color="auto"/>
              <w:right w:val="single" w:sz="4" w:space="0" w:color="auto"/>
            </w:tcBorders>
            <w:noWrap/>
            <w:hideMark/>
          </w:tcPr>
          <w:p w14:paraId="27031184"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104</w:t>
            </w:r>
          </w:p>
        </w:tc>
        <w:tc>
          <w:tcPr>
            <w:tcW w:w="275" w:type="pct"/>
            <w:tcBorders>
              <w:top w:val="single" w:sz="4" w:space="0" w:color="auto"/>
              <w:left w:val="single" w:sz="4" w:space="0" w:color="auto"/>
              <w:bottom w:val="single" w:sz="4" w:space="0" w:color="auto"/>
              <w:right w:val="single" w:sz="4" w:space="0" w:color="auto"/>
            </w:tcBorders>
            <w:noWrap/>
            <w:hideMark/>
          </w:tcPr>
          <w:p w14:paraId="3BC3C7C0"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15,667</w:t>
            </w:r>
          </w:p>
        </w:tc>
        <w:tc>
          <w:tcPr>
            <w:tcW w:w="274" w:type="pct"/>
            <w:tcBorders>
              <w:top w:val="single" w:sz="4" w:space="0" w:color="auto"/>
              <w:left w:val="single" w:sz="4" w:space="0" w:color="auto"/>
              <w:bottom w:val="single" w:sz="4" w:space="0" w:color="auto"/>
              <w:right w:val="single" w:sz="4" w:space="0" w:color="auto"/>
            </w:tcBorders>
            <w:noWrap/>
            <w:hideMark/>
          </w:tcPr>
          <w:p w14:paraId="60D2DF93"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104</w:t>
            </w:r>
          </w:p>
        </w:tc>
        <w:tc>
          <w:tcPr>
            <w:tcW w:w="275" w:type="pct"/>
            <w:tcBorders>
              <w:top w:val="single" w:sz="4" w:space="0" w:color="auto"/>
              <w:left w:val="single" w:sz="4" w:space="0" w:color="auto"/>
              <w:bottom w:val="single" w:sz="4" w:space="0" w:color="auto"/>
              <w:right w:val="single" w:sz="4" w:space="0" w:color="auto"/>
            </w:tcBorders>
            <w:noWrap/>
            <w:hideMark/>
          </w:tcPr>
          <w:p w14:paraId="14D7E78B"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15,248</w:t>
            </w:r>
          </w:p>
        </w:tc>
        <w:tc>
          <w:tcPr>
            <w:tcW w:w="274" w:type="pct"/>
            <w:tcBorders>
              <w:top w:val="single" w:sz="4" w:space="0" w:color="auto"/>
              <w:left w:val="single" w:sz="4" w:space="0" w:color="auto"/>
              <w:bottom w:val="single" w:sz="4" w:space="0" w:color="auto"/>
              <w:right w:val="single" w:sz="4" w:space="0" w:color="auto"/>
            </w:tcBorders>
            <w:noWrap/>
            <w:hideMark/>
          </w:tcPr>
          <w:p w14:paraId="39DA6A81" w14:textId="77777777" w:rsidR="00E42322" w:rsidRPr="00FC0469" w:rsidRDefault="00E4232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101</w:t>
            </w:r>
          </w:p>
        </w:tc>
        <w:tc>
          <w:tcPr>
            <w:tcW w:w="276" w:type="pct"/>
            <w:tcBorders>
              <w:top w:val="single" w:sz="4" w:space="0" w:color="auto"/>
              <w:left w:val="single" w:sz="4" w:space="0" w:color="auto"/>
              <w:bottom w:val="single" w:sz="4" w:space="0" w:color="auto"/>
              <w:right w:val="single" w:sz="4" w:space="0" w:color="auto"/>
            </w:tcBorders>
            <w:noWrap/>
            <w:hideMark/>
          </w:tcPr>
          <w:p w14:paraId="0B34BABF" w14:textId="77777777" w:rsidR="00E42322" w:rsidRPr="00FC0469" w:rsidRDefault="00E42322"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15,541</w:t>
            </w:r>
          </w:p>
        </w:tc>
      </w:tr>
      <w:tr w:rsidR="00C14E18" w:rsidRPr="00FC0469" w14:paraId="7224E43C" w14:textId="77777777" w:rsidTr="00AE14D3">
        <w:trPr>
          <w:trHeight w:val="64"/>
        </w:trPr>
        <w:tc>
          <w:tcPr>
            <w:tcW w:w="405" w:type="pct"/>
            <w:tcBorders>
              <w:top w:val="single" w:sz="4" w:space="0" w:color="auto"/>
              <w:left w:val="single" w:sz="4" w:space="0" w:color="auto"/>
              <w:bottom w:val="single" w:sz="4" w:space="0" w:color="auto"/>
              <w:right w:val="single" w:sz="4" w:space="0" w:color="auto"/>
            </w:tcBorders>
            <w:noWrap/>
            <w:vAlign w:val="bottom"/>
            <w:hideMark/>
          </w:tcPr>
          <w:p w14:paraId="1BCF9B8E" w14:textId="77777777" w:rsidR="00C14E18" w:rsidRPr="00FC0469" w:rsidRDefault="00C14E18"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Korea</w:t>
            </w:r>
            <w:r w:rsidRPr="00FC0469">
              <w:rPr>
                <w:rStyle w:val="FootnoteReference"/>
                <w:rFonts w:ascii="Calibri" w:eastAsia="Times New Roman" w:hAnsi="Calibri" w:cs="Calibri"/>
                <w:bCs/>
                <w:sz w:val="20"/>
                <w:szCs w:val="20"/>
              </w:rPr>
              <w:footnoteReference w:id="8"/>
            </w:r>
          </w:p>
        </w:tc>
        <w:tc>
          <w:tcPr>
            <w:tcW w:w="344" w:type="pct"/>
            <w:tcBorders>
              <w:top w:val="single" w:sz="4" w:space="0" w:color="auto"/>
              <w:left w:val="single" w:sz="4" w:space="0" w:color="auto"/>
              <w:bottom w:val="single" w:sz="4" w:space="0" w:color="auto"/>
              <w:right w:val="single" w:sz="4" w:space="0" w:color="auto"/>
            </w:tcBorders>
            <w:noWrap/>
            <w:vAlign w:val="bottom"/>
            <w:hideMark/>
          </w:tcPr>
          <w:p w14:paraId="068F4A4B" w14:textId="77777777" w:rsidR="00C14E18" w:rsidRPr="00FC0469" w:rsidRDefault="00C14E1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406" w:type="pct"/>
            <w:tcBorders>
              <w:top w:val="single" w:sz="4" w:space="0" w:color="auto"/>
              <w:left w:val="single" w:sz="4" w:space="0" w:color="auto"/>
              <w:bottom w:val="single" w:sz="4" w:space="0" w:color="auto"/>
              <w:right w:val="single" w:sz="4" w:space="0" w:color="auto"/>
            </w:tcBorders>
            <w:noWrap/>
            <w:vAlign w:val="bottom"/>
            <w:hideMark/>
          </w:tcPr>
          <w:p w14:paraId="4221C499" w14:textId="77777777" w:rsidR="00C14E18" w:rsidRPr="00FC0469" w:rsidRDefault="00C14E1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0CCBCDC1" w14:textId="0EB88867" w:rsidR="00C14E18"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r w:rsidRPr="00FC0469">
              <w:rPr>
                <w:rStyle w:val="FootnoteReference"/>
                <w:rFonts w:ascii="Calibri" w:hAnsi="Calibri" w:cs="Calibri"/>
                <w:sz w:val="20"/>
                <w:szCs w:val="20"/>
                <w:lang w:eastAsia="ko-KR"/>
              </w:rPr>
              <w:footnoteReference w:id="9"/>
            </w:r>
          </w:p>
          <w:p w14:paraId="247FFD42" w14:textId="5314EFA0"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77546F68" w14:textId="4D3234D5" w:rsidR="00C14E18"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r w:rsidRPr="00FC0469">
              <w:rPr>
                <w:rFonts w:ascii="Calibri" w:hAnsi="Calibri" w:cs="Calibri"/>
                <w:sz w:val="20"/>
                <w:szCs w:val="20"/>
                <w:vertAlign w:val="superscript"/>
                <w:lang w:eastAsia="ko-KR"/>
              </w:rPr>
              <w:t>8</w:t>
            </w:r>
          </w:p>
          <w:p w14:paraId="5D239CB3" w14:textId="6539B9EB"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3A3F630F" w14:textId="6E0DA792"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2CC7FCBC" w14:textId="1CE2771D"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0F377A50" w14:textId="37005CBE"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5E5C0383" w14:textId="23F2AA42"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0AFF9821"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0A7BCDCF"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268</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4A932AEE"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0AE2D72A" w14:textId="77777777"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107</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3B650C8C" w14:textId="57D073CE"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2E9F29BB" w14:textId="72F7843E"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2B10C0BA" w14:textId="1C9939A2"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noWrap/>
            <w:vAlign w:val="center"/>
            <w:hideMark/>
          </w:tcPr>
          <w:p w14:paraId="3CBE7896" w14:textId="3D44C01D" w:rsidR="00C14E18"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r>
      <w:tr w:rsidR="004763B4" w:rsidRPr="00FC0469" w14:paraId="2656A8F2"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noWrap/>
            <w:hideMark/>
          </w:tcPr>
          <w:p w14:paraId="0C54D885" w14:textId="77777777" w:rsidR="006F17E6" w:rsidRPr="00FC0469" w:rsidRDefault="006F17E6" w:rsidP="00452B8E">
            <w:pPr>
              <w:adjustRightInd w:val="0"/>
              <w:snapToGrid w:val="0"/>
              <w:spacing w:after="0" w:line="240" w:lineRule="auto"/>
              <w:ind w:left="-27"/>
              <w:rPr>
                <w:rFonts w:ascii="Calibri" w:eastAsia="Times New Roman" w:hAnsi="Calibri" w:cs="Calibri"/>
                <w:bCs/>
                <w:sz w:val="20"/>
                <w:szCs w:val="20"/>
              </w:rPr>
            </w:pPr>
            <w:r w:rsidRPr="00FC0469">
              <w:rPr>
                <w:rFonts w:ascii="Calibri" w:eastAsia="Times New Roman" w:hAnsi="Calibri" w:cs="Calibri"/>
                <w:bCs/>
                <w:sz w:val="20"/>
                <w:szCs w:val="20"/>
              </w:rPr>
              <w:t>Philippines</w:t>
            </w:r>
            <w:r w:rsidR="001C2E08" w:rsidRPr="00FC0469">
              <w:rPr>
                <w:rStyle w:val="FootnoteReference"/>
                <w:rFonts w:ascii="Calibri" w:eastAsia="Times New Roman" w:hAnsi="Calibri" w:cs="Calibri"/>
                <w:bCs/>
                <w:sz w:val="20"/>
                <w:szCs w:val="20"/>
              </w:rPr>
              <w:footnoteReference w:id="10"/>
            </w:r>
          </w:p>
        </w:tc>
        <w:tc>
          <w:tcPr>
            <w:tcW w:w="344" w:type="pct"/>
            <w:tcBorders>
              <w:top w:val="single" w:sz="4" w:space="0" w:color="auto"/>
              <w:left w:val="single" w:sz="4" w:space="0" w:color="auto"/>
              <w:bottom w:val="single" w:sz="4" w:space="0" w:color="auto"/>
              <w:right w:val="single" w:sz="4" w:space="0" w:color="auto"/>
            </w:tcBorders>
            <w:noWrap/>
            <w:hideMark/>
          </w:tcPr>
          <w:p w14:paraId="2E033092" w14:textId="77777777" w:rsidR="006F17E6" w:rsidRPr="00FC0469" w:rsidRDefault="006F17E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noWrap/>
            <w:hideMark/>
          </w:tcPr>
          <w:p w14:paraId="4B6B2B1A" w14:textId="77777777" w:rsidR="006F17E6" w:rsidRPr="00FC0469" w:rsidRDefault="006F17E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Handline</w:t>
            </w:r>
          </w:p>
        </w:tc>
        <w:tc>
          <w:tcPr>
            <w:tcW w:w="274" w:type="pct"/>
            <w:tcBorders>
              <w:top w:val="single" w:sz="4" w:space="0" w:color="auto"/>
              <w:left w:val="single" w:sz="4" w:space="0" w:color="auto"/>
              <w:bottom w:val="single" w:sz="4" w:space="0" w:color="auto"/>
              <w:right w:val="single" w:sz="4" w:space="0" w:color="auto"/>
            </w:tcBorders>
            <w:noWrap/>
          </w:tcPr>
          <w:p w14:paraId="69616B05" w14:textId="76E1B5F7" w:rsidR="006F17E6" w:rsidRPr="00FC0469" w:rsidRDefault="00742430"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59539234" w14:textId="4C0EB3D9" w:rsidR="006F17E6" w:rsidRPr="00FC0469" w:rsidRDefault="00742430"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761CCA9A" w14:textId="38BAA700" w:rsidR="006F17E6" w:rsidRPr="00FC0469" w:rsidDel="00CE4171"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49955D7F" w14:textId="6BA571E1"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0230AC2E" w14:textId="450EBE7F"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204A086D" w14:textId="61AEEE6B"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5331FB6A" w14:textId="0EFD6860"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3F86FCBB" w14:textId="2A99D4C3"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389A6900" w14:textId="6A8404EB"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16BB0164" w14:textId="65BDA188"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1F310B62" w14:textId="36EAC968"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378E6EF7" w14:textId="683D5CF1"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4" w:type="pct"/>
            <w:tcBorders>
              <w:top w:val="single" w:sz="4" w:space="0" w:color="auto"/>
              <w:left w:val="single" w:sz="4" w:space="0" w:color="auto"/>
              <w:bottom w:val="single" w:sz="4" w:space="0" w:color="auto"/>
              <w:right w:val="single" w:sz="4" w:space="0" w:color="auto"/>
            </w:tcBorders>
            <w:noWrap/>
          </w:tcPr>
          <w:p w14:paraId="6E43D4B1" w14:textId="1523724E"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tcPr>
          <w:p w14:paraId="3B4377C6" w14:textId="0BE4CB45" w:rsidR="006F17E6"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4763B4" w:rsidRPr="00FC0469" w14:paraId="6FE315F5" w14:textId="77777777" w:rsidTr="00AC6F7F">
        <w:trPr>
          <w:trHeight w:val="210"/>
        </w:trPr>
        <w:tc>
          <w:tcPr>
            <w:tcW w:w="405" w:type="pct"/>
            <w:tcBorders>
              <w:top w:val="single" w:sz="4" w:space="0" w:color="auto"/>
              <w:left w:val="single" w:sz="4" w:space="0" w:color="auto"/>
              <w:bottom w:val="single" w:sz="4" w:space="0" w:color="auto"/>
              <w:right w:val="single" w:sz="4" w:space="0" w:color="auto"/>
            </w:tcBorders>
            <w:noWrap/>
            <w:hideMark/>
          </w:tcPr>
          <w:p w14:paraId="659C005D" w14:textId="77777777" w:rsidR="0067724D" w:rsidRPr="00FC0469" w:rsidRDefault="0067724D"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bCs/>
                <w:sz w:val="20"/>
                <w:szCs w:val="20"/>
              </w:rPr>
              <w:t>Chinese Taipei</w:t>
            </w:r>
            <w:r w:rsidRPr="00FC0469">
              <w:rPr>
                <w:rStyle w:val="FootnoteReference"/>
                <w:rFonts w:ascii="Calibri" w:eastAsia="Times New Roman" w:hAnsi="Calibri" w:cs="Calibri"/>
                <w:bCs/>
                <w:sz w:val="20"/>
                <w:szCs w:val="20"/>
              </w:rPr>
              <w:footnoteReference w:id="11"/>
            </w:r>
          </w:p>
        </w:tc>
        <w:tc>
          <w:tcPr>
            <w:tcW w:w="344" w:type="pct"/>
            <w:tcBorders>
              <w:top w:val="single" w:sz="4" w:space="0" w:color="auto"/>
              <w:left w:val="single" w:sz="4" w:space="0" w:color="auto"/>
              <w:bottom w:val="single" w:sz="4" w:space="0" w:color="auto"/>
              <w:right w:val="single" w:sz="4" w:space="0" w:color="auto"/>
            </w:tcBorders>
            <w:noWrap/>
            <w:vAlign w:val="center"/>
            <w:hideMark/>
          </w:tcPr>
          <w:p w14:paraId="2CC6CF52" w14:textId="77777777" w:rsidR="0067724D" w:rsidRPr="00FC0469" w:rsidRDefault="0067724D"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noWrap/>
            <w:vAlign w:val="center"/>
            <w:hideMark/>
          </w:tcPr>
          <w:p w14:paraId="620C46F7" w14:textId="77777777" w:rsidR="0067724D" w:rsidRPr="00FC0469" w:rsidRDefault="0067724D"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LL</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0C0B6B31"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2D1BFB23"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257E3A5E"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23</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7691FB04"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2,363</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5957C49C"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24</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171E6DC4"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4,156</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0565AA8F"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284CE5D3"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3,360</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29199A22"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563AD2F5"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2,603</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29BBDB38"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26D5C17F"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2,082</w:t>
            </w:r>
          </w:p>
        </w:tc>
        <w:tc>
          <w:tcPr>
            <w:tcW w:w="274" w:type="pct"/>
            <w:tcBorders>
              <w:top w:val="single" w:sz="4" w:space="0" w:color="auto"/>
              <w:left w:val="single" w:sz="4" w:space="0" w:color="auto"/>
              <w:bottom w:val="single" w:sz="4" w:space="0" w:color="auto"/>
              <w:right w:val="single" w:sz="4" w:space="0" w:color="auto"/>
            </w:tcBorders>
            <w:noWrap/>
            <w:vAlign w:val="center"/>
            <w:hideMark/>
          </w:tcPr>
          <w:p w14:paraId="716CE9EB"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w:t>
            </w:r>
          </w:p>
        </w:tc>
        <w:tc>
          <w:tcPr>
            <w:tcW w:w="276" w:type="pct"/>
            <w:tcBorders>
              <w:top w:val="single" w:sz="4" w:space="0" w:color="auto"/>
              <w:left w:val="single" w:sz="4" w:space="0" w:color="auto"/>
              <w:bottom w:val="single" w:sz="4" w:space="0" w:color="auto"/>
              <w:right w:val="single" w:sz="4" w:space="0" w:color="auto"/>
            </w:tcBorders>
            <w:noWrap/>
            <w:vAlign w:val="center"/>
            <w:hideMark/>
          </w:tcPr>
          <w:p w14:paraId="7A56D2D4" w14:textId="77777777" w:rsidR="0067724D" w:rsidRPr="00FC0469" w:rsidRDefault="0067724D"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2,093</w:t>
            </w:r>
          </w:p>
        </w:tc>
      </w:tr>
      <w:tr w:rsidR="004763B4" w:rsidRPr="00FC0469" w14:paraId="4A4ED3DF" w14:textId="77777777" w:rsidTr="00AE14D3">
        <w:trPr>
          <w:trHeight w:val="255"/>
        </w:trPr>
        <w:tc>
          <w:tcPr>
            <w:tcW w:w="405" w:type="pct"/>
            <w:vMerge w:val="restart"/>
            <w:tcBorders>
              <w:top w:val="single" w:sz="4" w:space="0" w:color="auto"/>
              <w:left w:val="single" w:sz="4" w:space="0" w:color="auto"/>
              <w:right w:val="single" w:sz="4" w:space="0" w:color="auto"/>
            </w:tcBorders>
            <w:noWrap/>
            <w:hideMark/>
          </w:tcPr>
          <w:p w14:paraId="75CE5D73" w14:textId="77777777" w:rsidR="009A4B0A" w:rsidRPr="00FC0469" w:rsidRDefault="009A4B0A"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USA</w:t>
            </w:r>
          </w:p>
        </w:tc>
        <w:tc>
          <w:tcPr>
            <w:tcW w:w="344" w:type="pct"/>
            <w:tcBorders>
              <w:top w:val="single" w:sz="4" w:space="0" w:color="auto"/>
              <w:left w:val="single" w:sz="4" w:space="0" w:color="auto"/>
              <w:bottom w:val="single" w:sz="4" w:space="0" w:color="auto"/>
              <w:right w:val="single" w:sz="4" w:space="0" w:color="auto"/>
            </w:tcBorders>
            <w:noWrap/>
            <w:hideMark/>
          </w:tcPr>
          <w:p w14:paraId="08E3F1F4" w14:textId="77777777" w:rsidR="009A4B0A" w:rsidRPr="00FC0469" w:rsidRDefault="009A4B0A"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hideMark/>
          </w:tcPr>
          <w:p w14:paraId="2BC5C3C8" w14:textId="77777777" w:rsidR="009A4B0A" w:rsidRPr="00FC0469" w:rsidRDefault="009A4B0A"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noWrap/>
            <w:hideMark/>
          </w:tcPr>
          <w:p w14:paraId="5CF49497"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2DF542E4"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5" w:type="pct"/>
            <w:tcBorders>
              <w:top w:val="single" w:sz="4" w:space="0" w:color="auto"/>
              <w:left w:val="single" w:sz="4" w:space="0" w:color="auto"/>
              <w:bottom w:val="single" w:sz="4" w:space="0" w:color="auto"/>
              <w:right w:val="single" w:sz="4" w:space="0" w:color="auto"/>
            </w:tcBorders>
            <w:noWrap/>
          </w:tcPr>
          <w:p w14:paraId="3513FD18"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tcPr>
          <w:p w14:paraId="5AE15A82"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11,552</w:t>
            </w:r>
          </w:p>
        </w:tc>
        <w:tc>
          <w:tcPr>
            <w:tcW w:w="275" w:type="pct"/>
            <w:tcBorders>
              <w:top w:val="single" w:sz="4" w:space="0" w:color="auto"/>
              <w:left w:val="single" w:sz="4" w:space="0" w:color="auto"/>
              <w:bottom w:val="single" w:sz="4" w:space="0" w:color="auto"/>
              <w:right w:val="single" w:sz="4" w:space="0" w:color="auto"/>
            </w:tcBorders>
            <w:noWrap/>
          </w:tcPr>
          <w:p w14:paraId="125A106F"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tcPr>
          <w:p w14:paraId="243538AF"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10,892</w:t>
            </w:r>
          </w:p>
        </w:tc>
        <w:tc>
          <w:tcPr>
            <w:tcW w:w="275" w:type="pct"/>
            <w:tcBorders>
              <w:top w:val="single" w:sz="4" w:space="0" w:color="auto"/>
              <w:left w:val="single" w:sz="4" w:space="0" w:color="auto"/>
              <w:bottom w:val="single" w:sz="4" w:space="0" w:color="auto"/>
              <w:right w:val="single" w:sz="4" w:space="0" w:color="auto"/>
            </w:tcBorders>
            <w:noWrap/>
          </w:tcPr>
          <w:p w14:paraId="28CC5A8E"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tcPr>
          <w:p w14:paraId="42BAD047"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11,552</w:t>
            </w:r>
          </w:p>
        </w:tc>
        <w:tc>
          <w:tcPr>
            <w:tcW w:w="274" w:type="pct"/>
            <w:tcBorders>
              <w:top w:val="single" w:sz="4" w:space="0" w:color="auto"/>
              <w:left w:val="single" w:sz="4" w:space="0" w:color="auto"/>
              <w:bottom w:val="single" w:sz="4" w:space="0" w:color="auto"/>
              <w:right w:val="single" w:sz="4" w:space="0" w:color="auto"/>
            </w:tcBorders>
            <w:noWrap/>
          </w:tcPr>
          <w:p w14:paraId="13D513B4"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7061A70C"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11,138</w:t>
            </w:r>
          </w:p>
        </w:tc>
        <w:tc>
          <w:tcPr>
            <w:tcW w:w="274" w:type="pct"/>
            <w:tcBorders>
              <w:top w:val="single" w:sz="4" w:space="0" w:color="auto"/>
              <w:left w:val="single" w:sz="4" w:space="0" w:color="auto"/>
              <w:bottom w:val="single" w:sz="4" w:space="0" w:color="auto"/>
              <w:right w:val="single" w:sz="4" w:space="0" w:color="auto"/>
            </w:tcBorders>
            <w:noWrap/>
          </w:tcPr>
          <w:p w14:paraId="6D525C36"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0BA87057"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13,339</w:t>
            </w:r>
          </w:p>
        </w:tc>
        <w:tc>
          <w:tcPr>
            <w:tcW w:w="274" w:type="pct"/>
            <w:tcBorders>
              <w:top w:val="single" w:sz="4" w:space="0" w:color="auto"/>
              <w:left w:val="single" w:sz="4" w:space="0" w:color="auto"/>
              <w:bottom w:val="single" w:sz="4" w:space="0" w:color="auto"/>
              <w:right w:val="single" w:sz="4" w:space="0" w:color="auto"/>
            </w:tcBorders>
            <w:noWrap/>
          </w:tcPr>
          <w:p w14:paraId="57EA82A9"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5AA36B0E" w14:textId="77777777" w:rsidR="009A4B0A" w:rsidRPr="00FC0469" w:rsidRDefault="009A4B0A"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13,076</w:t>
            </w:r>
          </w:p>
        </w:tc>
      </w:tr>
      <w:tr w:rsidR="004763B4" w:rsidRPr="00FC0469" w14:paraId="5A02F07F" w14:textId="77777777" w:rsidTr="00AE14D3">
        <w:trPr>
          <w:trHeight w:val="255"/>
        </w:trPr>
        <w:tc>
          <w:tcPr>
            <w:tcW w:w="405" w:type="pct"/>
            <w:vMerge/>
            <w:tcBorders>
              <w:left w:val="single" w:sz="4" w:space="0" w:color="auto"/>
              <w:bottom w:val="single" w:sz="4" w:space="0" w:color="auto"/>
              <w:right w:val="single" w:sz="4" w:space="0" w:color="auto"/>
            </w:tcBorders>
            <w:noWrap/>
          </w:tcPr>
          <w:p w14:paraId="4D22FF68" w14:textId="77777777" w:rsidR="005E1D4F" w:rsidRPr="00FC0469" w:rsidRDefault="005E1D4F" w:rsidP="00452B8E">
            <w:pPr>
              <w:adjustRightInd w:val="0"/>
              <w:snapToGrid w:val="0"/>
              <w:spacing w:after="0" w:line="240" w:lineRule="auto"/>
              <w:rPr>
                <w:rFonts w:ascii="Calibri" w:eastAsia="Times New Roman" w:hAnsi="Calibri" w:cs="Calibri"/>
                <w:bCs/>
                <w:sz w:val="20"/>
                <w:szCs w:val="20"/>
              </w:rPr>
            </w:pPr>
          </w:p>
        </w:tc>
        <w:tc>
          <w:tcPr>
            <w:tcW w:w="344" w:type="pct"/>
            <w:tcBorders>
              <w:top w:val="single" w:sz="4" w:space="0" w:color="auto"/>
              <w:left w:val="single" w:sz="4" w:space="0" w:color="auto"/>
              <w:bottom w:val="single" w:sz="4" w:space="0" w:color="auto"/>
              <w:right w:val="single" w:sz="4" w:space="0" w:color="auto"/>
            </w:tcBorders>
            <w:noWrap/>
          </w:tcPr>
          <w:p w14:paraId="52AD1A1D" w14:textId="77777777" w:rsidR="005E1D4F" w:rsidRPr="00FC0469" w:rsidRDefault="005E1D4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406" w:type="pct"/>
            <w:tcBorders>
              <w:top w:val="single" w:sz="4" w:space="0" w:color="auto"/>
              <w:left w:val="single" w:sz="4" w:space="0" w:color="auto"/>
              <w:bottom w:val="single" w:sz="4" w:space="0" w:color="auto"/>
              <w:right w:val="single" w:sz="4" w:space="0" w:color="auto"/>
            </w:tcBorders>
          </w:tcPr>
          <w:p w14:paraId="55CFA280" w14:textId="77777777" w:rsidR="005E1D4F" w:rsidRPr="00FC0469" w:rsidRDefault="005E1D4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4" w:type="pct"/>
            <w:tcBorders>
              <w:top w:val="single" w:sz="4" w:space="0" w:color="auto"/>
              <w:left w:val="single" w:sz="4" w:space="0" w:color="auto"/>
              <w:bottom w:val="single" w:sz="4" w:space="0" w:color="auto"/>
              <w:right w:val="single" w:sz="4" w:space="0" w:color="auto"/>
            </w:tcBorders>
            <w:noWrap/>
          </w:tcPr>
          <w:p w14:paraId="1999EBC8"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40F724FC"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789</w:t>
            </w:r>
          </w:p>
        </w:tc>
        <w:tc>
          <w:tcPr>
            <w:tcW w:w="275" w:type="pct"/>
            <w:tcBorders>
              <w:top w:val="single" w:sz="4" w:space="0" w:color="auto"/>
              <w:left w:val="single" w:sz="4" w:space="0" w:color="auto"/>
              <w:bottom w:val="single" w:sz="4" w:space="0" w:color="auto"/>
              <w:right w:val="single" w:sz="4" w:space="0" w:color="auto"/>
            </w:tcBorders>
            <w:noWrap/>
          </w:tcPr>
          <w:p w14:paraId="64529C67"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tcPr>
          <w:p w14:paraId="504718D9"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371</w:t>
            </w:r>
          </w:p>
        </w:tc>
        <w:tc>
          <w:tcPr>
            <w:tcW w:w="275" w:type="pct"/>
            <w:tcBorders>
              <w:top w:val="single" w:sz="4" w:space="0" w:color="auto"/>
              <w:left w:val="single" w:sz="4" w:space="0" w:color="auto"/>
              <w:bottom w:val="single" w:sz="4" w:space="0" w:color="auto"/>
              <w:right w:val="single" w:sz="4" w:space="0" w:color="auto"/>
            </w:tcBorders>
            <w:noWrap/>
          </w:tcPr>
          <w:p w14:paraId="52911938"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tcPr>
          <w:p w14:paraId="238151C3"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66</w:t>
            </w:r>
          </w:p>
        </w:tc>
        <w:tc>
          <w:tcPr>
            <w:tcW w:w="275" w:type="pct"/>
            <w:tcBorders>
              <w:top w:val="single" w:sz="4" w:space="0" w:color="auto"/>
              <w:left w:val="single" w:sz="4" w:space="0" w:color="auto"/>
              <w:bottom w:val="single" w:sz="4" w:space="0" w:color="auto"/>
              <w:right w:val="single" w:sz="4" w:space="0" w:color="auto"/>
            </w:tcBorders>
            <w:noWrap/>
          </w:tcPr>
          <w:p w14:paraId="332A6634"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tcPr>
          <w:p w14:paraId="7C9FB3DA"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42</w:t>
            </w:r>
          </w:p>
        </w:tc>
        <w:tc>
          <w:tcPr>
            <w:tcW w:w="274" w:type="pct"/>
            <w:tcBorders>
              <w:top w:val="single" w:sz="4" w:space="0" w:color="auto"/>
              <w:left w:val="single" w:sz="4" w:space="0" w:color="auto"/>
              <w:bottom w:val="single" w:sz="4" w:space="0" w:color="auto"/>
              <w:right w:val="single" w:sz="4" w:space="0" w:color="auto"/>
            </w:tcBorders>
            <w:noWrap/>
          </w:tcPr>
          <w:p w14:paraId="15C39FAB"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0CD12523"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w:t>
            </w:r>
          </w:p>
        </w:tc>
        <w:tc>
          <w:tcPr>
            <w:tcW w:w="274" w:type="pct"/>
            <w:tcBorders>
              <w:top w:val="single" w:sz="4" w:space="0" w:color="auto"/>
              <w:left w:val="single" w:sz="4" w:space="0" w:color="auto"/>
              <w:bottom w:val="single" w:sz="4" w:space="0" w:color="auto"/>
              <w:right w:val="single" w:sz="4" w:space="0" w:color="auto"/>
            </w:tcBorders>
            <w:noWrap/>
          </w:tcPr>
          <w:p w14:paraId="4E8A642A"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2E317ECB"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w:t>
            </w:r>
          </w:p>
        </w:tc>
        <w:tc>
          <w:tcPr>
            <w:tcW w:w="274" w:type="pct"/>
            <w:tcBorders>
              <w:top w:val="single" w:sz="4" w:space="0" w:color="auto"/>
              <w:left w:val="single" w:sz="4" w:space="0" w:color="auto"/>
              <w:bottom w:val="single" w:sz="4" w:space="0" w:color="auto"/>
              <w:right w:val="single" w:sz="4" w:space="0" w:color="auto"/>
            </w:tcBorders>
            <w:noWrap/>
          </w:tcPr>
          <w:p w14:paraId="3BD9FBED"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34A28632" w14:textId="77777777" w:rsidR="005E1D4F" w:rsidRPr="00FC0469" w:rsidDel="00E42322" w:rsidRDefault="005E1D4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w:t>
            </w:r>
          </w:p>
        </w:tc>
      </w:tr>
      <w:tr w:rsidR="004763B4" w:rsidRPr="00FC0469" w14:paraId="0821A613" w14:textId="77777777" w:rsidTr="00AE14D3">
        <w:trPr>
          <w:trHeight w:val="242"/>
        </w:trPr>
        <w:tc>
          <w:tcPr>
            <w:tcW w:w="405" w:type="pct"/>
            <w:tcBorders>
              <w:top w:val="single" w:sz="4" w:space="0" w:color="auto"/>
              <w:left w:val="single" w:sz="4" w:space="0" w:color="auto"/>
              <w:bottom w:val="single" w:sz="4" w:space="0" w:color="auto"/>
              <w:right w:val="single" w:sz="4" w:space="0" w:color="auto"/>
            </w:tcBorders>
            <w:noWrap/>
            <w:hideMark/>
          </w:tcPr>
          <w:p w14:paraId="3DD12B27" w14:textId="65B47830" w:rsidR="005E1D4F" w:rsidRPr="00FC0469" w:rsidRDefault="005E1D4F"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r w:rsidR="00A95CB2" w:rsidRPr="00FC0469">
              <w:rPr>
                <w:rStyle w:val="FootnoteReference"/>
                <w:rFonts w:ascii="Calibri" w:eastAsia="Times New Roman" w:hAnsi="Calibri" w:cs="Calibri"/>
                <w:bCs/>
                <w:sz w:val="20"/>
                <w:szCs w:val="20"/>
              </w:rPr>
              <w:footnoteReference w:id="12"/>
            </w:r>
          </w:p>
        </w:tc>
        <w:tc>
          <w:tcPr>
            <w:tcW w:w="344" w:type="pct"/>
            <w:tcBorders>
              <w:top w:val="single" w:sz="4" w:space="0" w:color="auto"/>
              <w:left w:val="single" w:sz="4" w:space="0" w:color="auto"/>
              <w:bottom w:val="single" w:sz="4" w:space="0" w:color="auto"/>
              <w:right w:val="single" w:sz="4" w:space="0" w:color="auto"/>
            </w:tcBorders>
            <w:noWrap/>
            <w:hideMark/>
          </w:tcPr>
          <w:p w14:paraId="1C714A0B" w14:textId="77777777" w:rsidR="005E1D4F" w:rsidRPr="00FC0469" w:rsidRDefault="005E1D4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06" w:type="pct"/>
            <w:tcBorders>
              <w:top w:val="single" w:sz="4" w:space="0" w:color="auto"/>
              <w:left w:val="single" w:sz="4" w:space="0" w:color="auto"/>
              <w:bottom w:val="single" w:sz="4" w:space="0" w:color="auto"/>
              <w:right w:val="single" w:sz="4" w:space="0" w:color="auto"/>
            </w:tcBorders>
            <w:noWrap/>
            <w:hideMark/>
          </w:tcPr>
          <w:p w14:paraId="4132376D" w14:textId="77777777" w:rsidR="005E1D4F" w:rsidRPr="00FC0469" w:rsidRDefault="00BC1210"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4" w:type="pct"/>
            <w:tcBorders>
              <w:top w:val="single" w:sz="4" w:space="0" w:color="auto"/>
              <w:left w:val="single" w:sz="4" w:space="0" w:color="auto"/>
              <w:bottom w:val="single" w:sz="4" w:space="0" w:color="auto"/>
              <w:right w:val="single" w:sz="4" w:space="0" w:color="auto"/>
            </w:tcBorders>
            <w:noWrap/>
            <w:hideMark/>
          </w:tcPr>
          <w:p w14:paraId="54898535"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3E85299D" w14:textId="1894E62B" w:rsidR="005E1D4F" w:rsidRPr="00FC0469" w:rsidRDefault="00BC1210" w:rsidP="00452B8E">
            <w:pPr>
              <w:adjustRightInd w:val="0"/>
              <w:snapToGrid w:val="0"/>
              <w:spacing w:after="0" w:line="240" w:lineRule="auto"/>
              <w:jc w:val="right"/>
              <w:rPr>
                <w:rFonts w:ascii="Calibri" w:hAnsi="Calibri" w:cs="Calibri"/>
                <w:sz w:val="20"/>
                <w:szCs w:val="20"/>
                <w:lang w:eastAsia="ko-KR"/>
              </w:rPr>
            </w:pPr>
            <w:r w:rsidRPr="00FC0469">
              <w:rPr>
                <w:rFonts w:ascii="Calibri" w:eastAsia="Times New Roman" w:hAnsi="Calibri" w:cs="Calibri"/>
                <w:sz w:val="20"/>
                <w:szCs w:val="20"/>
              </w:rPr>
              <w:t xml:space="preserve"> </w:t>
            </w:r>
          </w:p>
        </w:tc>
        <w:tc>
          <w:tcPr>
            <w:tcW w:w="275" w:type="pct"/>
            <w:tcBorders>
              <w:top w:val="single" w:sz="4" w:space="0" w:color="auto"/>
              <w:left w:val="single" w:sz="4" w:space="0" w:color="auto"/>
              <w:bottom w:val="single" w:sz="4" w:space="0" w:color="auto"/>
              <w:right w:val="single" w:sz="4" w:space="0" w:color="auto"/>
            </w:tcBorders>
            <w:noWrap/>
            <w:hideMark/>
          </w:tcPr>
          <w:p w14:paraId="2587EA97"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159A3DC9" w14:textId="234EB100" w:rsidR="00BC1210" w:rsidRPr="00FC0469" w:rsidRDefault="00BC1210" w:rsidP="00452B8E">
            <w:pPr>
              <w:adjustRightInd w:val="0"/>
              <w:snapToGrid w:val="0"/>
              <w:spacing w:after="0" w:line="240" w:lineRule="auto"/>
              <w:jc w:val="right"/>
              <w:rPr>
                <w:rFonts w:ascii="Calibri" w:eastAsia="Times New Roman" w:hAnsi="Calibri" w:cs="Calibri"/>
                <w:sz w:val="20"/>
                <w:szCs w:val="20"/>
              </w:rPr>
            </w:pPr>
          </w:p>
          <w:p w14:paraId="59410203"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hideMark/>
          </w:tcPr>
          <w:p w14:paraId="2DF71D8F" w14:textId="5ED7A9A2" w:rsidR="005E1D4F"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26</w:t>
            </w:r>
          </w:p>
        </w:tc>
        <w:tc>
          <w:tcPr>
            <w:tcW w:w="274" w:type="pct"/>
            <w:tcBorders>
              <w:top w:val="single" w:sz="4" w:space="0" w:color="auto"/>
              <w:left w:val="single" w:sz="4" w:space="0" w:color="auto"/>
              <w:bottom w:val="single" w:sz="4" w:space="0" w:color="auto"/>
              <w:right w:val="single" w:sz="4" w:space="0" w:color="auto"/>
            </w:tcBorders>
            <w:noWrap/>
            <w:hideMark/>
          </w:tcPr>
          <w:p w14:paraId="7C35C313" w14:textId="12938FA9" w:rsidR="005E1D4F"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1,983</w:t>
            </w:r>
          </w:p>
        </w:tc>
        <w:tc>
          <w:tcPr>
            <w:tcW w:w="275" w:type="pct"/>
            <w:tcBorders>
              <w:top w:val="single" w:sz="4" w:space="0" w:color="auto"/>
              <w:left w:val="single" w:sz="4" w:space="0" w:color="auto"/>
              <w:bottom w:val="single" w:sz="4" w:space="0" w:color="auto"/>
              <w:right w:val="single" w:sz="4" w:space="0" w:color="auto"/>
            </w:tcBorders>
            <w:noWrap/>
            <w:hideMark/>
          </w:tcPr>
          <w:p w14:paraId="35899EB9" w14:textId="41FAF7C6"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32</w:t>
            </w:r>
            <w:r w:rsidR="00BC1210" w:rsidRPr="00FC0469">
              <w:rPr>
                <w:rFonts w:ascii="Calibri" w:eastAsia="Times New Roman" w:hAnsi="Calibri" w:cs="Calibri"/>
                <w:sz w:val="20"/>
                <w:szCs w:val="20"/>
              </w:rPr>
              <w:t xml:space="preserve"> </w:t>
            </w:r>
          </w:p>
          <w:p w14:paraId="7B9AEB8E"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hideMark/>
          </w:tcPr>
          <w:p w14:paraId="014BAA50" w14:textId="5400354E"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2,868</w:t>
            </w:r>
          </w:p>
          <w:p w14:paraId="4ED17F20"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hideMark/>
          </w:tcPr>
          <w:p w14:paraId="5606D414" w14:textId="2709CB07"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23</w:t>
            </w:r>
          </w:p>
          <w:p w14:paraId="5F02E652"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hideMark/>
          </w:tcPr>
          <w:p w14:paraId="0D4AB694" w14:textId="3DBE8F47"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2,133</w:t>
            </w:r>
          </w:p>
          <w:p w14:paraId="064AF6A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hideMark/>
          </w:tcPr>
          <w:p w14:paraId="04E42E12" w14:textId="528B786C"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20</w:t>
            </w:r>
          </w:p>
          <w:p w14:paraId="40C8292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hideMark/>
          </w:tcPr>
          <w:p w14:paraId="59DEA07E" w14:textId="4B97BB13"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1,883</w:t>
            </w:r>
          </w:p>
          <w:p w14:paraId="4CBFE2E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hideMark/>
          </w:tcPr>
          <w:p w14:paraId="786FBB29" w14:textId="16F09AB3"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14</w:t>
            </w:r>
          </w:p>
          <w:p w14:paraId="716C0389"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hideMark/>
          </w:tcPr>
          <w:p w14:paraId="57D0917C" w14:textId="276B93DB"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1.248</w:t>
            </w:r>
          </w:p>
          <w:p w14:paraId="776A1F7B"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4" w:type="pct"/>
            <w:tcBorders>
              <w:top w:val="single" w:sz="4" w:space="0" w:color="auto"/>
              <w:left w:val="single" w:sz="4" w:space="0" w:color="auto"/>
              <w:bottom w:val="single" w:sz="4" w:space="0" w:color="auto"/>
              <w:right w:val="single" w:sz="4" w:space="0" w:color="auto"/>
            </w:tcBorders>
            <w:noWrap/>
            <w:hideMark/>
          </w:tcPr>
          <w:p w14:paraId="3D469EEE" w14:textId="6513EF54"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10</w:t>
            </w:r>
            <w:r w:rsidR="00BC1210" w:rsidRPr="00FC0469">
              <w:rPr>
                <w:rFonts w:ascii="Calibri" w:eastAsia="Times New Roman" w:hAnsi="Calibri" w:cs="Calibri"/>
                <w:sz w:val="20"/>
                <w:szCs w:val="20"/>
              </w:rPr>
              <w:t xml:space="preserve"> </w:t>
            </w:r>
          </w:p>
          <w:p w14:paraId="594BE401"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hideMark/>
          </w:tcPr>
          <w:p w14:paraId="4F76E882" w14:textId="48D16140" w:rsidR="00BC1210" w:rsidRPr="00FC0469" w:rsidRDefault="00BD7A55"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1.053</w:t>
            </w:r>
          </w:p>
          <w:p w14:paraId="1FC29D84" w14:textId="77777777" w:rsidR="005E1D4F" w:rsidRPr="00FC0469" w:rsidRDefault="005E1D4F" w:rsidP="00452B8E">
            <w:pPr>
              <w:adjustRightInd w:val="0"/>
              <w:snapToGrid w:val="0"/>
              <w:spacing w:after="0" w:line="240" w:lineRule="auto"/>
              <w:jc w:val="right"/>
              <w:rPr>
                <w:rFonts w:ascii="Calibri" w:eastAsia="Times New Roman" w:hAnsi="Calibri" w:cs="Calibri"/>
                <w:sz w:val="20"/>
                <w:szCs w:val="20"/>
              </w:rPr>
            </w:pPr>
          </w:p>
        </w:tc>
      </w:tr>
    </w:tbl>
    <w:p w14:paraId="7C010B71" w14:textId="77777777" w:rsidR="006A68B1" w:rsidRPr="00FC0469" w:rsidRDefault="00E42322" w:rsidP="00452B8E">
      <w:pPr>
        <w:adjustRightInd w:val="0"/>
        <w:snapToGrid w:val="0"/>
        <w:spacing w:after="0" w:line="240" w:lineRule="auto"/>
        <w:rPr>
          <w:rFonts w:ascii="Calibri" w:hAnsi="Calibri" w:cs="Calibri"/>
        </w:rPr>
      </w:pPr>
      <w:proofErr w:type="gramStart"/>
      <w:r w:rsidRPr="00FC0469">
        <w:rPr>
          <w:rFonts w:ascii="Calibri" w:hAnsi="Calibri" w:cs="Calibri"/>
        </w:rPr>
        <w:t>*  Data</w:t>
      </w:r>
      <w:proofErr w:type="gramEnd"/>
      <w:r w:rsidRPr="00FC0469">
        <w:rPr>
          <w:rFonts w:ascii="Calibri" w:hAnsi="Calibri" w:cs="Calibri"/>
        </w:rPr>
        <w:t xml:space="preserve"> in the </w:t>
      </w:r>
      <w:r w:rsidR="00784C3E" w:rsidRPr="00FC0469">
        <w:rPr>
          <w:rFonts w:ascii="Calibri" w:hAnsi="Calibri" w:cs="Calibri"/>
        </w:rPr>
        <w:t>WCP</w:t>
      </w:r>
      <w:r w:rsidR="00784C3E" w:rsidRPr="00FC0469">
        <w:rPr>
          <w:rFonts w:ascii="Calibri" w:hAnsi="Calibri" w:cs="Calibri"/>
          <w:lang w:eastAsia="ko-KR"/>
        </w:rPr>
        <w:t>O</w:t>
      </w:r>
      <w:r w:rsidR="00784C3E" w:rsidRPr="00FC0469">
        <w:rPr>
          <w:rFonts w:ascii="Calibri" w:hAnsi="Calibri" w:cs="Calibri"/>
        </w:rPr>
        <w:t xml:space="preserve"> </w:t>
      </w:r>
      <w:r w:rsidRPr="00FC0469">
        <w:rPr>
          <w:rFonts w:ascii="Calibri" w:hAnsi="Calibri" w:cs="Calibri"/>
        </w:rPr>
        <w:t>were confidential</w:t>
      </w:r>
    </w:p>
    <w:p w14:paraId="4F20DE4B" w14:textId="77777777" w:rsidR="00DD7170" w:rsidRPr="00FC0469" w:rsidRDefault="00DD7170" w:rsidP="00452B8E">
      <w:pPr>
        <w:adjustRightInd w:val="0"/>
        <w:snapToGrid w:val="0"/>
        <w:spacing w:after="0" w:line="240" w:lineRule="auto"/>
        <w:rPr>
          <w:rFonts w:ascii="Calibri" w:hAnsi="Calibri" w:cs="Calibri"/>
          <w:b/>
        </w:rPr>
      </w:pPr>
      <w:r w:rsidRPr="00FC0469">
        <w:rPr>
          <w:rFonts w:ascii="Calibri" w:hAnsi="Calibri" w:cs="Calibri"/>
          <w:b/>
        </w:rPr>
        <w:br w:type="page"/>
      </w:r>
    </w:p>
    <w:p w14:paraId="3AFCC0FB" w14:textId="77777777" w:rsidR="00935945" w:rsidRPr="00FC0469" w:rsidRDefault="00935945" w:rsidP="00452B8E">
      <w:pPr>
        <w:adjustRightInd w:val="0"/>
        <w:snapToGrid w:val="0"/>
        <w:spacing w:after="0" w:line="240" w:lineRule="auto"/>
        <w:rPr>
          <w:rFonts w:ascii="Calibri" w:hAnsi="Calibri" w:cs="Calibri"/>
          <w:b/>
          <w:lang w:eastAsia="ko-KR"/>
        </w:rPr>
      </w:pPr>
    </w:p>
    <w:p w14:paraId="0D843FF1" w14:textId="77777777" w:rsidR="00454D26" w:rsidRPr="00FC0469" w:rsidRDefault="00CD4D5A" w:rsidP="00452B8E">
      <w:pPr>
        <w:adjustRightInd w:val="0"/>
        <w:snapToGrid w:val="0"/>
        <w:spacing w:after="0" w:line="240" w:lineRule="auto"/>
        <w:rPr>
          <w:rFonts w:ascii="Calibri" w:hAnsi="Calibri" w:cs="Calibri"/>
          <w:lang w:eastAsia="ko-KR"/>
        </w:rPr>
      </w:pPr>
      <w:r w:rsidRPr="00FC0469">
        <w:rPr>
          <w:rFonts w:ascii="Calibri" w:hAnsi="Calibri" w:cs="Calibri"/>
          <w:b/>
        </w:rPr>
        <w:t>Table 2</w:t>
      </w:r>
      <w:r w:rsidR="003A6D23" w:rsidRPr="00FC0469">
        <w:rPr>
          <w:rFonts w:ascii="Calibri" w:hAnsi="Calibri" w:cs="Calibri"/>
          <w:b/>
          <w:lang w:eastAsia="ko-KR"/>
        </w:rPr>
        <w:t xml:space="preserve"> (continued)</w:t>
      </w:r>
      <w:r w:rsidRPr="00FC0469">
        <w:rPr>
          <w:rFonts w:ascii="Calibri" w:hAnsi="Calibri" w:cs="Calibri"/>
        </w:rPr>
        <w:t>. Fishing effort fishing for</w:t>
      </w:r>
      <w:r w:rsidR="00BF5DAB" w:rsidRPr="00FC0469">
        <w:rPr>
          <w:rFonts w:ascii="Calibri" w:hAnsi="Calibri" w:cs="Calibri"/>
        </w:rPr>
        <w:t xml:space="preserve"> North Pacific albacore</w:t>
      </w:r>
    </w:p>
    <w:tbl>
      <w:tblPr>
        <w:tblW w:w="5000" w:type="pct"/>
        <w:tblLayout w:type="fixed"/>
        <w:tblLook w:val="04A0" w:firstRow="1" w:lastRow="0" w:firstColumn="1" w:lastColumn="0" w:noHBand="0" w:noVBand="1"/>
      </w:tblPr>
      <w:tblGrid>
        <w:gridCol w:w="1253"/>
        <w:gridCol w:w="859"/>
        <w:gridCol w:w="1187"/>
        <w:gridCol w:w="792"/>
        <w:gridCol w:w="792"/>
        <w:gridCol w:w="794"/>
        <w:gridCol w:w="791"/>
        <w:gridCol w:w="794"/>
        <w:gridCol w:w="791"/>
        <w:gridCol w:w="794"/>
        <w:gridCol w:w="791"/>
        <w:gridCol w:w="791"/>
        <w:gridCol w:w="794"/>
        <w:gridCol w:w="791"/>
        <w:gridCol w:w="794"/>
        <w:gridCol w:w="791"/>
        <w:gridCol w:w="791"/>
      </w:tblGrid>
      <w:tr w:rsidR="00D06C88" w:rsidRPr="00FC0469" w14:paraId="1C7612E6" w14:textId="77777777" w:rsidTr="004763B4">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Fishery</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2011</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2012</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2013</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2014</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201</w:t>
            </w:r>
            <w:r w:rsidRPr="00FC0469">
              <w:rPr>
                <w:rFonts w:ascii="Calibri" w:hAnsi="Calibri" w:cs="Calibri"/>
                <w:bCs/>
                <w:sz w:val="20"/>
                <w:szCs w:val="20"/>
                <w:lang w:eastAsia="ko-KR"/>
              </w:rPr>
              <w:t>5</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FC0469" w:rsidRDefault="00BF5DAB"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2016</w:t>
            </w:r>
          </w:p>
        </w:tc>
      </w:tr>
      <w:tr w:rsidR="0067628F" w:rsidRPr="00FC0469" w14:paraId="62F3ADA4" w14:textId="77777777" w:rsidTr="00AE14D3">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FC0469" w:rsidRDefault="00BF5DAB"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67628F" w:rsidRPr="00FC0469" w14:paraId="2C10AEBF" w14:textId="77777777" w:rsidTr="00AE14D3">
        <w:trPr>
          <w:trHeight w:val="214"/>
        </w:trPr>
        <w:tc>
          <w:tcPr>
            <w:tcW w:w="435" w:type="pct"/>
            <w:vMerge w:val="restart"/>
            <w:tcBorders>
              <w:top w:val="single" w:sz="4" w:space="0" w:color="auto"/>
              <w:left w:val="single" w:sz="4" w:space="0" w:color="auto"/>
              <w:right w:val="single" w:sz="4" w:space="0" w:color="auto"/>
            </w:tcBorders>
            <w:noWrap/>
            <w:hideMark/>
          </w:tcPr>
          <w:p w14:paraId="395961C4" w14:textId="77777777" w:rsidR="00CB4AC5" w:rsidRPr="00FC0469" w:rsidRDefault="00CB4AC5"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Canada</w:t>
            </w:r>
          </w:p>
        </w:tc>
        <w:tc>
          <w:tcPr>
            <w:tcW w:w="298" w:type="pct"/>
            <w:tcBorders>
              <w:top w:val="single" w:sz="4" w:space="0" w:color="auto"/>
              <w:left w:val="single" w:sz="4" w:space="0" w:color="auto"/>
              <w:bottom w:val="single" w:sz="4" w:space="0" w:color="auto"/>
              <w:right w:val="single" w:sz="4" w:space="0" w:color="auto"/>
            </w:tcBorders>
            <w:noWrap/>
            <w:hideMark/>
          </w:tcPr>
          <w:p w14:paraId="35087957" w14:textId="77777777" w:rsidR="00CB4AC5" w:rsidRPr="00FC0469" w:rsidRDefault="00CB4AC5"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hideMark/>
          </w:tcPr>
          <w:p w14:paraId="2123CFFB" w14:textId="77777777" w:rsidR="00CB4AC5" w:rsidRPr="00FC0469" w:rsidRDefault="00CB4AC5"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noWrap/>
            <w:hideMark/>
          </w:tcPr>
          <w:p w14:paraId="75EE8DB2"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5" w:type="pct"/>
            <w:tcBorders>
              <w:top w:val="single" w:sz="4" w:space="0" w:color="auto"/>
              <w:left w:val="single" w:sz="4" w:space="0" w:color="auto"/>
              <w:bottom w:val="single" w:sz="4" w:space="0" w:color="auto"/>
              <w:right w:val="single" w:sz="4" w:space="0" w:color="auto"/>
            </w:tcBorders>
            <w:noWrap/>
            <w:hideMark/>
          </w:tcPr>
          <w:p w14:paraId="5BBEEABC"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6" w:type="pct"/>
            <w:tcBorders>
              <w:top w:val="single" w:sz="4" w:space="0" w:color="auto"/>
              <w:left w:val="single" w:sz="4" w:space="0" w:color="auto"/>
              <w:bottom w:val="single" w:sz="4" w:space="0" w:color="auto"/>
              <w:right w:val="single" w:sz="4" w:space="0" w:color="auto"/>
            </w:tcBorders>
            <w:noWrap/>
          </w:tcPr>
          <w:p w14:paraId="46401EEA"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161</w:t>
            </w:r>
          </w:p>
        </w:tc>
        <w:tc>
          <w:tcPr>
            <w:tcW w:w="275" w:type="pct"/>
            <w:tcBorders>
              <w:top w:val="single" w:sz="4" w:space="0" w:color="auto"/>
              <w:left w:val="single" w:sz="4" w:space="0" w:color="auto"/>
              <w:bottom w:val="single" w:sz="4" w:space="0" w:color="auto"/>
              <w:right w:val="single" w:sz="4" w:space="0" w:color="auto"/>
            </w:tcBorders>
            <w:noWrap/>
          </w:tcPr>
          <w:p w14:paraId="24EED113"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8,556</w:t>
            </w:r>
          </w:p>
        </w:tc>
        <w:tc>
          <w:tcPr>
            <w:tcW w:w="276" w:type="pct"/>
            <w:tcBorders>
              <w:top w:val="single" w:sz="4" w:space="0" w:color="auto"/>
              <w:left w:val="single" w:sz="4" w:space="0" w:color="auto"/>
              <w:bottom w:val="single" w:sz="4" w:space="0" w:color="auto"/>
              <w:right w:val="single" w:sz="4" w:space="0" w:color="auto"/>
            </w:tcBorders>
            <w:noWrap/>
          </w:tcPr>
          <w:p w14:paraId="78D7861D"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172</w:t>
            </w:r>
          </w:p>
        </w:tc>
        <w:tc>
          <w:tcPr>
            <w:tcW w:w="275" w:type="pct"/>
            <w:tcBorders>
              <w:top w:val="single" w:sz="4" w:space="0" w:color="auto"/>
              <w:left w:val="single" w:sz="4" w:space="0" w:color="auto"/>
              <w:bottom w:val="single" w:sz="4" w:space="0" w:color="auto"/>
              <w:right w:val="single" w:sz="4" w:space="0" w:color="auto"/>
            </w:tcBorders>
            <w:noWrap/>
          </w:tcPr>
          <w:p w14:paraId="7F40F9EC"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5,974</w:t>
            </w:r>
          </w:p>
        </w:tc>
        <w:tc>
          <w:tcPr>
            <w:tcW w:w="276" w:type="pct"/>
            <w:tcBorders>
              <w:top w:val="single" w:sz="4" w:space="0" w:color="auto"/>
              <w:left w:val="single" w:sz="4" w:space="0" w:color="auto"/>
              <w:bottom w:val="single" w:sz="4" w:space="0" w:color="auto"/>
              <w:right w:val="single" w:sz="4" w:space="0" w:color="auto"/>
            </w:tcBorders>
            <w:noWrap/>
          </w:tcPr>
          <w:p w14:paraId="7AC0C872"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5" w:type="pct"/>
            <w:tcBorders>
              <w:top w:val="single" w:sz="4" w:space="0" w:color="auto"/>
              <w:left w:val="single" w:sz="4" w:space="0" w:color="auto"/>
              <w:bottom w:val="single" w:sz="4" w:space="0" w:color="auto"/>
              <w:right w:val="single" w:sz="4" w:space="0" w:color="auto"/>
            </w:tcBorders>
            <w:noWrap/>
          </w:tcPr>
          <w:p w14:paraId="50D6A50A"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6,465</w:t>
            </w:r>
          </w:p>
        </w:tc>
        <w:tc>
          <w:tcPr>
            <w:tcW w:w="275" w:type="pct"/>
            <w:tcBorders>
              <w:top w:val="single" w:sz="4" w:space="0" w:color="auto"/>
              <w:left w:val="single" w:sz="4" w:space="0" w:color="auto"/>
              <w:bottom w:val="single" w:sz="4" w:space="0" w:color="auto"/>
              <w:right w:val="single" w:sz="4" w:space="0" w:color="auto"/>
            </w:tcBorders>
            <w:noWrap/>
          </w:tcPr>
          <w:p w14:paraId="55865290"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160</w:t>
            </w:r>
          </w:p>
        </w:tc>
        <w:tc>
          <w:tcPr>
            <w:tcW w:w="276" w:type="pct"/>
            <w:tcBorders>
              <w:top w:val="single" w:sz="4" w:space="0" w:color="auto"/>
              <w:left w:val="single" w:sz="4" w:space="0" w:color="auto"/>
              <w:bottom w:val="single" w:sz="4" w:space="0" w:color="auto"/>
              <w:right w:val="single" w:sz="4" w:space="0" w:color="auto"/>
            </w:tcBorders>
            <w:noWrap/>
          </w:tcPr>
          <w:p w14:paraId="1D1A47AA"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4,747</w:t>
            </w:r>
          </w:p>
        </w:tc>
        <w:tc>
          <w:tcPr>
            <w:tcW w:w="275" w:type="pct"/>
            <w:tcBorders>
              <w:top w:val="single" w:sz="4" w:space="0" w:color="auto"/>
              <w:left w:val="single" w:sz="4" w:space="0" w:color="auto"/>
              <w:bottom w:val="single" w:sz="4" w:space="0" w:color="auto"/>
              <w:right w:val="single" w:sz="4" w:space="0" w:color="auto"/>
            </w:tcBorders>
          </w:tcPr>
          <w:p w14:paraId="143C0713"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164</w:t>
            </w:r>
          </w:p>
        </w:tc>
        <w:tc>
          <w:tcPr>
            <w:tcW w:w="276" w:type="pct"/>
            <w:tcBorders>
              <w:top w:val="single" w:sz="4" w:space="0" w:color="auto"/>
              <w:left w:val="single" w:sz="4" w:space="0" w:color="auto"/>
              <w:bottom w:val="single" w:sz="4" w:space="0" w:color="auto"/>
              <w:right w:val="single" w:sz="4" w:space="0" w:color="auto"/>
            </w:tcBorders>
          </w:tcPr>
          <w:p w14:paraId="5DE80DDC"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5,197</w:t>
            </w:r>
          </w:p>
        </w:tc>
        <w:tc>
          <w:tcPr>
            <w:tcW w:w="275" w:type="pct"/>
            <w:tcBorders>
              <w:top w:val="single" w:sz="4" w:space="0" w:color="auto"/>
              <w:left w:val="single" w:sz="4" w:space="0" w:color="auto"/>
              <w:bottom w:val="single" w:sz="4" w:space="0" w:color="auto"/>
              <w:right w:val="single" w:sz="4" w:space="0" w:color="auto"/>
            </w:tcBorders>
          </w:tcPr>
          <w:p w14:paraId="2A68A656"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152</w:t>
            </w:r>
          </w:p>
        </w:tc>
        <w:tc>
          <w:tcPr>
            <w:tcW w:w="275" w:type="pct"/>
            <w:tcBorders>
              <w:top w:val="single" w:sz="4" w:space="0" w:color="auto"/>
              <w:left w:val="single" w:sz="4" w:space="0" w:color="auto"/>
              <w:bottom w:val="single" w:sz="4" w:space="0" w:color="auto"/>
              <w:right w:val="single" w:sz="4" w:space="0" w:color="auto"/>
            </w:tcBorders>
          </w:tcPr>
          <w:p w14:paraId="0BC1FCEC"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5,359</w:t>
            </w:r>
          </w:p>
        </w:tc>
      </w:tr>
      <w:tr w:rsidR="0067628F" w:rsidRPr="00FC0469" w14:paraId="52088936" w14:textId="77777777" w:rsidTr="00AE14D3">
        <w:trPr>
          <w:trHeight w:val="170"/>
        </w:trPr>
        <w:tc>
          <w:tcPr>
            <w:tcW w:w="435" w:type="pct"/>
            <w:vMerge/>
            <w:tcBorders>
              <w:left w:val="single" w:sz="4" w:space="0" w:color="auto"/>
              <w:bottom w:val="single" w:sz="4" w:space="0" w:color="auto"/>
              <w:right w:val="single" w:sz="4" w:space="0" w:color="auto"/>
            </w:tcBorders>
            <w:hideMark/>
          </w:tcPr>
          <w:p w14:paraId="170C9408" w14:textId="77777777" w:rsidR="00CB4AC5" w:rsidRPr="00FC0469" w:rsidRDefault="00CB4AC5" w:rsidP="00452B8E">
            <w:pPr>
              <w:adjustRightInd w:val="0"/>
              <w:snapToGrid w:val="0"/>
              <w:spacing w:after="0" w:line="240" w:lineRule="auto"/>
              <w:rPr>
                <w:rFonts w:ascii="Calibri" w:eastAsia="Times New Roman" w:hAnsi="Calibri" w:cs="Calibri"/>
                <w:sz w:val="20"/>
                <w:szCs w:val="20"/>
              </w:rPr>
            </w:pPr>
          </w:p>
        </w:tc>
        <w:tc>
          <w:tcPr>
            <w:tcW w:w="298" w:type="pct"/>
            <w:tcBorders>
              <w:top w:val="single" w:sz="4" w:space="0" w:color="auto"/>
              <w:left w:val="single" w:sz="4" w:space="0" w:color="auto"/>
              <w:bottom w:val="single" w:sz="4" w:space="0" w:color="auto"/>
              <w:right w:val="single" w:sz="4" w:space="0" w:color="auto"/>
            </w:tcBorders>
            <w:noWrap/>
            <w:hideMark/>
          </w:tcPr>
          <w:p w14:paraId="5897A4B0" w14:textId="77777777" w:rsidR="00CB4AC5" w:rsidRPr="00FC0469" w:rsidRDefault="00CB4AC5"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hideMark/>
          </w:tcPr>
          <w:p w14:paraId="4C95CD1A" w14:textId="77777777" w:rsidR="00CB4AC5" w:rsidRPr="00FC0469" w:rsidRDefault="00CB4AC5"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noWrap/>
            <w:hideMark/>
          </w:tcPr>
          <w:p w14:paraId="29EA3E21"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5" w:type="pct"/>
            <w:tcBorders>
              <w:top w:val="single" w:sz="4" w:space="0" w:color="auto"/>
              <w:left w:val="single" w:sz="4" w:space="0" w:color="auto"/>
              <w:bottom w:val="single" w:sz="4" w:space="0" w:color="auto"/>
              <w:right w:val="single" w:sz="4" w:space="0" w:color="auto"/>
            </w:tcBorders>
            <w:noWrap/>
            <w:hideMark/>
          </w:tcPr>
          <w:p w14:paraId="1A5E501B"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6" w:type="pct"/>
            <w:tcBorders>
              <w:top w:val="single" w:sz="4" w:space="0" w:color="auto"/>
              <w:left w:val="single" w:sz="4" w:space="0" w:color="auto"/>
              <w:bottom w:val="single" w:sz="4" w:space="0" w:color="auto"/>
              <w:right w:val="single" w:sz="4" w:space="0" w:color="auto"/>
            </w:tcBorders>
            <w:noWrap/>
          </w:tcPr>
          <w:p w14:paraId="2F33E6AA"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noWrap/>
          </w:tcPr>
          <w:p w14:paraId="7524CCD7"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w:t>
            </w:r>
          </w:p>
        </w:tc>
        <w:tc>
          <w:tcPr>
            <w:tcW w:w="276" w:type="pct"/>
            <w:tcBorders>
              <w:top w:val="single" w:sz="4" w:space="0" w:color="auto"/>
              <w:left w:val="single" w:sz="4" w:space="0" w:color="auto"/>
              <w:bottom w:val="single" w:sz="4" w:space="0" w:color="auto"/>
              <w:right w:val="single" w:sz="4" w:space="0" w:color="auto"/>
            </w:tcBorders>
            <w:noWrap/>
          </w:tcPr>
          <w:p w14:paraId="1FD34014"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5" w:type="pct"/>
            <w:tcBorders>
              <w:top w:val="single" w:sz="4" w:space="0" w:color="auto"/>
              <w:left w:val="single" w:sz="4" w:space="0" w:color="auto"/>
              <w:bottom w:val="single" w:sz="4" w:space="0" w:color="auto"/>
              <w:right w:val="single" w:sz="4" w:space="0" w:color="auto"/>
            </w:tcBorders>
            <w:noWrap/>
          </w:tcPr>
          <w:p w14:paraId="064E0F5E"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noWrap/>
          </w:tcPr>
          <w:p w14:paraId="7BB0434A"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noWrap/>
          </w:tcPr>
          <w:p w14:paraId="34126C4A"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w:t>
            </w:r>
          </w:p>
        </w:tc>
        <w:tc>
          <w:tcPr>
            <w:tcW w:w="275" w:type="pct"/>
            <w:tcBorders>
              <w:top w:val="single" w:sz="4" w:space="0" w:color="auto"/>
              <w:left w:val="single" w:sz="4" w:space="0" w:color="auto"/>
              <w:bottom w:val="single" w:sz="4" w:space="0" w:color="auto"/>
              <w:right w:val="single" w:sz="4" w:space="0" w:color="auto"/>
            </w:tcBorders>
            <w:noWrap/>
          </w:tcPr>
          <w:p w14:paraId="41D116D8" w14:textId="77777777" w:rsidR="00CB4AC5" w:rsidRPr="00FC0469" w:rsidRDefault="00CB4AC5"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tcPr>
          <w:p w14:paraId="0D662CA5"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23CB770E"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tcPr>
          <w:p w14:paraId="4FA32801"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414298FD"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32F3E798" w14:textId="77777777" w:rsidR="00CB4AC5" w:rsidRPr="00FC0469" w:rsidRDefault="00CB4AC5"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67628F" w:rsidRPr="00FC0469" w14:paraId="4C769616"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noWrap/>
            <w:vAlign w:val="bottom"/>
            <w:hideMark/>
          </w:tcPr>
          <w:p w14:paraId="2C84B209"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noWrap/>
            <w:vAlign w:val="bottom"/>
            <w:hideMark/>
          </w:tcPr>
          <w:p w14:paraId="79AEDFCE" w14:textId="77777777" w:rsidR="00BF5DAB" w:rsidRPr="00FC0469" w:rsidRDefault="00BF5DAB"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412" w:type="pct"/>
            <w:tcBorders>
              <w:top w:val="single" w:sz="4" w:space="0" w:color="auto"/>
              <w:left w:val="single" w:sz="4" w:space="0" w:color="auto"/>
              <w:bottom w:val="single" w:sz="4" w:space="0" w:color="auto"/>
              <w:right w:val="single" w:sz="4" w:space="0" w:color="auto"/>
            </w:tcBorders>
            <w:noWrap/>
            <w:vAlign w:val="bottom"/>
            <w:hideMark/>
          </w:tcPr>
          <w:p w14:paraId="44CCC830" w14:textId="77777777" w:rsidR="00BF5DAB" w:rsidRPr="00FC0469" w:rsidRDefault="00BF5DAB"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7F28B812"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582A7430"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1,250</w:t>
            </w:r>
          </w:p>
        </w:tc>
        <w:tc>
          <w:tcPr>
            <w:tcW w:w="276" w:type="pct"/>
            <w:tcBorders>
              <w:top w:val="single" w:sz="4" w:space="0" w:color="auto"/>
              <w:left w:val="single" w:sz="4" w:space="0" w:color="auto"/>
              <w:bottom w:val="single" w:sz="4" w:space="0" w:color="auto"/>
              <w:right w:val="single" w:sz="4" w:space="0" w:color="auto"/>
            </w:tcBorders>
            <w:noWrap/>
            <w:vAlign w:val="center"/>
          </w:tcPr>
          <w:p w14:paraId="6FB833C5"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noWrap/>
            <w:vAlign w:val="center"/>
          </w:tcPr>
          <w:p w14:paraId="08A700B5"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1240</w:t>
            </w:r>
          </w:p>
        </w:tc>
        <w:tc>
          <w:tcPr>
            <w:tcW w:w="276" w:type="pct"/>
            <w:tcBorders>
              <w:top w:val="single" w:sz="4" w:space="0" w:color="auto"/>
              <w:left w:val="single" w:sz="4" w:space="0" w:color="auto"/>
              <w:bottom w:val="single" w:sz="4" w:space="0" w:color="auto"/>
              <w:right w:val="single" w:sz="4" w:space="0" w:color="auto"/>
            </w:tcBorders>
            <w:noWrap/>
            <w:vAlign w:val="center"/>
          </w:tcPr>
          <w:p w14:paraId="09D2E837"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noWrap/>
            <w:vAlign w:val="center"/>
          </w:tcPr>
          <w:p w14:paraId="7B232BE4"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1280</w:t>
            </w:r>
          </w:p>
        </w:tc>
        <w:tc>
          <w:tcPr>
            <w:tcW w:w="276" w:type="pct"/>
            <w:tcBorders>
              <w:top w:val="single" w:sz="4" w:space="0" w:color="auto"/>
              <w:left w:val="single" w:sz="4" w:space="0" w:color="auto"/>
              <w:bottom w:val="single" w:sz="4" w:space="0" w:color="auto"/>
              <w:right w:val="single" w:sz="4" w:space="0" w:color="auto"/>
            </w:tcBorders>
            <w:noWrap/>
            <w:vAlign w:val="center"/>
          </w:tcPr>
          <w:p w14:paraId="0F57C696"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noWrap/>
            <w:vAlign w:val="center"/>
          </w:tcPr>
          <w:p w14:paraId="356A2C9A"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1220</w:t>
            </w:r>
          </w:p>
        </w:tc>
        <w:tc>
          <w:tcPr>
            <w:tcW w:w="275" w:type="pct"/>
            <w:tcBorders>
              <w:top w:val="single" w:sz="4" w:space="0" w:color="auto"/>
              <w:left w:val="single" w:sz="4" w:space="0" w:color="auto"/>
              <w:bottom w:val="single" w:sz="4" w:space="0" w:color="auto"/>
              <w:right w:val="single" w:sz="4" w:space="0" w:color="auto"/>
            </w:tcBorders>
            <w:noWrap/>
            <w:vAlign w:val="center"/>
          </w:tcPr>
          <w:p w14:paraId="453DEE0E"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10</w:t>
            </w:r>
          </w:p>
        </w:tc>
        <w:tc>
          <w:tcPr>
            <w:tcW w:w="276" w:type="pct"/>
            <w:tcBorders>
              <w:top w:val="single" w:sz="4" w:space="0" w:color="auto"/>
              <w:left w:val="single" w:sz="4" w:space="0" w:color="auto"/>
              <w:bottom w:val="single" w:sz="4" w:space="0" w:color="auto"/>
              <w:right w:val="single" w:sz="4" w:space="0" w:color="auto"/>
            </w:tcBorders>
            <w:noWrap/>
            <w:vAlign w:val="center"/>
          </w:tcPr>
          <w:p w14:paraId="73E26E51"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kern w:val="2"/>
                <w:sz w:val="20"/>
                <w:szCs w:val="20"/>
                <w:lang w:eastAsia="zh-CN"/>
              </w:rPr>
              <w:t>1290</w:t>
            </w:r>
          </w:p>
        </w:tc>
        <w:tc>
          <w:tcPr>
            <w:tcW w:w="275" w:type="pct"/>
            <w:tcBorders>
              <w:top w:val="single" w:sz="4" w:space="0" w:color="auto"/>
              <w:left w:val="single" w:sz="4" w:space="0" w:color="auto"/>
              <w:bottom w:val="single" w:sz="4" w:space="0" w:color="auto"/>
              <w:right w:val="single" w:sz="4" w:space="0" w:color="auto"/>
            </w:tcBorders>
          </w:tcPr>
          <w:p w14:paraId="50AF1475" w14:textId="77777777" w:rsidR="00BF5DAB" w:rsidRPr="00FC0469" w:rsidRDefault="00BF5DA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tcPr>
          <w:p w14:paraId="67B0B03B" w14:textId="77777777" w:rsidR="00BF5DAB" w:rsidRPr="00FC0469" w:rsidRDefault="00BF5DA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900</w:t>
            </w:r>
          </w:p>
        </w:tc>
        <w:tc>
          <w:tcPr>
            <w:tcW w:w="275" w:type="pct"/>
            <w:tcBorders>
              <w:top w:val="single" w:sz="4" w:space="0" w:color="auto"/>
              <w:left w:val="single" w:sz="4" w:space="0" w:color="auto"/>
              <w:bottom w:val="single" w:sz="4" w:space="0" w:color="auto"/>
              <w:right w:val="single" w:sz="4" w:space="0" w:color="auto"/>
            </w:tcBorders>
          </w:tcPr>
          <w:p w14:paraId="0065BE93" w14:textId="77777777" w:rsidR="00BF5DAB" w:rsidRPr="00FC0469" w:rsidRDefault="00134F50"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5" w:type="pct"/>
            <w:tcBorders>
              <w:top w:val="single" w:sz="4" w:space="0" w:color="auto"/>
              <w:left w:val="single" w:sz="4" w:space="0" w:color="auto"/>
              <w:bottom w:val="single" w:sz="4" w:space="0" w:color="auto"/>
              <w:right w:val="single" w:sz="4" w:space="0" w:color="auto"/>
            </w:tcBorders>
          </w:tcPr>
          <w:p w14:paraId="5A4CB989" w14:textId="77777777" w:rsidR="00BF5DAB" w:rsidRPr="00FC0469" w:rsidRDefault="00134F50"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910</w:t>
            </w:r>
          </w:p>
        </w:tc>
      </w:tr>
      <w:tr w:rsidR="0067628F" w:rsidRPr="00FC0469" w14:paraId="42EAF44C" w14:textId="77777777" w:rsidTr="00AE14D3">
        <w:trPr>
          <w:trHeight w:val="210"/>
        </w:trPr>
        <w:tc>
          <w:tcPr>
            <w:tcW w:w="435" w:type="pct"/>
            <w:vMerge w:val="restart"/>
            <w:tcBorders>
              <w:top w:val="single" w:sz="4" w:space="0" w:color="auto"/>
              <w:left w:val="single" w:sz="4" w:space="0" w:color="auto"/>
              <w:right w:val="single" w:sz="4" w:space="0" w:color="auto"/>
            </w:tcBorders>
            <w:noWrap/>
            <w:hideMark/>
          </w:tcPr>
          <w:p w14:paraId="7C689FA2" w14:textId="77777777" w:rsidR="00BF5DAB" w:rsidRPr="00FC0469" w:rsidRDefault="00BF5DAB"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noWrap/>
            <w:hideMark/>
          </w:tcPr>
          <w:p w14:paraId="54C0FB4B" w14:textId="77777777" w:rsidR="00BF5DAB" w:rsidRPr="00FC0469" w:rsidRDefault="00BF5DAB"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noWrap/>
            <w:hideMark/>
          </w:tcPr>
          <w:p w14:paraId="0A754663" w14:textId="77777777" w:rsidR="00BF5DAB" w:rsidRPr="00FC0469" w:rsidRDefault="00BF5DA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noWrap/>
            <w:hideMark/>
          </w:tcPr>
          <w:p w14:paraId="501A0B25"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5" w:type="pct"/>
            <w:tcBorders>
              <w:top w:val="single" w:sz="4" w:space="0" w:color="auto"/>
              <w:left w:val="single" w:sz="4" w:space="0" w:color="auto"/>
              <w:bottom w:val="single" w:sz="4" w:space="0" w:color="auto"/>
              <w:right w:val="single" w:sz="4" w:space="0" w:color="auto"/>
            </w:tcBorders>
            <w:noWrap/>
            <w:hideMark/>
          </w:tcPr>
          <w:p w14:paraId="122A79B7"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6" w:type="pct"/>
            <w:tcBorders>
              <w:top w:val="single" w:sz="4" w:space="0" w:color="auto"/>
              <w:left w:val="single" w:sz="4" w:space="0" w:color="auto"/>
              <w:bottom w:val="single" w:sz="4" w:space="0" w:color="auto"/>
              <w:right w:val="single" w:sz="4" w:space="0" w:color="auto"/>
            </w:tcBorders>
            <w:noWrap/>
          </w:tcPr>
          <w:p w14:paraId="028C0AD8"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5188BE22"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05F30B01"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57F9D804"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26E0E334"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1C78FBE3"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6863FD91"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5F03962A" w14:textId="77777777" w:rsidR="00BF5DAB" w:rsidRPr="00FC0469" w:rsidRDefault="00BF5DAB"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tcPr>
          <w:p w14:paraId="27A4B814"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tcPr>
          <w:p w14:paraId="7536A38A"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tcPr>
          <w:p w14:paraId="4C2CE1E3"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tcPr>
          <w:p w14:paraId="70E2ABEF" w14:textId="77777777" w:rsidR="00BF5DAB" w:rsidRPr="00FC0469" w:rsidRDefault="00BF5DAB" w:rsidP="00452B8E">
            <w:pPr>
              <w:adjustRightInd w:val="0"/>
              <w:snapToGrid w:val="0"/>
              <w:spacing w:after="0" w:line="240" w:lineRule="auto"/>
              <w:jc w:val="right"/>
              <w:rPr>
                <w:rFonts w:ascii="Calibri" w:hAnsi="Calibri" w:cs="Calibri"/>
                <w:sz w:val="20"/>
                <w:szCs w:val="20"/>
                <w:lang w:eastAsia="ko-KR"/>
              </w:rPr>
            </w:pPr>
          </w:p>
        </w:tc>
      </w:tr>
      <w:tr w:rsidR="0067628F" w:rsidRPr="00FC0469" w14:paraId="50AB3EA5" w14:textId="77777777" w:rsidTr="00AE14D3">
        <w:trPr>
          <w:trHeight w:val="210"/>
        </w:trPr>
        <w:tc>
          <w:tcPr>
            <w:tcW w:w="435" w:type="pct"/>
            <w:vMerge/>
            <w:tcBorders>
              <w:left w:val="single" w:sz="4" w:space="0" w:color="auto"/>
              <w:bottom w:val="single" w:sz="4" w:space="0" w:color="auto"/>
              <w:right w:val="single" w:sz="4" w:space="0" w:color="auto"/>
            </w:tcBorders>
            <w:noWrap/>
            <w:hideMark/>
          </w:tcPr>
          <w:p w14:paraId="4AAAE6D8" w14:textId="77777777" w:rsidR="006715B1" w:rsidRPr="00FC0469" w:rsidRDefault="006715B1" w:rsidP="00452B8E">
            <w:pPr>
              <w:adjustRightInd w:val="0"/>
              <w:snapToGrid w:val="0"/>
              <w:spacing w:after="0" w:line="240" w:lineRule="auto"/>
              <w:rPr>
                <w:rFonts w:ascii="Calibri" w:eastAsia="Times New Roman" w:hAnsi="Calibri" w:cs="Calibri"/>
                <w:bCs/>
                <w:sz w:val="20"/>
                <w:szCs w:val="20"/>
              </w:rPr>
            </w:pPr>
          </w:p>
        </w:tc>
        <w:tc>
          <w:tcPr>
            <w:tcW w:w="298" w:type="pct"/>
            <w:tcBorders>
              <w:top w:val="single" w:sz="4" w:space="0" w:color="auto"/>
              <w:left w:val="single" w:sz="4" w:space="0" w:color="auto"/>
              <w:bottom w:val="single" w:sz="4" w:space="0" w:color="auto"/>
              <w:right w:val="single" w:sz="4" w:space="0" w:color="auto"/>
            </w:tcBorders>
            <w:noWrap/>
            <w:hideMark/>
          </w:tcPr>
          <w:p w14:paraId="1966C124" w14:textId="77777777" w:rsidR="006715B1" w:rsidRPr="00FC0469" w:rsidRDefault="006715B1"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noWrap/>
            <w:hideMark/>
          </w:tcPr>
          <w:p w14:paraId="160C3F4C" w14:textId="77777777" w:rsidR="006715B1" w:rsidRPr="00FC0469" w:rsidRDefault="006715B1"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5" w:type="pct"/>
            <w:tcBorders>
              <w:top w:val="single" w:sz="4" w:space="0" w:color="auto"/>
              <w:left w:val="single" w:sz="4" w:space="0" w:color="auto"/>
              <w:bottom w:val="single" w:sz="4" w:space="0" w:color="auto"/>
              <w:right w:val="single" w:sz="4" w:space="0" w:color="auto"/>
            </w:tcBorders>
            <w:noWrap/>
            <w:hideMark/>
          </w:tcPr>
          <w:p w14:paraId="6EE50971"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5" w:type="pct"/>
            <w:tcBorders>
              <w:top w:val="single" w:sz="4" w:space="0" w:color="auto"/>
              <w:left w:val="single" w:sz="4" w:space="0" w:color="auto"/>
              <w:bottom w:val="single" w:sz="4" w:space="0" w:color="auto"/>
              <w:right w:val="single" w:sz="4" w:space="0" w:color="auto"/>
            </w:tcBorders>
            <w:noWrap/>
            <w:hideMark/>
          </w:tcPr>
          <w:p w14:paraId="63A83526"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6" w:type="pct"/>
            <w:tcBorders>
              <w:top w:val="single" w:sz="4" w:space="0" w:color="auto"/>
              <w:left w:val="single" w:sz="4" w:space="0" w:color="auto"/>
              <w:bottom w:val="single" w:sz="4" w:space="0" w:color="auto"/>
              <w:right w:val="single" w:sz="4" w:space="0" w:color="auto"/>
            </w:tcBorders>
            <w:noWrap/>
          </w:tcPr>
          <w:p w14:paraId="470BF1CF"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30486778"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64B63531"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3D238765"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170E0B6E"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10D9375B"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782D60F7"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7FEDEBCC"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tcPr>
          <w:p w14:paraId="657BEBEA"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tcPr>
          <w:p w14:paraId="5E16651F"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tcPr>
          <w:p w14:paraId="1C322C6F"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1</w:t>
            </w:r>
          </w:p>
        </w:tc>
        <w:tc>
          <w:tcPr>
            <w:tcW w:w="275" w:type="pct"/>
            <w:tcBorders>
              <w:top w:val="single" w:sz="4" w:space="0" w:color="auto"/>
              <w:left w:val="single" w:sz="4" w:space="0" w:color="auto"/>
              <w:bottom w:val="single" w:sz="4" w:space="0" w:color="auto"/>
              <w:right w:val="single" w:sz="4" w:space="0" w:color="auto"/>
            </w:tcBorders>
          </w:tcPr>
          <w:p w14:paraId="4BDF4D74" w14:textId="77777777" w:rsidR="006715B1" w:rsidRPr="00FC0469" w:rsidRDefault="006715B1"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68</w:t>
            </w:r>
          </w:p>
        </w:tc>
      </w:tr>
      <w:tr w:rsidR="0067628F" w:rsidRPr="00FC0469" w14:paraId="6F6A6FD4"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noWrap/>
            <w:vAlign w:val="center"/>
          </w:tcPr>
          <w:p w14:paraId="548F222C" w14:textId="04C68B8F" w:rsidR="00692928" w:rsidRPr="00FC0469" w:rsidRDefault="00692928"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00733BB2" w:rsidRPr="00FC0469">
              <w:rPr>
                <w:rStyle w:val="FootnoteReference"/>
                <w:rFonts w:ascii="Calibri" w:hAnsi="Calibri" w:cs="Calibri"/>
                <w:bCs/>
                <w:sz w:val="20"/>
                <w:szCs w:val="20"/>
                <w:lang w:eastAsia="ko-KR"/>
              </w:rPr>
              <w:footnoteReference w:id="13"/>
            </w:r>
          </w:p>
        </w:tc>
        <w:tc>
          <w:tcPr>
            <w:tcW w:w="298" w:type="pct"/>
            <w:tcBorders>
              <w:top w:val="single" w:sz="4" w:space="0" w:color="auto"/>
              <w:left w:val="single" w:sz="4" w:space="0" w:color="auto"/>
              <w:bottom w:val="single" w:sz="4" w:space="0" w:color="auto"/>
              <w:right w:val="single" w:sz="4" w:space="0" w:color="auto"/>
            </w:tcBorders>
            <w:noWrap/>
          </w:tcPr>
          <w:p w14:paraId="121ED0D9" w14:textId="77777777" w:rsidR="00692928" w:rsidRPr="00FC0469" w:rsidRDefault="00692928"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noWrap/>
          </w:tcPr>
          <w:p w14:paraId="433EC6A9" w14:textId="77777777" w:rsidR="00692928" w:rsidRPr="00FC0469" w:rsidRDefault="00692928"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5" w:type="pct"/>
            <w:tcBorders>
              <w:top w:val="single" w:sz="4" w:space="0" w:color="auto"/>
              <w:left w:val="single" w:sz="4" w:space="0" w:color="auto"/>
              <w:bottom w:val="single" w:sz="4" w:space="0" w:color="auto"/>
              <w:right w:val="single" w:sz="4" w:space="0" w:color="auto"/>
            </w:tcBorders>
            <w:noWrap/>
          </w:tcPr>
          <w:p w14:paraId="5A581337"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7FE60C4E"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tcPr>
          <w:p w14:paraId="3772F8AF"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tcPr>
          <w:p w14:paraId="50BB1E3A"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tcPr>
          <w:p w14:paraId="358369F1"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9</w:t>
            </w:r>
          </w:p>
        </w:tc>
        <w:tc>
          <w:tcPr>
            <w:tcW w:w="275" w:type="pct"/>
            <w:tcBorders>
              <w:top w:val="single" w:sz="4" w:space="0" w:color="auto"/>
              <w:left w:val="single" w:sz="4" w:space="0" w:color="auto"/>
              <w:bottom w:val="single" w:sz="4" w:space="0" w:color="auto"/>
              <w:right w:val="single" w:sz="4" w:space="0" w:color="auto"/>
            </w:tcBorders>
            <w:noWrap/>
          </w:tcPr>
          <w:p w14:paraId="0D841859"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230</w:t>
            </w:r>
          </w:p>
        </w:tc>
        <w:tc>
          <w:tcPr>
            <w:tcW w:w="276" w:type="pct"/>
            <w:tcBorders>
              <w:top w:val="single" w:sz="4" w:space="0" w:color="auto"/>
              <w:left w:val="single" w:sz="4" w:space="0" w:color="auto"/>
              <w:bottom w:val="single" w:sz="4" w:space="0" w:color="auto"/>
              <w:right w:val="single" w:sz="4" w:space="0" w:color="auto"/>
            </w:tcBorders>
            <w:noWrap/>
          </w:tcPr>
          <w:p w14:paraId="1FA6C0FC"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w:t>
            </w:r>
          </w:p>
        </w:tc>
        <w:tc>
          <w:tcPr>
            <w:tcW w:w="275" w:type="pct"/>
            <w:tcBorders>
              <w:top w:val="single" w:sz="4" w:space="0" w:color="auto"/>
              <w:left w:val="single" w:sz="4" w:space="0" w:color="auto"/>
              <w:bottom w:val="single" w:sz="4" w:space="0" w:color="auto"/>
              <w:right w:val="single" w:sz="4" w:space="0" w:color="auto"/>
            </w:tcBorders>
            <w:noWrap/>
          </w:tcPr>
          <w:p w14:paraId="5B46554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920</w:t>
            </w:r>
          </w:p>
        </w:tc>
        <w:tc>
          <w:tcPr>
            <w:tcW w:w="275" w:type="pct"/>
            <w:tcBorders>
              <w:top w:val="single" w:sz="4" w:space="0" w:color="auto"/>
              <w:left w:val="single" w:sz="4" w:space="0" w:color="auto"/>
              <w:bottom w:val="single" w:sz="4" w:space="0" w:color="auto"/>
              <w:right w:val="single" w:sz="4" w:space="0" w:color="auto"/>
            </w:tcBorders>
            <w:noWrap/>
          </w:tcPr>
          <w:p w14:paraId="3442FE9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20</w:t>
            </w:r>
          </w:p>
        </w:tc>
        <w:tc>
          <w:tcPr>
            <w:tcW w:w="276" w:type="pct"/>
            <w:tcBorders>
              <w:top w:val="single" w:sz="4" w:space="0" w:color="auto"/>
              <w:left w:val="single" w:sz="4" w:space="0" w:color="auto"/>
              <w:bottom w:val="single" w:sz="4" w:space="0" w:color="auto"/>
              <w:right w:val="single" w:sz="4" w:space="0" w:color="auto"/>
            </w:tcBorders>
            <w:noWrap/>
          </w:tcPr>
          <w:p w14:paraId="092E4A6B"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663</w:t>
            </w:r>
          </w:p>
        </w:tc>
        <w:tc>
          <w:tcPr>
            <w:tcW w:w="275" w:type="pct"/>
            <w:tcBorders>
              <w:top w:val="single" w:sz="4" w:space="0" w:color="auto"/>
              <w:left w:val="single" w:sz="4" w:space="0" w:color="auto"/>
              <w:bottom w:val="single" w:sz="4" w:space="0" w:color="auto"/>
              <w:right w:val="single" w:sz="4" w:space="0" w:color="auto"/>
            </w:tcBorders>
          </w:tcPr>
          <w:p w14:paraId="4FE990A2"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w:t>
            </w:r>
          </w:p>
        </w:tc>
        <w:tc>
          <w:tcPr>
            <w:tcW w:w="276" w:type="pct"/>
            <w:tcBorders>
              <w:top w:val="single" w:sz="4" w:space="0" w:color="auto"/>
              <w:left w:val="single" w:sz="4" w:space="0" w:color="auto"/>
              <w:bottom w:val="single" w:sz="4" w:space="0" w:color="auto"/>
              <w:right w:val="single" w:sz="4" w:space="0" w:color="auto"/>
            </w:tcBorders>
          </w:tcPr>
          <w:p w14:paraId="4E5E85AC"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w:t>
            </w:r>
          </w:p>
        </w:tc>
        <w:tc>
          <w:tcPr>
            <w:tcW w:w="275" w:type="pct"/>
            <w:tcBorders>
              <w:top w:val="single" w:sz="4" w:space="0" w:color="auto"/>
              <w:left w:val="single" w:sz="4" w:space="0" w:color="auto"/>
              <w:bottom w:val="single" w:sz="4" w:space="0" w:color="auto"/>
              <w:right w:val="single" w:sz="4" w:space="0" w:color="auto"/>
            </w:tcBorders>
          </w:tcPr>
          <w:p w14:paraId="1B3AE3C4"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5" w:type="pct"/>
            <w:tcBorders>
              <w:top w:val="single" w:sz="4" w:space="0" w:color="auto"/>
              <w:left w:val="single" w:sz="4" w:space="0" w:color="auto"/>
              <w:bottom w:val="single" w:sz="4" w:space="0" w:color="auto"/>
              <w:right w:val="single" w:sz="4" w:space="0" w:color="auto"/>
            </w:tcBorders>
          </w:tcPr>
          <w:p w14:paraId="3D40863C" w14:textId="77777777" w:rsidR="00692928" w:rsidRPr="00FC0469" w:rsidRDefault="0069292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170</w:t>
            </w:r>
          </w:p>
        </w:tc>
      </w:tr>
      <w:tr w:rsidR="0067628F" w:rsidRPr="00FC0469" w14:paraId="39CB52C1" w14:textId="77777777" w:rsidTr="00AE14D3">
        <w:trPr>
          <w:trHeight w:val="161"/>
        </w:trPr>
        <w:tc>
          <w:tcPr>
            <w:tcW w:w="435" w:type="pct"/>
            <w:vMerge w:val="restart"/>
            <w:tcBorders>
              <w:top w:val="single" w:sz="4" w:space="0" w:color="auto"/>
              <w:left w:val="single" w:sz="4" w:space="0" w:color="auto"/>
              <w:right w:val="single" w:sz="4" w:space="0" w:color="auto"/>
            </w:tcBorders>
            <w:noWrap/>
            <w:hideMark/>
          </w:tcPr>
          <w:p w14:paraId="61511585" w14:textId="77777777" w:rsidR="00DA4E63" w:rsidRPr="00FC0469" w:rsidRDefault="00DA4E63"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Japan</w:t>
            </w:r>
          </w:p>
        </w:tc>
        <w:tc>
          <w:tcPr>
            <w:tcW w:w="298" w:type="pct"/>
            <w:tcBorders>
              <w:top w:val="single" w:sz="4" w:space="0" w:color="auto"/>
              <w:left w:val="single" w:sz="4" w:space="0" w:color="auto"/>
              <w:bottom w:val="single" w:sz="4" w:space="0" w:color="auto"/>
              <w:right w:val="single" w:sz="4" w:space="0" w:color="auto"/>
            </w:tcBorders>
            <w:noWrap/>
            <w:hideMark/>
          </w:tcPr>
          <w:p w14:paraId="7EB372BE" w14:textId="77777777" w:rsidR="00DA4E63" w:rsidRPr="00FC0469" w:rsidRDefault="00DA4E63"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noWrap/>
            <w:hideMark/>
          </w:tcPr>
          <w:p w14:paraId="4545E4A6"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5" w:type="pct"/>
            <w:tcBorders>
              <w:top w:val="single" w:sz="4" w:space="0" w:color="auto"/>
              <w:left w:val="single" w:sz="4" w:space="0" w:color="auto"/>
              <w:bottom w:val="single" w:sz="4" w:space="0" w:color="auto"/>
              <w:right w:val="single" w:sz="4" w:space="0" w:color="auto"/>
            </w:tcBorders>
            <w:noWrap/>
            <w:hideMark/>
          </w:tcPr>
          <w:p w14:paraId="25619770"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5" w:type="pct"/>
            <w:tcBorders>
              <w:top w:val="single" w:sz="4" w:space="0" w:color="auto"/>
              <w:left w:val="single" w:sz="4" w:space="0" w:color="auto"/>
              <w:bottom w:val="single" w:sz="4" w:space="0" w:color="auto"/>
              <w:right w:val="single" w:sz="4" w:space="0" w:color="auto"/>
            </w:tcBorders>
            <w:noWrap/>
            <w:hideMark/>
          </w:tcPr>
          <w:p w14:paraId="2BFB6314"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w:t>
            </w:r>
            <w:r w:rsidRPr="00FC0469">
              <w:rPr>
                <w:rFonts w:ascii="Calibri" w:hAnsi="Calibri" w:cs="Calibri"/>
                <w:sz w:val="20"/>
                <w:szCs w:val="20"/>
                <w:lang w:eastAsia="ko-KR"/>
              </w:rPr>
              <w:t>,</w:t>
            </w:r>
            <w:r w:rsidRPr="00FC0469">
              <w:rPr>
                <w:rFonts w:ascii="Calibri" w:eastAsia="MS Mincho" w:hAnsi="Calibri" w:cs="Calibri"/>
                <w:sz w:val="20"/>
                <w:szCs w:val="20"/>
              </w:rPr>
              <w:t>988</w:t>
            </w:r>
          </w:p>
        </w:tc>
        <w:tc>
          <w:tcPr>
            <w:tcW w:w="276" w:type="pct"/>
            <w:tcBorders>
              <w:top w:val="single" w:sz="4" w:space="0" w:color="auto"/>
              <w:left w:val="single" w:sz="4" w:space="0" w:color="auto"/>
              <w:bottom w:val="single" w:sz="4" w:space="0" w:color="auto"/>
              <w:right w:val="single" w:sz="4" w:space="0" w:color="auto"/>
            </w:tcBorders>
            <w:noWrap/>
          </w:tcPr>
          <w:p w14:paraId="6614C35D"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273</w:t>
            </w:r>
          </w:p>
        </w:tc>
        <w:tc>
          <w:tcPr>
            <w:tcW w:w="275" w:type="pct"/>
            <w:tcBorders>
              <w:top w:val="single" w:sz="4" w:space="0" w:color="auto"/>
              <w:left w:val="single" w:sz="4" w:space="0" w:color="auto"/>
              <w:bottom w:val="single" w:sz="4" w:space="0" w:color="auto"/>
              <w:right w:val="single" w:sz="4" w:space="0" w:color="auto"/>
            </w:tcBorders>
            <w:noWrap/>
          </w:tcPr>
          <w:p w14:paraId="4597C377"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42,996</w:t>
            </w:r>
          </w:p>
        </w:tc>
        <w:tc>
          <w:tcPr>
            <w:tcW w:w="276" w:type="pct"/>
            <w:tcBorders>
              <w:top w:val="single" w:sz="4" w:space="0" w:color="auto"/>
              <w:left w:val="single" w:sz="4" w:space="0" w:color="auto"/>
              <w:bottom w:val="single" w:sz="4" w:space="0" w:color="auto"/>
              <w:right w:val="single" w:sz="4" w:space="0" w:color="auto"/>
            </w:tcBorders>
            <w:noWrap/>
          </w:tcPr>
          <w:p w14:paraId="6A328FA8"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266</w:t>
            </w:r>
          </w:p>
        </w:tc>
        <w:tc>
          <w:tcPr>
            <w:tcW w:w="275" w:type="pct"/>
            <w:tcBorders>
              <w:top w:val="single" w:sz="4" w:space="0" w:color="auto"/>
              <w:left w:val="single" w:sz="4" w:space="0" w:color="auto"/>
              <w:bottom w:val="single" w:sz="4" w:space="0" w:color="auto"/>
              <w:right w:val="single" w:sz="4" w:space="0" w:color="auto"/>
            </w:tcBorders>
            <w:noWrap/>
          </w:tcPr>
          <w:p w14:paraId="091E0D04" w14:textId="64F4BE51" w:rsidR="00DA4E63" w:rsidRPr="00FC0469" w:rsidRDefault="00FC6FC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38,977</w:t>
            </w:r>
          </w:p>
        </w:tc>
        <w:tc>
          <w:tcPr>
            <w:tcW w:w="276" w:type="pct"/>
            <w:tcBorders>
              <w:top w:val="single" w:sz="4" w:space="0" w:color="auto"/>
              <w:left w:val="single" w:sz="4" w:space="0" w:color="auto"/>
              <w:bottom w:val="single" w:sz="4" w:space="0" w:color="auto"/>
              <w:right w:val="single" w:sz="4" w:space="0" w:color="auto"/>
            </w:tcBorders>
            <w:noWrap/>
          </w:tcPr>
          <w:p w14:paraId="60E603E7"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248</w:t>
            </w:r>
          </w:p>
        </w:tc>
        <w:tc>
          <w:tcPr>
            <w:tcW w:w="275" w:type="pct"/>
            <w:tcBorders>
              <w:top w:val="single" w:sz="4" w:space="0" w:color="auto"/>
              <w:left w:val="single" w:sz="4" w:space="0" w:color="auto"/>
              <w:bottom w:val="single" w:sz="4" w:space="0" w:color="auto"/>
              <w:right w:val="single" w:sz="4" w:space="0" w:color="auto"/>
            </w:tcBorders>
            <w:noWrap/>
          </w:tcPr>
          <w:p w14:paraId="2DF4BFB2" w14:textId="114025BF"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37,529</w:t>
            </w:r>
          </w:p>
        </w:tc>
        <w:tc>
          <w:tcPr>
            <w:tcW w:w="275" w:type="pct"/>
            <w:tcBorders>
              <w:top w:val="single" w:sz="4" w:space="0" w:color="auto"/>
              <w:left w:val="single" w:sz="4" w:space="0" w:color="auto"/>
              <w:bottom w:val="single" w:sz="4" w:space="0" w:color="auto"/>
              <w:right w:val="single" w:sz="4" w:space="0" w:color="auto"/>
            </w:tcBorders>
            <w:noWrap/>
          </w:tcPr>
          <w:p w14:paraId="216AD3ED"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246</w:t>
            </w:r>
          </w:p>
        </w:tc>
        <w:tc>
          <w:tcPr>
            <w:tcW w:w="276" w:type="pct"/>
            <w:tcBorders>
              <w:top w:val="single" w:sz="4" w:space="0" w:color="auto"/>
              <w:left w:val="single" w:sz="4" w:space="0" w:color="auto"/>
              <w:bottom w:val="single" w:sz="4" w:space="0" w:color="auto"/>
              <w:right w:val="single" w:sz="4" w:space="0" w:color="auto"/>
            </w:tcBorders>
            <w:noWrap/>
          </w:tcPr>
          <w:p w14:paraId="2E31FFA6" w14:textId="5160FFBF"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35,362</w:t>
            </w:r>
          </w:p>
        </w:tc>
        <w:tc>
          <w:tcPr>
            <w:tcW w:w="275" w:type="pct"/>
            <w:tcBorders>
              <w:top w:val="single" w:sz="4" w:space="0" w:color="auto"/>
              <w:left w:val="single" w:sz="4" w:space="0" w:color="auto"/>
              <w:bottom w:val="single" w:sz="4" w:space="0" w:color="auto"/>
              <w:right w:val="single" w:sz="4" w:space="0" w:color="auto"/>
            </w:tcBorders>
          </w:tcPr>
          <w:p w14:paraId="4F2958B9"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237</w:t>
            </w:r>
          </w:p>
        </w:tc>
        <w:tc>
          <w:tcPr>
            <w:tcW w:w="276" w:type="pct"/>
            <w:tcBorders>
              <w:top w:val="single" w:sz="4" w:space="0" w:color="auto"/>
              <w:left w:val="single" w:sz="4" w:space="0" w:color="auto"/>
              <w:bottom w:val="single" w:sz="4" w:space="0" w:color="auto"/>
              <w:right w:val="single" w:sz="4" w:space="0" w:color="auto"/>
            </w:tcBorders>
          </w:tcPr>
          <w:p w14:paraId="54739860" w14:textId="5807DC35"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37.801</w:t>
            </w:r>
          </w:p>
        </w:tc>
        <w:tc>
          <w:tcPr>
            <w:tcW w:w="275" w:type="pct"/>
            <w:tcBorders>
              <w:top w:val="single" w:sz="4" w:space="0" w:color="auto"/>
              <w:left w:val="single" w:sz="4" w:space="0" w:color="auto"/>
              <w:bottom w:val="single" w:sz="4" w:space="0" w:color="auto"/>
              <w:right w:val="single" w:sz="4" w:space="0" w:color="auto"/>
            </w:tcBorders>
          </w:tcPr>
          <w:p w14:paraId="71A9795C"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229</w:t>
            </w:r>
          </w:p>
        </w:tc>
        <w:tc>
          <w:tcPr>
            <w:tcW w:w="275" w:type="pct"/>
            <w:tcBorders>
              <w:top w:val="single" w:sz="4" w:space="0" w:color="auto"/>
              <w:left w:val="single" w:sz="4" w:space="0" w:color="auto"/>
              <w:bottom w:val="single" w:sz="4" w:space="0" w:color="auto"/>
              <w:right w:val="single" w:sz="4" w:space="0" w:color="auto"/>
            </w:tcBorders>
          </w:tcPr>
          <w:p w14:paraId="0DCAD7F4" w14:textId="4334B4C6" w:rsidR="00DA4E63" w:rsidRPr="00FC0469" w:rsidRDefault="007E4BDE"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37,308</w:t>
            </w:r>
          </w:p>
        </w:tc>
      </w:tr>
      <w:tr w:rsidR="0067628F" w:rsidRPr="00FC0469" w14:paraId="04141ED0" w14:textId="77777777" w:rsidTr="00AE14D3">
        <w:trPr>
          <w:trHeight w:val="210"/>
        </w:trPr>
        <w:tc>
          <w:tcPr>
            <w:tcW w:w="435" w:type="pct"/>
            <w:vMerge/>
            <w:tcBorders>
              <w:left w:val="single" w:sz="4" w:space="0" w:color="auto"/>
              <w:right w:val="single" w:sz="4" w:space="0" w:color="auto"/>
            </w:tcBorders>
            <w:noWrap/>
            <w:hideMark/>
          </w:tcPr>
          <w:p w14:paraId="483288E9"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p>
        </w:tc>
        <w:tc>
          <w:tcPr>
            <w:tcW w:w="298" w:type="pct"/>
            <w:tcBorders>
              <w:top w:val="single" w:sz="4" w:space="0" w:color="auto"/>
              <w:left w:val="single" w:sz="4" w:space="0" w:color="auto"/>
              <w:bottom w:val="single" w:sz="4" w:space="0" w:color="auto"/>
              <w:right w:val="single" w:sz="4" w:space="0" w:color="auto"/>
            </w:tcBorders>
            <w:noWrap/>
            <w:hideMark/>
          </w:tcPr>
          <w:p w14:paraId="55BB2178" w14:textId="77777777" w:rsidR="00DA4E63" w:rsidRPr="00FC0469" w:rsidRDefault="00DA4E63" w:rsidP="00452B8E">
            <w:pPr>
              <w:adjustRightInd w:val="0"/>
              <w:snapToGrid w:val="0"/>
              <w:spacing w:after="0" w:line="240" w:lineRule="auto"/>
              <w:ind w:left="-14" w:right="-59"/>
              <w:rPr>
                <w:rFonts w:ascii="Calibri" w:eastAsia="Times New Roman" w:hAnsi="Calibri" w:cs="Calibri"/>
                <w:sz w:val="20"/>
                <w:szCs w:val="20"/>
              </w:rPr>
            </w:pPr>
          </w:p>
        </w:tc>
        <w:tc>
          <w:tcPr>
            <w:tcW w:w="412" w:type="pct"/>
            <w:tcBorders>
              <w:top w:val="single" w:sz="4" w:space="0" w:color="auto"/>
              <w:left w:val="single" w:sz="4" w:space="0" w:color="auto"/>
              <w:bottom w:val="single" w:sz="4" w:space="0" w:color="auto"/>
              <w:right w:val="single" w:sz="4" w:space="0" w:color="auto"/>
            </w:tcBorders>
            <w:noWrap/>
            <w:hideMark/>
          </w:tcPr>
          <w:p w14:paraId="06FFD5BC"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5" w:type="pct"/>
            <w:tcBorders>
              <w:top w:val="single" w:sz="4" w:space="0" w:color="auto"/>
              <w:left w:val="single" w:sz="4" w:space="0" w:color="auto"/>
              <w:bottom w:val="single" w:sz="4" w:space="0" w:color="auto"/>
              <w:right w:val="single" w:sz="4" w:space="0" w:color="auto"/>
            </w:tcBorders>
            <w:noWrap/>
            <w:hideMark/>
          </w:tcPr>
          <w:p w14:paraId="1FB7384F"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5" w:type="pct"/>
            <w:tcBorders>
              <w:top w:val="single" w:sz="4" w:space="0" w:color="auto"/>
              <w:left w:val="single" w:sz="4" w:space="0" w:color="auto"/>
              <w:bottom w:val="single" w:sz="4" w:space="0" w:color="auto"/>
              <w:right w:val="single" w:sz="4" w:space="0" w:color="auto"/>
            </w:tcBorders>
            <w:noWrap/>
            <w:hideMark/>
          </w:tcPr>
          <w:p w14:paraId="52F7EC37"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6" w:type="pct"/>
            <w:tcBorders>
              <w:top w:val="single" w:sz="4" w:space="0" w:color="auto"/>
              <w:left w:val="single" w:sz="4" w:space="0" w:color="auto"/>
              <w:bottom w:val="single" w:sz="4" w:space="0" w:color="auto"/>
              <w:right w:val="single" w:sz="4" w:space="0" w:color="auto"/>
            </w:tcBorders>
            <w:noWrap/>
          </w:tcPr>
          <w:p w14:paraId="0C2DD8B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341</w:t>
            </w:r>
          </w:p>
        </w:tc>
        <w:tc>
          <w:tcPr>
            <w:tcW w:w="275" w:type="pct"/>
            <w:tcBorders>
              <w:top w:val="single" w:sz="4" w:space="0" w:color="auto"/>
              <w:left w:val="single" w:sz="4" w:space="0" w:color="auto"/>
              <w:bottom w:val="single" w:sz="4" w:space="0" w:color="auto"/>
              <w:right w:val="single" w:sz="4" w:space="0" w:color="auto"/>
            </w:tcBorders>
            <w:noWrap/>
          </w:tcPr>
          <w:p w14:paraId="55DEC88E"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w:t>
            </w:r>
            <w:r w:rsidRPr="00FC0469">
              <w:rPr>
                <w:rFonts w:ascii="Calibri" w:hAnsi="Calibri" w:cs="Calibri"/>
                <w:sz w:val="20"/>
                <w:szCs w:val="20"/>
                <w:lang w:eastAsia="ko-KR"/>
              </w:rPr>
              <w:t>,</w:t>
            </w:r>
            <w:r w:rsidRPr="00FC0469">
              <w:rPr>
                <w:rFonts w:ascii="Calibri" w:eastAsia="Times New Roman" w:hAnsi="Calibri" w:cs="Calibri"/>
                <w:sz w:val="20"/>
                <w:szCs w:val="20"/>
              </w:rPr>
              <w:t>683</w:t>
            </w:r>
          </w:p>
        </w:tc>
        <w:tc>
          <w:tcPr>
            <w:tcW w:w="276" w:type="pct"/>
            <w:tcBorders>
              <w:top w:val="single" w:sz="4" w:space="0" w:color="auto"/>
              <w:left w:val="single" w:sz="4" w:space="0" w:color="auto"/>
              <w:bottom w:val="single" w:sz="4" w:space="0" w:color="auto"/>
              <w:right w:val="single" w:sz="4" w:space="0" w:color="auto"/>
            </w:tcBorders>
            <w:noWrap/>
          </w:tcPr>
          <w:p w14:paraId="5EC0C9A6"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320</w:t>
            </w:r>
          </w:p>
        </w:tc>
        <w:tc>
          <w:tcPr>
            <w:tcW w:w="275" w:type="pct"/>
            <w:tcBorders>
              <w:top w:val="single" w:sz="4" w:space="0" w:color="auto"/>
              <w:left w:val="single" w:sz="4" w:space="0" w:color="auto"/>
              <w:bottom w:val="single" w:sz="4" w:space="0" w:color="auto"/>
              <w:right w:val="single" w:sz="4" w:space="0" w:color="auto"/>
            </w:tcBorders>
            <w:noWrap/>
          </w:tcPr>
          <w:p w14:paraId="2504CBE2"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w:t>
            </w:r>
            <w:r w:rsidRPr="00FC0469">
              <w:rPr>
                <w:rFonts w:ascii="Calibri" w:hAnsi="Calibri" w:cs="Calibri"/>
                <w:sz w:val="20"/>
                <w:szCs w:val="20"/>
                <w:lang w:eastAsia="ko-KR"/>
              </w:rPr>
              <w:t>,</w:t>
            </w:r>
            <w:r w:rsidRPr="00FC0469">
              <w:rPr>
                <w:rFonts w:ascii="Calibri" w:eastAsia="Times New Roman" w:hAnsi="Calibri" w:cs="Calibri"/>
                <w:sz w:val="20"/>
                <w:szCs w:val="20"/>
              </w:rPr>
              <w:t>818</w:t>
            </w:r>
          </w:p>
        </w:tc>
        <w:tc>
          <w:tcPr>
            <w:tcW w:w="276" w:type="pct"/>
            <w:tcBorders>
              <w:top w:val="single" w:sz="4" w:space="0" w:color="auto"/>
              <w:left w:val="single" w:sz="4" w:space="0" w:color="auto"/>
              <w:bottom w:val="single" w:sz="4" w:space="0" w:color="auto"/>
              <w:right w:val="single" w:sz="4" w:space="0" w:color="auto"/>
            </w:tcBorders>
            <w:noWrap/>
          </w:tcPr>
          <w:p w14:paraId="440E6A2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321</w:t>
            </w:r>
          </w:p>
        </w:tc>
        <w:tc>
          <w:tcPr>
            <w:tcW w:w="275" w:type="pct"/>
            <w:tcBorders>
              <w:top w:val="single" w:sz="4" w:space="0" w:color="auto"/>
              <w:left w:val="single" w:sz="4" w:space="0" w:color="auto"/>
              <w:bottom w:val="single" w:sz="4" w:space="0" w:color="auto"/>
              <w:right w:val="single" w:sz="4" w:space="0" w:color="auto"/>
            </w:tcBorders>
            <w:noWrap/>
          </w:tcPr>
          <w:p w14:paraId="3CC621CB" w14:textId="5F1187E9" w:rsidR="00DA4E63" w:rsidRPr="00FC0469" w:rsidRDefault="00FC6FC1"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13,406</w:t>
            </w:r>
          </w:p>
        </w:tc>
        <w:tc>
          <w:tcPr>
            <w:tcW w:w="275" w:type="pct"/>
            <w:tcBorders>
              <w:top w:val="single" w:sz="4" w:space="0" w:color="auto"/>
              <w:left w:val="single" w:sz="4" w:space="0" w:color="auto"/>
              <w:bottom w:val="single" w:sz="4" w:space="0" w:color="auto"/>
              <w:right w:val="single" w:sz="4" w:space="0" w:color="auto"/>
            </w:tcBorders>
            <w:noWrap/>
          </w:tcPr>
          <w:p w14:paraId="180B43C9"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305</w:t>
            </w:r>
          </w:p>
        </w:tc>
        <w:tc>
          <w:tcPr>
            <w:tcW w:w="276" w:type="pct"/>
            <w:tcBorders>
              <w:top w:val="single" w:sz="4" w:space="0" w:color="auto"/>
              <w:left w:val="single" w:sz="4" w:space="0" w:color="auto"/>
              <w:bottom w:val="single" w:sz="4" w:space="0" w:color="auto"/>
              <w:right w:val="single" w:sz="4" w:space="0" w:color="auto"/>
            </w:tcBorders>
            <w:noWrap/>
          </w:tcPr>
          <w:p w14:paraId="03344419"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13,305</w:t>
            </w:r>
          </w:p>
        </w:tc>
        <w:tc>
          <w:tcPr>
            <w:tcW w:w="275" w:type="pct"/>
            <w:tcBorders>
              <w:top w:val="single" w:sz="4" w:space="0" w:color="auto"/>
              <w:left w:val="single" w:sz="4" w:space="0" w:color="auto"/>
              <w:bottom w:val="single" w:sz="4" w:space="0" w:color="auto"/>
              <w:right w:val="single" w:sz="4" w:space="0" w:color="auto"/>
            </w:tcBorders>
          </w:tcPr>
          <w:p w14:paraId="072530E7"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285</w:t>
            </w:r>
          </w:p>
        </w:tc>
        <w:tc>
          <w:tcPr>
            <w:tcW w:w="276" w:type="pct"/>
            <w:tcBorders>
              <w:top w:val="single" w:sz="4" w:space="0" w:color="auto"/>
              <w:left w:val="single" w:sz="4" w:space="0" w:color="auto"/>
              <w:bottom w:val="single" w:sz="4" w:space="0" w:color="auto"/>
              <w:right w:val="single" w:sz="4" w:space="0" w:color="auto"/>
            </w:tcBorders>
          </w:tcPr>
          <w:p w14:paraId="611D920E" w14:textId="6124E27C" w:rsidR="00DA4E63" w:rsidRPr="00FC0469" w:rsidRDefault="00FC6FC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11,763</w:t>
            </w:r>
          </w:p>
        </w:tc>
        <w:tc>
          <w:tcPr>
            <w:tcW w:w="275" w:type="pct"/>
            <w:tcBorders>
              <w:top w:val="single" w:sz="4" w:space="0" w:color="auto"/>
              <w:left w:val="single" w:sz="4" w:space="0" w:color="auto"/>
              <w:bottom w:val="single" w:sz="4" w:space="0" w:color="auto"/>
              <w:right w:val="single" w:sz="4" w:space="0" w:color="auto"/>
            </w:tcBorders>
          </w:tcPr>
          <w:p w14:paraId="46790CA9"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256</w:t>
            </w:r>
          </w:p>
        </w:tc>
        <w:tc>
          <w:tcPr>
            <w:tcW w:w="275" w:type="pct"/>
            <w:tcBorders>
              <w:top w:val="single" w:sz="4" w:space="0" w:color="auto"/>
              <w:left w:val="single" w:sz="4" w:space="0" w:color="auto"/>
              <w:bottom w:val="single" w:sz="4" w:space="0" w:color="auto"/>
              <w:right w:val="single" w:sz="4" w:space="0" w:color="auto"/>
            </w:tcBorders>
          </w:tcPr>
          <w:p w14:paraId="4923F8FF" w14:textId="1C361088" w:rsidR="00DA4E63" w:rsidRPr="00FC0469" w:rsidRDefault="007E4BDE"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10,419</w:t>
            </w:r>
          </w:p>
        </w:tc>
      </w:tr>
      <w:tr w:rsidR="0067628F" w:rsidRPr="00FC0469" w14:paraId="7DD02374" w14:textId="77777777" w:rsidTr="00AE14D3">
        <w:trPr>
          <w:trHeight w:val="210"/>
        </w:trPr>
        <w:tc>
          <w:tcPr>
            <w:tcW w:w="435" w:type="pct"/>
            <w:vMerge/>
            <w:tcBorders>
              <w:left w:val="single" w:sz="4" w:space="0" w:color="auto"/>
              <w:bottom w:val="single" w:sz="4" w:space="0" w:color="auto"/>
              <w:right w:val="single" w:sz="4" w:space="0" w:color="auto"/>
            </w:tcBorders>
            <w:noWrap/>
            <w:hideMark/>
          </w:tcPr>
          <w:p w14:paraId="12EED2AE"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p>
        </w:tc>
        <w:tc>
          <w:tcPr>
            <w:tcW w:w="298" w:type="pct"/>
            <w:tcBorders>
              <w:top w:val="single" w:sz="4" w:space="0" w:color="auto"/>
              <w:left w:val="single" w:sz="4" w:space="0" w:color="auto"/>
              <w:bottom w:val="single" w:sz="4" w:space="0" w:color="auto"/>
              <w:right w:val="single" w:sz="4" w:space="0" w:color="auto"/>
            </w:tcBorders>
            <w:noWrap/>
            <w:hideMark/>
          </w:tcPr>
          <w:p w14:paraId="6F150AC4" w14:textId="77777777" w:rsidR="00DA4E63" w:rsidRPr="00FC0469" w:rsidRDefault="00DA4E63" w:rsidP="00452B8E">
            <w:pPr>
              <w:adjustRightInd w:val="0"/>
              <w:snapToGrid w:val="0"/>
              <w:spacing w:after="0" w:line="240" w:lineRule="auto"/>
              <w:ind w:left="-14" w:right="-59"/>
              <w:rPr>
                <w:rFonts w:ascii="Calibri" w:eastAsia="Times New Roman" w:hAnsi="Calibri" w:cs="Calibri"/>
                <w:sz w:val="20"/>
                <w:szCs w:val="20"/>
              </w:rPr>
            </w:pPr>
          </w:p>
        </w:tc>
        <w:tc>
          <w:tcPr>
            <w:tcW w:w="412" w:type="pct"/>
            <w:tcBorders>
              <w:top w:val="single" w:sz="4" w:space="0" w:color="auto"/>
              <w:left w:val="single" w:sz="4" w:space="0" w:color="auto"/>
              <w:bottom w:val="single" w:sz="4" w:space="0" w:color="auto"/>
              <w:right w:val="single" w:sz="4" w:space="0" w:color="auto"/>
            </w:tcBorders>
            <w:noWrap/>
            <w:hideMark/>
          </w:tcPr>
          <w:p w14:paraId="154AEBD4" w14:textId="77777777" w:rsidR="00DA4E63" w:rsidRPr="00FC0469" w:rsidRDefault="00DA4E63"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5" w:type="pct"/>
            <w:tcBorders>
              <w:top w:val="single" w:sz="4" w:space="0" w:color="auto"/>
              <w:left w:val="single" w:sz="4" w:space="0" w:color="auto"/>
              <w:bottom w:val="single" w:sz="4" w:space="0" w:color="auto"/>
              <w:right w:val="single" w:sz="4" w:space="0" w:color="auto"/>
            </w:tcBorders>
            <w:noWrap/>
            <w:hideMark/>
          </w:tcPr>
          <w:p w14:paraId="7645E9C5"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5" w:type="pct"/>
            <w:tcBorders>
              <w:top w:val="single" w:sz="4" w:space="0" w:color="auto"/>
              <w:left w:val="single" w:sz="4" w:space="0" w:color="auto"/>
              <w:bottom w:val="single" w:sz="4" w:space="0" w:color="auto"/>
              <w:right w:val="single" w:sz="4" w:space="0" w:color="auto"/>
            </w:tcBorders>
            <w:noWrap/>
            <w:hideMark/>
          </w:tcPr>
          <w:p w14:paraId="73262EE3"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6" w:type="pct"/>
            <w:tcBorders>
              <w:top w:val="single" w:sz="4" w:space="0" w:color="auto"/>
              <w:left w:val="single" w:sz="4" w:space="0" w:color="auto"/>
              <w:bottom w:val="single" w:sz="4" w:space="0" w:color="auto"/>
              <w:right w:val="single" w:sz="4" w:space="0" w:color="auto"/>
            </w:tcBorders>
            <w:noWrap/>
          </w:tcPr>
          <w:p w14:paraId="1AE1B247"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98</w:t>
            </w:r>
          </w:p>
        </w:tc>
        <w:tc>
          <w:tcPr>
            <w:tcW w:w="275" w:type="pct"/>
            <w:tcBorders>
              <w:top w:val="single" w:sz="4" w:space="0" w:color="auto"/>
              <w:left w:val="single" w:sz="4" w:space="0" w:color="auto"/>
              <w:bottom w:val="single" w:sz="4" w:space="0" w:color="auto"/>
              <w:right w:val="single" w:sz="4" w:space="0" w:color="auto"/>
            </w:tcBorders>
            <w:noWrap/>
          </w:tcPr>
          <w:p w14:paraId="5F81125A"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w:t>
            </w:r>
            <w:r w:rsidRPr="00FC0469">
              <w:rPr>
                <w:rFonts w:ascii="Calibri" w:hAnsi="Calibri" w:cs="Calibri"/>
                <w:sz w:val="20"/>
                <w:szCs w:val="20"/>
                <w:lang w:eastAsia="ko-KR"/>
              </w:rPr>
              <w:t>,</w:t>
            </w:r>
            <w:r w:rsidRPr="00FC0469">
              <w:rPr>
                <w:rFonts w:ascii="Calibri" w:eastAsia="Times New Roman" w:hAnsi="Calibri" w:cs="Calibri"/>
                <w:sz w:val="20"/>
                <w:szCs w:val="20"/>
              </w:rPr>
              <w:t>433</w:t>
            </w:r>
          </w:p>
        </w:tc>
        <w:tc>
          <w:tcPr>
            <w:tcW w:w="276" w:type="pct"/>
            <w:tcBorders>
              <w:top w:val="single" w:sz="4" w:space="0" w:color="auto"/>
              <w:left w:val="single" w:sz="4" w:space="0" w:color="auto"/>
              <w:bottom w:val="single" w:sz="4" w:space="0" w:color="auto"/>
              <w:right w:val="single" w:sz="4" w:space="0" w:color="auto"/>
            </w:tcBorders>
            <w:noWrap/>
          </w:tcPr>
          <w:p w14:paraId="75A9E840"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95</w:t>
            </w:r>
          </w:p>
        </w:tc>
        <w:tc>
          <w:tcPr>
            <w:tcW w:w="275" w:type="pct"/>
            <w:tcBorders>
              <w:top w:val="single" w:sz="4" w:space="0" w:color="auto"/>
              <w:left w:val="single" w:sz="4" w:space="0" w:color="auto"/>
              <w:bottom w:val="single" w:sz="4" w:space="0" w:color="auto"/>
              <w:right w:val="single" w:sz="4" w:space="0" w:color="auto"/>
            </w:tcBorders>
            <w:noWrap/>
          </w:tcPr>
          <w:p w14:paraId="123FCC20"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w:t>
            </w:r>
            <w:r w:rsidRPr="00FC0469">
              <w:rPr>
                <w:rFonts w:ascii="Calibri" w:hAnsi="Calibri" w:cs="Calibri"/>
                <w:sz w:val="20"/>
                <w:szCs w:val="20"/>
                <w:lang w:eastAsia="ko-KR"/>
              </w:rPr>
              <w:t>,</w:t>
            </w:r>
            <w:r w:rsidRPr="00FC0469">
              <w:rPr>
                <w:rFonts w:ascii="Calibri" w:eastAsia="Times New Roman" w:hAnsi="Calibri" w:cs="Calibri"/>
                <w:sz w:val="20"/>
                <w:szCs w:val="20"/>
              </w:rPr>
              <w:t>646</w:t>
            </w:r>
          </w:p>
        </w:tc>
        <w:tc>
          <w:tcPr>
            <w:tcW w:w="276" w:type="pct"/>
            <w:tcBorders>
              <w:top w:val="single" w:sz="4" w:space="0" w:color="auto"/>
              <w:left w:val="single" w:sz="4" w:space="0" w:color="auto"/>
              <w:bottom w:val="single" w:sz="4" w:space="0" w:color="auto"/>
              <w:right w:val="single" w:sz="4" w:space="0" w:color="auto"/>
            </w:tcBorders>
            <w:noWrap/>
          </w:tcPr>
          <w:p w14:paraId="3486984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85</w:t>
            </w:r>
          </w:p>
        </w:tc>
        <w:tc>
          <w:tcPr>
            <w:tcW w:w="275" w:type="pct"/>
            <w:tcBorders>
              <w:top w:val="single" w:sz="4" w:space="0" w:color="auto"/>
              <w:left w:val="single" w:sz="4" w:space="0" w:color="auto"/>
              <w:bottom w:val="single" w:sz="4" w:space="0" w:color="auto"/>
              <w:right w:val="single" w:sz="4" w:space="0" w:color="auto"/>
            </w:tcBorders>
            <w:noWrap/>
          </w:tcPr>
          <w:p w14:paraId="2A8BCB08"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w:t>
            </w:r>
            <w:r w:rsidRPr="00FC0469">
              <w:rPr>
                <w:rFonts w:ascii="Calibri" w:hAnsi="Calibri" w:cs="Calibri"/>
                <w:sz w:val="20"/>
                <w:szCs w:val="20"/>
                <w:lang w:eastAsia="ko-KR"/>
              </w:rPr>
              <w:t>,</w:t>
            </w:r>
            <w:r w:rsidRPr="00FC0469">
              <w:rPr>
                <w:rFonts w:ascii="Calibri" w:eastAsia="Times New Roman" w:hAnsi="Calibri" w:cs="Calibri"/>
                <w:sz w:val="20"/>
                <w:szCs w:val="20"/>
              </w:rPr>
              <w:t>781</w:t>
            </w:r>
          </w:p>
        </w:tc>
        <w:tc>
          <w:tcPr>
            <w:tcW w:w="275" w:type="pct"/>
            <w:tcBorders>
              <w:top w:val="single" w:sz="4" w:space="0" w:color="auto"/>
              <w:left w:val="single" w:sz="4" w:space="0" w:color="auto"/>
              <w:bottom w:val="single" w:sz="4" w:space="0" w:color="auto"/>
              <w:right w:val="single" w:sz="4" w:space="0" w:color="auto"/>
            </w:tcBorders>
            <w:noWrap/>
          </w:tcPr>
          <w:p w14:paraId="4FF8CE71"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84</w:t>
            </w:r>
          </w:p>
        </w:tc>
        <w:tc>
          <w:tcPr>
            <w:tcW w:w="276" w:type="pct"/>
            <w:tcBorders>
              <w:top w:val="single" w:sz="4" w:space="0" w:color="auto"/>
              <w:left w:val="single" w:sz="4" w:space="0" w:color="auto"/>
              <w:bottom w:val="single" w:sz="4" w:space="0" w:color="auto"/>
              <w:right w:val="single" w:sz="4" w:space="0" w:color="auto"/>
            </w:tcBorders>
            <w:noWrap/>
          </w:tcPr>
          <w:p w14:paraId="1714AB68" w14:textId="77777777" w:rsidR="00DA4E63" w:rsidRPr="00FC0469" w:rsidRDefault="00DA4E63"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12,147</w:t>
            </w:r>
          </w:p>
        </w:tc>
        <w:tc>
          <w:tcPr>
            <w:tcW w:w="275" w:type="pct"/>
            <w:tcBorders>
              <w:top w:val="single" w:sz="4" w:space="0" w:color="auto"/>
              <w:left w:val="single" w:sz="4" w:space="0" w:color="auto"/>
              <w:bottom w:val="single" w:sz="4" w:space="0" w:color="auto"/>
              <w:right w:val="single" w:sz="4" w:space="0" w:color="auto"/>
            </w:tcBorders>
          </w:tcPr>
          <w:p w14:paraId="0F006CE8"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84</w:t>
            </w:r>
          </w:p>
        </w:tc>
        <w:tc>
          <w:tcPr>
            <w:tcW w:w="276" w:type="pct"/>
            <w:tcBorders>
              <w:top w:val="single" w:sz="4" w:space="0" w:color="auto"/>
              <w:left w:val="single" w:sz="4" w:space="0" w:color="auto"/>
              <w:bottom w:val="single" w:sz="4" w:space="0" w:color="auto"/>
              <w:right w:val="single" w:sz="4" w:space="0" w:color="auto"/>
            </w:tcBorders>
          </w:tcPr>
          <w:p w14:paraId="1E5EB5A2" w14:textId="77777777" w:rsidR="00DA4E63" w:rsidRPr="00FC0469" w:rsidRDefault="00DA4E6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12,743</w:t>
            </w:r>
          </w:p>
        </w:tc>
        <w:tc>
          <w:tcPr>
            <w:tcW w:w="275" w:type="pct"/>
            <w:tcBorders>
              <w:top w:val="single" w:sz="4" w:space="0" w:color="auto"/>
              <w:left w:val="single" w:sz="4" w:space="0" w:color="auto"/>
              <w:bottom w:val="single" w:sz="4" w:space="0" w:color="auto"/>
              <w:right w:val="single" w:sz="4" w:space="0" w:color="auto"/>
            </w:tcBorders>
          </w:tcPr>
          <w:p w14:paraId="326AC7EB"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81</w:t>
            </w:r>
          </w:p>
        </w:tc>
        <w:tc>
          <w:tcPr>
            <w:tcW w:w="275" w:type="pct"/>
            <w:tcBorders>
              <w:top w:val="single" w:sz="4" w:space="0" w:color="auto"/>
              <w:left w:val="single" w:sz="4" w:space="0" w:color="auto"/>
              <w:bottom w:val="single" w:sz="4" w:space="0" w:color="auto"/>
              <w:right w:val="single" w:sz="4" w:space="0" w:color="auto"/>
            </w:tcBorders>
          </w:tcPr>
          <w:p w14:paraId="45844176" w14:textId="77777777" w:rsidR="00DA4E63" w:rsidRPr="00FC0469" w:rsidRDefault="00DA4E63"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13,923</w:t>
            </w:r>
          </w:p>
        </w:tc>
      </w:tr>
      <w:tr w:rsidR="0067628F" w:rsidRPr="00FC0469" w14:paraId="710B07EC" w14:textId="77777777" w:rsidTr="00AC6F7F">
        <w:trPr>
          <w:trHeight w:val="215"/>
        </w:trPr>
        <w:tc>
          <w:tcPr>
            <w:tcW w:w="435" w:type="pct"/>
            <w:tcBorders>
              <w:top w:val="single" w:sz="4" w:space="0" w:color="auto"/>
              <w:left w:val="single" w:sz="4" w:space="0" w:color="auto"/>
              <w:bottom w:val="single" w:sz="4" w:space="0" w:color="auto"/>
              <w:right w:val="single" w:sz="4" w:space="0" w:color="auto"/>
            </w:tcBorders>
            <w:noWrap/>
            <w:vAlign w:val="bottom"/>
            <w:hideMark/>
          </w:tcPr>
          <w:p w14:paraId="34ED264E" w14:textId="77777777" w:rsidR="00935945" w:rsidRPr="00FC0469" w:rsidRDefault="00935945"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Korea</w:t>
            </w:r>
          </w:p>
        </w:tc>
        <w:tc>
          <w:tcPr>
            <w:tcW w:w="298" w:type="pct"/>
            <w:tcBorders>
              <w:top w:val="single" w:sz="4" w:space="0" w:color="auto"/>
              <w:left w:val="single" w:sz="4" w:space="0" w:color="auto"/>
              <w:bottom w:val="single" w:sz="4" w:space="0" w:color="auto"/>
              <w:right w:val="single" w:sz="4" w:space="0" w:color="auto"/>
            </w:tcBorders>
            <w:noWrap/>
            <w:vAlign w:val="bottom"/>
            <w:hideMark/>
          </w:tcPr>
          <w:p w14:paraId="08E36045" w14:textId="77777777" w:rsidR="00935945" w:rsidRPr="00FC0469" w:rsidRDefault="00935945"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noWrap/>
            <w:vAlign w:val="bottom"/>
            <w:hideMark/>
          </w:tcPr>
          <w:p w14:paraId="15F0FA0E" w14:textId="77777777" w:rsidR="00935945" w:rsidRPr="00FC0469" w:rsidRDefault="00935945"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65DEECB3" w14:textId="77777777" w:rsidR="005B7673" w:rsidRPr="00FC0469" w:rsidRDefault="005B767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p w14:paraId="58B5AD65" w14:textId="228A8DDA" w:rsidR="00935945" w:rsidRPr="00FC0469" w:rsidRDefault="00935945"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4CC9F261" w14:textId="752A2051" w:rsidR="00935945" w:rsidRPr="00FC0469" w:rsidRDefault="008710A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7A644249" w14:textId="676C5D9D"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734FDC8F" w14:textId="6F28D058"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59CD4578" w14:textId="73ED3D5F"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32EEFF9C" w14:textId="0BCDC4BF"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15D0D68C" w14:textId="0EF27BDE"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07C3684B" w14:textId="700181C4" w:rsidR="00935945" w:rsidRPr="00FC0469" w:rsidRDefault="00C14E18" w:rsidP="00452B8E">
            <w:pPr>
              <w:adjustRightInd w:val="0"/>
              <w:snapToGrid w:val="0"/>
              <w:spacing w:after="0" w:line="240" w:lineRule="auto"/>
              <w:ind w:right="100"/>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6E84B7E5" w14:textId="4B1E1FC5"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748FC44C" w14:textId="04DC26C1"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vAlign w:val="center"/>
          </w:tcPr>
          <w:p w14:paraId="4A6A9E68" w14:textId="71B0B151" w:rsidR="00935945" w:rsidRPr="00FC0469" w:rsidRDefault="00C14E18"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vAlign w:val="center"/>
          </w:tcPr>
          <w:p w14:paraId="774BCCED" w14:textId="0CC778FB" w:rsidR="00935945" w:rsidRPr="00FC0469" w:rsidRDefault="00C14E18" w:rsidP="00452B8E">
            <w:pPr>
              <w:adjustRightInd w:val="0"/>
              <w:snapToGrid w:val="0"/>
              <w:spacing w:after="0" w:line="240" w:lineRule="auto"/>
              <w:ind w:right="100"/>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vAlign w:val="center"/>
          </w:tcPr>
          <w:p w14:paraId="32019570" w14:textId="2EE5BF5B"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vAlign w:val="center"/>
          </w:tcPr>
          <w:p w14:paraId="01CEAE8D" w14:textId="5B78F7DE" w:rsidR="00935945" w:rsidRPr="00FC0469" w:rsidRDefault="00C14E1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A46A71" w:rsidRPr="00FC0469" w14:paraId="74FF173C"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noWrap/>
            <w:hideMark/>
          </w:tcPr>
          <w:p w14:paraId="4F3BEB7C" w14:textId="77777777" w:rsidR="004D6FAF" w:rsidRPr="00FC0469" w:rsidRDefault="004D6FAF"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noWrap/>
            <w:hideMark/>
          </w:tcPr>
          <w:p w14:paraId="48C5E377"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noWrap/>
            <w:hideMark/>
          </w:tcPr>
          <w:p w14:paraId="6AB429E3" w14:textId="77777777" w:rsidR="004D6FAF" w:rsidRPr="00FC0469" w:rsidRDefault="004D6FAF" w:rsidP="00452B8E">
            <w:pPr>
              <w:adjustRightInd w:val="0"/>
              <w:snapToGrid w:val="0"/>
              <w:spacing w:after="0" w:line="240" w:lineRule="auto"/>
              <w:ind w:left="-69"/>
              <w:rPr>
                <w:rFonts w:ascii="Calibri" w:eastAsia="Times New Roman" w:hAnsi="Calibri" w:cs="Calibri"/>
                <w:sz w:val="20"/>
                <w:szCs w:val="20"/>
              </w:rPr>
            </w:pPr>
            <w:r w:rsidRPr="00FC0469">
              <w:rPr>
                <w:rFonts w:ascii="Calibri" w:eastAsia="Times New Roman" w:hAnsi="Calibri" w:cs="Calibri"/>
                <w:sz w:val="20"/>
                <w:szCs w:val="20"/>
              </w:rPr>
              <w:t xml:space="preserve">Artisanal fishery </w:t>
            </w:r>
          </w:p>
          <w:p w14:paraId="1CB7EB9E" w14:textId="3CB70EA6" w:rsidR="004D6FAF" w:rsidRPr="00FC0469" w:rsidRDefault="004D6FAF" w:rsidP="00452B8E">
            <w:pPr>
              <w:adjustRightInd w:val="0"/>
              <w:snapToGrid w:val="0"/>
              <w:spacing w:after="0" w:line="240" w:lineRule="auto"/>
              <w:ind w:left="-69" w:right="-47"/>
              <w:rPr>
                <w:rFonts w:ascii="Calibri" w:eastAsia="Times New Roman" w:hAnsi="Calibri" w:cs="Calibri"/>
                <w:spacing w:val="-12"/>
                <w:sz w:val="20"/>
                <w:szCs w:val="20"/>
              </w:rPr>
            </w:pPr>
            <w:r w:rsidRPr="00FC0469">
              <w:rPr>
                <w:rFonts w:ascii="Calibri" w:eastAsia="Times New Roman" w:hAnsi="Calibri" w:cs="Calibri"/>
                <w:spacing w:val="-12"/>
                <w:sz w:val="20"/>
                <w:szCs w:val="20"/>
              </w:rPr>
              <w:t>(non</w:t>
            </w:r>
            <w:r w:rsidR="00691577" w:rsidRPr="00FC0469">
              <w:rPr>
                <w:rFonts w:ascii="Calibri" w:eastAsia="Times New Roman" w:hAnsi="Calibri" w:cs="Calibri"/>
                <w:spacing w:val="-12"/>
                <w:sz w:val="20"/>
                <w:szCs w:val="20"/>
              </w:rPr>
              <w:t>-</w:t>
            </w:r>
            <w:r w:rsidRPr="00FC0469">
              <w:rPr>
                <w:rFonts w:ascii="Calibri" w:eastAsia="Times New Roman" w:hAnsi="Calibri" w:cs="Calibri"/>
                <w:spacing w:val="-12"/>
                <w:sz w:val="20"/>
                <w:szCs w:val="20"/>
              </w:rPr>
              <w:t>targeting)</w:t>
            </w:r>
          </w:p>
        </w:tc>
        <w:tc>
          <w:tcPr>
            <w:tcW w:w="275" w:type="pct"/>
            <w:tcBorders>
              <w:top w:val="single" w:sz="4" w:space="0" w:color="auto"/>
              <w:left w:val="single" w:sz="4" w:space="0" w:color="auto"/>
              <w:bottom w:val="single" w:sz="4" w:space="0" w:color="auto"/>
              <w:right w:val="single" w:sz="4" w:space="0" w:color="auto"/>
            </w:tcBorders>
            <w:noWrap/>
            <w:vAlign w:val="center"/>
          </w:tcPr>
          <w:p w14:paraId="56D6D36E" w14:textId="4612BD40"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0A7A044C" w14:textId="57F31E6F"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06038937" w14:textId="24E36E87" w:rsidR="004D6FAF" w:rsidRPr="00FC0469" w:rsidDel="00CE4171"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50B3BFE5" w14:textId="44140197"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1AD5A7E2" w14:textId="4E8DE1CF"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11964DF7" w14:textId="341CA7E1"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4E39AD6F" w14:textId="4A6128DF"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15BF57B7" w14:textId="0C69CD74"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noWrap/>
            <w:vAlign w:val="center"/>
          </w:tcPr>
          <w:p w14:paraId="6894B988" w14:textId="51FB97D5"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noWrap/>
            <w:vAlign w:val="center"/>
          </w:tcPr>
          <w:p w14:paraId="2C9E7D22" w14:textId="3BFCA52A"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vAlign w:val="center"/>
          </w:tcPr>
          <w:p w14:paraId="57335C50" w14:textId="66590D7A"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6" w:type="pct"/>
            <w:tcBorders>
              <w:top w:val="single" w:sz="4" w:space="0" w:color="auto"/>
              <w:left w:val="single" w:sz="4" w:space="0" w:color="auto"/>
              <w:bottom w:val="single" w:sz="4" w:space="0" w:color="auto"/>
              <w:right w:val="single" w:sz="4" w:space="0" w:color="auto"/>
            </w:tcBorders>
            <w:vAlign w:val="center"/>
          </w:tcPr>
          <w:p w14:paraId="68695688" w14:textId="0166FDA1"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vAlign w:val="center"/>
          </w:tcPr>
          <w:p w14:paraId="2C2987B5" w14:textId="671CCA13"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5" w:type="pct"/>
            <w:tcBorders>
              <w:top w:val="single" w:sz="4" w:space="0" w:color="auto"/>
              <w:left w:val="single" w:sz="4" w:space="0" w:color="auto"/>
              <w:bottom w:val="single" w:sz="4" w:space="0" w:color="auto"/>
              <w:right w:val="single" w:sz="4" w:space="0" w:color="auto"/>
            </w:tcBorders>
            <w:vAlign w:val="center"/>
          </w:tcPr>
          <w:p w14:paraId="5047FE99" w14:textId="56812AC5" w:rsidR="004D6FAF" w:rsidRPr="00FC0469" w:rsidRDefault="00DC188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67628F" w:rsidRPr="00FC0469" w14:paraId="38C27418"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noWrap/>
            <w:hideMark/>
          </w:tcPr>
          <w:p w14:paraId="792B48F6" w14:textId="77777777" w:rsidR="004D6FAF" w:rsidRPr="00FC0469" w:rsidRDefault="004D6FAF"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noWrap/>
            <w:vAlign w:val="center"/>
            <w:hideMark/>
          </w:tcPr>
          <w:p w14:paraId="0C9B026D" w14:textId="77777777" w:rsidR="004D6FAF" w:rsidRPr="00FC0469" w:rsidRDefault="004D6FAF" w:rsidP="00452B8E">
            <w:pPr>
              <w:adjustRightInd w:val="0"/>
              <w:snapToGrid w:val="0"/>
              <w:spacing w:after="0" w:line="240" w:lineRule="auto"/>
              <w:ind w:left="-14" w:right="-59"/>
              <w:jc w:val="right"/>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noWrap/>
            <w:vAlign w:val="center"/>
            <w:hideMark/>
          </w:tcPr>
          <w:p w14:paraId="31B8C938"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ALB LL</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190C36F9"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5" w:type="pct"/>
            <w:tcBorders>
              <w:top w:val="single" w:sz="4" w:space="0" w:color="auto"/>
              <w:left w:val="single" w:sz="4" w:space="0" w:color="auto"/>
              <w:bottom w:val="single" w:sz="4" w:space="0" w:color="auto"/>
              <w:right w:val="single" w:sz="4" w:space="0" w:color="auto"/>
            </w:tcBorders>
            <w:noWrap/>
            <w:vAlign w:val="center"/>
            <w:hideMark/>
          </w:tcPr>
          <w:p w14:paraId="04A5A8D5"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vAlign w:val="center"/>
          </w:tcPr>
          <w:p w14:paraId="624A9399"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noWrap/>
            <w:vAlign w:val="center"/>
          </w:tcPr>
          <w:p w14:paraId="620D3277"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1,839</w:t>
            </w:r>
          </w:p>
        </w:tc>
        <w:tc>
          <w:tcPr>
            <w:tcW w:w="276" w:type="pct"/>
            <w:tcBorders>
              <w:top w:val="single" w:sz="4" w:space="0" w:color="auto"/>
              <w:left w:val="single" w:sz="4" w:space="0" w:color="auto"/>
              <w:bottom w:val="single" w:sz="4" w:space="0" w:color="auto"/>
              <w:right w:val="single" w:sz="4" w:space="0" w:color="auto"/>
            </w:tcBorders>
            <w:noWrap/>
            <w:vAlign w:val="center"/>
          </w:tcPr>
          <w:p w14:paraId="2F55EFED"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noWrap/>
            <w:vAlign w:val="center"/>
          </w:tcPr>
          <w:p w14:paraId="0EE211C5"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1,423</w:t>
            </w:r>
          </w:p>
        </w:tc>
        <w:tc>
          <w:tcPr>
            <w:tcW w:w="276" w:type="pct"/>
            <w:tcBorders>
              <w:top w:val="single" w:sz="4" w:space="0" w:color="auto"/>
              <w:left w:val="single" w:sz="4" w:space="0" w:color="auto"/>
              <w:bottom w:val="single" w:sz="4" w:space="0" w:color="auto"/>
              <w:right w:val="single" w:sz="4" w:space="0" w:color="auto"/>
            </w:tcBorders>
            <w:noWrap/>
            <w:vAlign w:val="center"/>
          </w:tcPr>
          <w:p w14:paraId="11D06EA9"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noWrap/>
            <w:vAlign w:val="center"/>
          </w:tcPr>
          <w:p w14:paraId="043216CD" w14:textId="77777777" w:rsidR="004D6FAF" w:rsidRPr="00FC0469" w:rsidRDefault="004D6FAF" w:rsidP="00452B8E">
            <w:pPr>
              <w:tabs>
                <w:tab w:val="left" w:pos="503"/>
              </w:tabs>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2,108</w:t>
            </w:r>
          </w:p>
        </w:tc>
        <w:tc>
          <w:tcPr>
            <w:tcW w:w="275" w:type="pct"/>
            <w:tcBorders>
              <w:top w:val="single" w:sz="4" w:space="0" w:color="auto"/>
              <w:left w:val="single" w:sz="4" w:space="0" w:color="auto"/>
              <w:bottom w:val="single" w:sz="4" w:space="0" w:color="auto"/>
              <w:right w:val="single" w:sz="4" w:space="0" w:color="auto"/>
            </w:tcBorders>
            <w:noWrap/>
            <w:vAlign w:val="center"/>
          </w:tcPr>
          <w:p w14:paraId="10A15BF1"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noWrap/>
            <w:vAlign w:val="center"/>
          </w:tcPr>
          <w:p w14:paraId="1950D923"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2,348</w:t>
            </w:r>
          </w:p>
        </w:tc>
        <w:tc>
          <w:tcPr>
            <w:tcW w:w="275" w:type="pct"/>
            <w:tcBorders>
              <w:top w:val="single" w:sz="4" w:space="0" w:color="auto"/>
              <w:left w:val="single" w:sz="4" w:space="0" w:color="auto"/>
              <w:bottom w:val="single" w:sz="4" w:space="0" w:color="auto"/>
              <w:right w:val="single" w:sz="4" w:space="0" w:color="auto"/>
            </w:tcBorders>
            <w:vAlign w:val="center"/>
          </w:tcPr>
          <w:p w14:paraId="4DA6CA1D"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23</w:t>
            </w:r>
          </w:p>
        </w:tc>
        <w:tc>
          <w:tcPr>
            <w:tcW w:w="276" w:type="pct"/>
            <w:tcBorders>
              <w:top w:val="single" w:sz="4" w:space="0" w:color="auto"/>
              <w:left w:val="single" w:sz="4" w:space="0" w:color="auto"/>
              <w:bottom w:val="single" w:sz="4" w:space="0" w:color="auto"/>
              <w:right w:val="single" w:sz="4" w:space="0" w:color="auto"/>
            </w:tcBorders>
            <w:vAlign w:val="center"/>
          </w:tcPr>
          <w:p w14:paraId="12A48F6F"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2,401</w:t>
            </w:r>
          </w:p>
        </w:tc>
        <w:tc>
          <w:tcPr>
            <w:tcW w:w="275" w:type="pct"/>
            <w:tcBorders>
              <w:top w:val="single" w:sz="4" w:space="0" w:color="auto"/>
              <w:left w:val="single" w:sz="4" w:space="0" w:color="auto"/>
              <w:bottom w:val="single" w:sz="4" w:space="0" w:color="auto"/>
              <w:right w:val="single" w:sz="4" w:space="0" w:color="auto"/>
            </w:tcBorders>
            <w:vAlign w:val="center"/>
          </w:tcPr>
          <w:p w14:paraId="4E1F4115"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24</w:t>
            </w:r>
          </w:p>
        </w:tc>
        <w:tc>
          <w:tcPr>
            <w:tcW w:w="275" w:type="pct"/>
            <w:tcBorders>
              <w:top w:val="single" w:sz="4" w:space="0" w:color="auto"/>
              <w:left w:val="single" w:sz="4" w:space="0" w:color="auto"/>
              <w:bottom w:val="single" w:sz="4" w:space="0" w:color="auto"/>
              <w:right w:val="single" w:sz="4" w:space="0" w:color="auto"/>
            </w:tcBorders>
            <w:vAlign w:val="center"/>
          </w:tcPr>
          <w:p w14:paraId="20109F78"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2,259</w:t>
            </w:r>
          </w:p>
        </w:tc>
      </w:tr>
      <w:tr w:rsidR="0067628F" w:rsidRPr="00FC0469" w14:paraId="75E3167B" w14:textId="77777777" w:rsidTr="00AE14D3">
        <w:trPr>
          <w:trHeight w:val="255"/>
        </w:trPr>
        <w:tc>
          <w:tcPr>
            <w:tcW w:w="435" w:type="pct"/>
            <w:vMerge w:val="restart"/>
            <w:tcBorders>
              <w:top w:val="single" w:sz="4" w:space="0" w:color="auto"/>
              <w:left w:val="single" w:sz="4" w:space="0" w:color="auto"/>
              <w:right w:val="single" w:sz="4" w:space="0" w:color="auto"/>
            </w:tcBorders>
            <w:noWrap/>
            <w:hideMark/>
          </w:tcPr>
          <w:p w14:paraId="16EC8AB9" w14:textId="77777777" w:rsidR="004D6FAF" w:rsidRPr="00FC0469" w:rsidRDefault="004D6FAF"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USA</w:t>
            </w:r>
          </w:p>
        </w:tc>
        <w:tc>
          <w:tcPr>
            <w:tcW w:w="298" w:type="pct"/>
            <w:tcBorders>
              <w:top w:val="single" w:sz="4" w:space="0" w:color="auto"/>
              <w:left w:val="single" w:sz="4" w:space="0" w:color="auto"/>
              <w:bottom w:val="single" w:sz="4" w:space="0" w:color="auto"/>
              <w:right w:val="single" w:sz="4" w:space="0" w:color="auto"/>
            </w:tcBorders>
            <w:noWrap/>
            <w:hideMark/>
          </w:tcPr>
          <w:p w14:paraId="0B92920F"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hideMark/>
          </w:tcPr>
          <w:p w14:paraId="10F9FB6E" w14:textId="77777777" w:rsidR="004D6FAF" w:rsidRPr="00FC0469" w:rsidRDefault="004D6FA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noWrap/>
            <w:hideMark/>
          </w:tcPr>
          <w:p w14:paraId="612F645B"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7229D624"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6" w:type="pct"/>
            <w:tcBorders>
              <w:top w:val="single" w:sz="4" w:space="0" w:color="auto"/>
              <w:left w:val="single" w:sz="4" w:space="0" w:color="auto"/>
              <w:bottom w:val="single" w:sz="4" w:space="0" w:color="auto"/>
              <w:right w:val="single" w:sz="4" w:space="0" w:color="auto"/>
            </w:tcBorders>
            <w:noWrap/>
          </w:tcPr>
          <w:p w14:paraId="4A09102C"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58BE53CE"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13,983</w:t>
            </w:r>
          </w:p>
        </w:tc>
        <w:tc>
          <w:tcPr>
            <w:tcW w:w="276" w:type="pct"/>
            <w:tcBorders>
              <w:top w:val="single" w:sz="4" w:space="0" w:color="auto"/>
              <w:left w:val="single" w:sz="4" w:space="0" w:color="auto"/>
              <w:bottom w:val="single" w:sz="4" w:space="0" w:color="auto"/>
              <w:right w:val="single" w:sz="4" w:space="0" w:color="auto"/>
            </w:tcBorders>
            <w:noWrap/>
          </w:tcPr>
          <w:p w14:paraId="18A1EE4A"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71C58D62" w14:textId="3E97DFD1" w:rsidR="004D6FAF" w:rsidRPr="00FC0469" w:rsidRDefault="0030797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15,218</w:t>
            </w:r>
          </w:p>
        </w:tc>
        <w:tc>
          <w:tcPr>
            <w:tcW w:w="276" w:type="pct"/>
            <w:tcBorders>
              <w:top w:val="single" w:sz="4" w:space="0" w:color="auto"/>
              <w:left w:val="single" w:sz="4" w:space="0" w:color="auto"/>
              <w:bottom w:val="single" w:sz="4" w:space="0" w:color="auto"/>
              <w:right w:val="single" w:sz="4" w:space="0" w:color="auto"/>
            </w:tcBorders>
            <w:noWrap/>
          </w:tcPr>
          <w:p w14:paraId="42CDD985"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25F8EACB" w14:textId="63723D86" w:rsidR="004D6FAF" w:rsidRPr="00FC0469" w:rsidRDefault="0030797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13,509</w:t>
            </w:r>
          </w:p>
        </w:tc>
        <w:tc>
          <w:tcPr>
            <w:tcW w:w="275" w:type="pct"/>
            <w:tcBorders>
              <w:top w:val="single" w:sz="4" w:space="0" w:color="auto"/>
              <w:left w:val="single" w:sz="4" w:space="0" w:color="auto"/>
              <w:bottom w:val="single" w:sz="4" w:space="0" w:color="auto"/>
              <w:right w:val="single" w:sz="4" w:space="0" w:color="auto"/>
            </w:tcBorders>
            <w:noWrap/>
          </w:tcPr>
          <w:p w14:paraId="5954384C"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noWrap/>
          </w:tcPr>
          <w:p w14:paraId="28A81DF4" w14:textId="30AF2D66"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12,199</w:t>
            </w:r>
          </w:p>
        </w:tc>
        <w:tc>
          <w:tcPr>
            <w:tcW w:w="275" w:type="pct"/>
            <w:tcBorders>
              <w:top w:val="single" w:sz="4" w:space="0" w:color="auto"/>
              <w:left w:val="single" w:sz="4" w:space="0" w:color="auto"/>
              <w:bottom w:val="single" w:sz="4" w:space="0" w:color="auto"/>
              <w:right w:val="single" w:sz="4" w:space="0" w:color="auto"/>
            </w:tcBorders>
          </w:tcPr>
          <w:p w14:paraId="5491E82A"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tcPr>
          <w:p w14:paraId="016B11F6" w14:textId="4B6D753A"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11,506</w:t>
            </w:r>
          </w:p>
        </w:tc>
        <w:tc>
          <w:tcPr>
            <w:tcW w:w="275" w:type="pct"/>
            <w:tcBorders>
              <w:top w:val="single" w:sz="4" w:space="0" w:color="auto"/>
              <w:left w:val="single" w:sz="4" w:space="0" w:color="auto"/>
              <w:bottom w:val="single" w:sz="4" w:space="0" w:color="auto"/>
              <w:right w:val="single" w:sz="4" w:space="0" w:color="auto"/>
            </w:tcBorders>
          </w:tcPr>
          <w:p w14:paraId="039CC68A"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tcPr>
          <w:p w14:paraId="381E1A48" w14:textId="2ECA6BEC" w:rsidR="004D6FAF" w:rsidRPr="00FC0469" w:rsidRDefault="005B7673"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12,691</w:t>
            </w:r>
          </w:p>
        </w:tc>
      </w:tr>
      <w:tr w:rsidR="0067628F" w:rsidRPr="00FC0469" w14:paraId="641D59A4" w14:textId="77777777" w:rsidTr="00AE14D3">
        <w:trPr>
          <w:trHeight w:val="255"/>
        </w:trPr>
        <w:tc>
          <w:tcPr>
            <w:tcW w:w="435" w:type="pct"/>
            <w:vMerge/>
            <w:tcBorders>
              <w:left w:val="single" w:sz="4" w:space="0" w:color="auto"/>
              <w:bottom w:val="single" w:sz="4" w:space="0" w:color="auto"/>
              <w:right w:val="single" w:sz="4" w:space="0" w:color="auto"/>
            </w:tcBorders>
            <w:noWrap/>
          </w:tcPr>
          <w:p w14:paraId="23E2586F" w14:textId="77777777" w:rsidR="004D6FAF" w:rsidRPr="00FC0469" w:rsidRDefault="004D6FAF" w:rsidP="00452B8E">
            <w:pPr>
              <w:adjustRightInd w:val="0"/>
              <w:snapToGrid w:val="0"/>
              <w:spacing w:after="0" w:line="240" w:lineRule="auto"/>
              <w:rPr>
                <w:rFonts w:ascii="Calibri" w:eastAsia="Times New Roman" w:hAnsi="Calibri" w:cs="Calibri"/>
                <w:bCs/>
                <w:sz w:val="20"/>
                <w:szCs w:val="20"/>
              </w:rPr>
            </w:pPr>
          </w:p>
        </w:tc>
        <w:tc>
          <w:tcPr>
            <w:tcW w:w="298" w:type="pct"/>
            <w:tcBorders>
              <w:top w:val="single" w:sz="4" w:space="0" w:color="auto"/>
              <w:left w:val="single" w:sz="4" w:space="0" w:color="auto"/>
              <w:bottom w:val="single" w:sz="4" w:space="0" w:color="auto"/>
              <w:right w:val="single" w:sz="4" w:space="0" w:color="auto"/>
            </w:tcBorders>
            <w:noWrap/>
          </w:tcPr>
          <w:p w14:paraId="3D675598"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CA only</w:t>
            </w:r>
          </w:p>
        </w:tc>
        <w:tc>
          <w:tcPr>
            <w:tcW w:w="412" w:type="pct"/>
            <w:tcBorders>
              <w:top w:val="single" w:sz="4" w:space="0" w:color="auto"/>
              <w:left w:val="single" w:sz="4" w:space="0" w:color="auto"/>
              <w:bottom w:val="single" w:sz="4" w:space="0" w:color="auto"/>
              <w:right w:val="single" w:sz="4" w:space="0" w:color="auto"/>
            </w:tcBorders>
          </w:tcPr>
          <w:p w14:paraId="404B75B2" w14:textId="77777777" w:rsidR="004D6FAF" w:rsidRPr="00FC0469" w:rsidRDefault="004D6FA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5" w:type="pct"/>
            <w:tcBorders>
              <w:top w:val="single" w:sz="4" w:space="0" w:color="auto"/>
              <w:left w:val="single" w:sz="4" w:space="0" w:color="auto"/>
              <w:bottom w:val="single" w:sz="4" w:space="0" w:color="auto"/>
              <w:right w:val="single" w:sz="4" w:space="0" w:color="auto"/>
            </w:tcBorders>
            <w:noWrap/>
          </w:tcPr>
          <w:p w14:paraId="29EF0076"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50F17DB1"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789</w:t>
            </w:r>
          </w:p>
        </w:tc>
        <w:tc>
          <w:tcPr>
            <w:tcW w:w="276" w:type="pct"/>
            <w:tcBorders>
              <w:top w:val="single" w:sz="4" w:space="0" w:color="auto"/>
              <w:left w:val="single" w:sz="4" w:space="0" w:color="auto"/>
              <w:bottom w:val="single" w:sz="4" w:space="0" w:color="auto"/>
              <w:right w:val="single" w:sz="4" w:space="0" w:color="auto"/>
            </w:tcBorders>
            <w:noWrap/>
          </w:tcPr>
          <w:p w14:paraId="5B6FCC6F"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6B02B60F"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155</w:t>
            </w:r>
          </w:p>
        </w:tc>
        <w:tc>
          <w:tcPr>
            <w:tcW w:w="276" w:type="pct"/>
            <w:tcBorders>
              <w:top w:val="single" w:sz="4" w:space="0" w:color="auto"/>
              <w:left w:val="single" w:sz="4" w:space="0" w:color="auto"/>
              <w:bottom w:val="single" w:sz="4" w:space="0" w:color="auto"/>
              <w:right w:val="single" w:sz="4" w:space="0" w:color="auto"/>
            </w:tcBorders>
            <w:noWrap/>
          </w:tcPr>
          <w:p w14:paraId="620F4154"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7E4A124C"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w:t>
            </w:r>
          </w:p>
        </w:tc>
        <w:tc>
          <w:tcPr>
            <w:tcW w:w="276" w:type="pct"/>
            <w:tcBorders>
              <w:top w:val="single" w:sz="4" w:space="0" w:color="auto"/>
              <w:left w:val="single" w:sz="4" w:space="0" w:color="auto"/>
              <w:bottom w:val="single" w:sz="4" w:space="0" w:color="auto"/>
              <w:right w:val="single" w:sz="4" w:space="0" w:color="auto"/>
            </w:tcBorders>
            <w:noWrap/>
          </w:tcPr>
          <w:p w14:paraId="7AACE531" w14:textId="77777777"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tcPr>
          <w:p w14:paraId="55E1851B"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w:t>
            </w:r>
          </w:p>
        </w:tc>
        <w:tc>
          <w:tcPr>
            <w:tcW w:w="275" w:type="pct"/>
            <w:tcBorders>
              <w:top w:val="single" w:sz="4" w:space="0" w:color="auto"/>
              <w:left w:val="single" w:sz="4" w:space="0" w:color="auto"/>
              <w:bottom w:val="single" w:sz="4" w:space="0" w:color="auto"/>
              <w:right w:val="single" w:sz="4" w:space="0" w:color="auto"/>
            </w:tcBorders>
            <w:noWrap/>
          </w:tcPr>
          <w:p w14:paraId="47BC43D6"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noWrap/>
          </w:tcPr>
          <w:p w14:paraId="1C833938" w14:textId="75A31467"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w:t>
            </w:r>
          </w:p>
        </w:tc>
        <w:tc>
          <w:tcPr>
            <w:tcW w:w="275" w:type="pct"/>
            <w:tcBorders>
              <w:top w:val="single" w:sz="4" w:space="0" w:color="auto"/>
              <w:left w:val="single" w:sz="4" w:space="0" w:color="auto"/>
              <w:bottom w:val="single" w:sz="4" w:space="0" w:color="auto"/>
              <w:right w:val="single" w:sz="4" w:space="0" w:color="auto"/>
            </w:tcBorders>
          </w:tcPr>
          <w:p w14:paraId="7136CFF7"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tcPr>
          <w:p w14:paraId="5ED52087" w14:textId="0C52AD08" w:rsidR="004D6FAF" w:rsidRPr="00FC0469" w:rsidRDefault="00657D51"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w:t>
            </w:r>
          </w:p>
        </w:tc>
        <w:tc>
          <w:tcPr>
            <w:tcW w:w="275" w:type="pct"/>
            <w:tcBorders>
              <w:top w:val="single" w:sz="4" w:space="0" w:color="auto"/>
              <w:left w:val="single" w:sz="4" w:space="0" w:color="auto"/>
              <w:bottom w:val="single" w:sz="4" w:space="0" w:color="auto"/>
              <w:right w:val="single" w:sz="4" w:space="0" w:color="auto"/>
            </w:tcBorders>
          </w:tcPr>
          <w:p w14:paraId="314DC72A"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tcPr>
          <w:p w14:paraId="0FDE7439" w14:textId="77777777" w:rsidR="004D6FAF" w:rsidRPr="00FC0469" w:rsidRDefault="004D6FAF"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67628F" w:rsidRPr="00FC0469" w14:paraId="182E6D73" w14:textId="77777777" w:rsidTr="00AE14D3">
        <w:trPr>
          <w:trHeight w:val="242"/>
        </w:trPr>
        <w:tc>
          <w:tcPr>
            <w:tcW w:w="435" w:type="pct"/>
            <w:tcBorders>
              <w:top w:val="single" w:sz="4" w:space="0" w:color="auto"/>
              <w:left w:val="single" w:sz="4" w:space="0" w:color="auto"/>
              <w:bottom w:val="single" w:sz="4" w:space="0" w:color="auto"/>
              <w:right w:val="single" w:sz="4" w:space="0" w:color="auto"/>
            </w:tcBorders>
            <w:noWrap/>
            <w:hideMark/>
          </w:tcPr>
          <w:p w14:paraId="5504C57D" w14:textId="77777777" w:rsidR="004D6FAF" w:rsidRPr="00FC0469" w:rsidRDefault="004D6FAF"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p>
        </w:tc>
        <w:tc>
          <w:tcPr>
            <w:tcW w:w="298" w:type="pct"/>
            <w:tcBorders>
              <w:top w:val="single" w:sz="4" w:space="0" w:color="auto"/>
              <w:left w:val="single" w:sz="4" w:space="0" w:color="auto"/>
              <w:bottom w:val="single" w:sz="4" w:space="0" w:color="auto"/>
              <w:right w:val="single" w:sz="4" w:space="0" w:color="auto"/>
            </w:tcBorders>
            <w:noWrap/>
            <w:hideMark/>
          </w:tcPr>
          <w:p w14:paraId="33192F3E" w14:textId="77777777" w:rsidR="004D6FAF" w:rsidRPr="00FC0469" w:rsidRDefault="004D6FAF" w:rsidP="00452B8E">
            <w:pPr>
              <w:adjustRightInd w:val="0"/>
              <w:snapToGrid w:val="0"/>
              <w:spacing w:after="0" w:line="240" w:lineRule="auto"/>
              <w:ind w:left="-14" w:right="-59"/>
              <w:rPr>
                <w:rFonts w:ascii="Calibri" w:eastAsia="Times New Roman" w:hAnsi="Calibri" w:cs="Calibri"/>
                <w:sz w:val="20"/>
                <w:szCs w:val="20"/>
              </w:rPr>
            </w:pPr>
            <w:r w:rsidRPr="00FC0469">
              <w:rPr>
                <w:rFonts w:ascii="Calibri" w:eastAsia="Times New Roman" w:hAnsi="Calibri" w:cs="Calibri"/>
                <w:sz w:val="20"/>
                <w:szCs w:val="20"/>
              </w:rPr>
              <w:t>N Pacific</w:t>
            </w:r>
          </w:p>
        </w:tc>
        <w:tc>
          <w:tcPr>
            <w:tcW w:w="412" w:type="pct"/>
            <w:tcBorders>
              <w:top w:val="single" w:sz="4" w:space="0" w:color="auto"/>
              <w:left w:val="single" w:sz="4" w:space="0" w:color="auto"/>
              <w:bottom w:val="single" w:sz="4" w:space="0" w:color="auto"/>
              <w:right w:val="single" w:sz="4" w:space="0" w:color="auto"/>
            </w:tcBorders>
            <w:noWrap/>
            <w:hideMark/>
          </w:tcPr>
          <w:p w14:paraId="68362767" w14:textId="77777777" w:rsidR="004D6FAF" w:rsidRPr="00FC0469" w:rsidRDefault="004D6FAF"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5" w:type="pct"/>
            <w:tcBorders>
              <w:top w:val="single" w:sz="4" w:space="0" w:color="auto"/>
              <w:left w:val="single" w:sz="4" w:space="0" w:color="auto"/>
              <w:bottom w:val="single" w:sz="4" w:space="0" w:color="auto"/>
              <w:right w:val="single" w:sz="4" w:space="0" w:color="auto"/>
            </w:tcBorders>
            <w:noWrap/>
            <w:hideMark/>
          </w:tcPr>
          <w:p w14:paraId="128D128D"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6327A3BA" w14:textId="2B0BCBCC" w:rsidR="001004E1" w:rsidRPr="00FC0469" w:rsidRDefault="001004E1" w:rsidP="00452B8E">
            <w:pPr>
              <w:adjustRightInd w:val="0"/>
              <w:snapToGrid w:val="0"/>
              <w:spacing w:after="0" w:line="240" w:lineRule="auto"/>
              <w:jc w:val="right"/>
              <w:rPr>
                <w:rFonts w:ascii="Calibri" w:hAnsi="Calibri" w:cs="Calibri"/>
                <w:sz w:val="20"/>
                <w:szCs w:val="20"/>
                <w:lang w:eastAsia="ko-KR"/>
              </w:rPr>
            </w:pPr>
          </w:p>
          <w:p w14:paraId="0E12932F" w14:textId="116EC3E9"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5" w:type="pct"/>
            <w:tcBorders>
              <w:top w:val="single" w:sz="4" w:space="0" w:color="auto"/>
              <w:left w:val="single" w:sz="4" w:space="0" w:color="auto"/>
              <w:bottom w:val="single" w:sz="4" w:space="0" w:color="auto"/>
              <w:right w:val="single" w:sz="4" w:space="0" w:color="auto"/>
            </w:tcBorders>
            <w:noWrap/>
            <w:hideMark/>
          </w:tcPr>
          <w:p w14:paraId="2630F895" w14:textId="77777777" w:rsidR="00547A48" w:rsidRPr="00FC0469" w:rsidRDefault="00547A48"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69753A37" w14:textId="7E961D62" w:rsidR="001004E1" w:rsidRPr="00FC0469" w:rsidRDefault="001004E1" w:rsidP="00452B8E">
            <w:pPr>
              <w:adjustRightInd w:val="0"/>
              <w:snapToGrid w:val="0"/>
              <w:spacing w:after="0" w:line="240" w:lineRule="auto"/>
              <w:jc w:val="right"/>
              <w:rPr>
                <w:rFonts w:ascii="Calibri" w:hAnsi="Calibri" w:cs="Calibri"/>
                <w:sz w:val="20"/>
                <w:szCs w:val="20"/>
                <w:lang w:eastAsia="ko-KR"/>
              </w:rPr>
            </w:pPr>
          </w:p>
          <w:p w14:paraId="532AC687" w14:textId="02AE362F" w:rsidR="004D6FAF" w:rsidRPr="00FC0469" w:rsidRDefault="004D6FAF" w:rsidP="00452B8E">
            <w:pPr>
              <w:adjustRightInd w:val="0"/>
              <w:snapToGrid w:val="0"/>
              <w:spacing w:after="0" w:line="240" w:lineRule="auto"/>
              <w:jc w:val="right"/>
              <w:rPr>
                <w:rFonts w:ascii="Calibri" w:eastAsia="Times New Roman" w:hAnsi="Calibri" w:cs="Calibri"/>
                <w:sz w:val="20"/>
                <w:szCs w:val="20"/>
              </w:rPr>
            </w:pPr>
          </w:p>
        </w:tc>
        <w:tc>
          <w:tcPr>
            <w:tcW w:w="276" w:type="pct"/>
            <w:tcBorders>
              <w:top w:val="single" w:sz="4" w:space="0" w:color="auto"/>
              <w:left w:val="single" w:sz="4" w:space="0" w:color="auto"/>
              <w:bottom w:val="single" w:sz="4" w:space="0" w:color="auto"/>
              <w:right w:val="single" w:sz="4" w:space="0" w:color="auto"/>
            </w:tcBorders>
            <w:noWrap/>
          </w:tcPr>
          <w:p w14:paraId="7C610D94" w14:textId="32E811FD" w:rsidR="004D6FAF" w:rsidRPr="00FC0469" w:rsidRDefault="00A95CB2"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24</w:t>
            </w:r>
          </w:p>
        </w:tc>
        <w:tc>
          <w:tcPr>
            <w:tcW w:w="275" w:type="pct"/>
            <w:tcBorders>
              <w:top w:val="single" w:sz="4" w:space="0" w:color="auto"/>
              <w:left w:val="single" w:sz="4" w:space="0" w:color="auto"/>
              <w:bottom w:val="single" w:sz="4" w:space="0" w:color="auto"/>
              <w:right w:val="single" w:sz="4" w:space="0" w:color="auto"/>
            </w:tcBorders>
            <w:noWrap/>
          </w:tcPr>
          <w:p w14:paraId="2EFB264B" w14:textId="0C06F1CD" w:rsidR="004D6FAF" w:rsidRPr="00FC0469" w:rsidRDefault="00A95CB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1,248</w:t>
            </w:r>
          </w:p>
        </w:tc>
        <w:tc>
          <w:tcPr>
            <w:tcW w:w="276" w:type="pct"/>
            <w:tcBorders>
              <w:top w:val="single" w:sz="4" w:space="0" w:color="auto"/>
              <w:left w:val="single" w:sz="4" w:space="0" w:color="auto"/>
              <w:bottom w:val="single" w:sz="4" w:space="0" w:color="auto"/>
              <w:right w:val="single" w:sz="4" w:space="0" w:color="auto"/>
            </w:tcBorders>
            <w:noWrap/>
          </w:tcPr>
          <w:p w14:paraId="2D56FBBA" w14:textId="0177059E"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noWrap/>
          </w:tcPr>
          <w:p w14:paraId="190C206C" w14:textId="4E1F1E18"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760</w:t>
            </w:r>
          </w:p>
        </w:tc>
        <w:tc>
          <w:tcPr>
            <w:tcW w:w="276" w:type="pct"/>
            <w:tcBorders>
              <w:top w:val="single" w:sz="4" w:space="0" w:color="auto"/>
              <w:left w:val="single" w:sz="4" w:space="0" w:color="auto"/>
              <w:bottom w:val="single" w:sz="4" w:space="0" w:color="auto"/>
              <w:right w:val="single" w:sz="4" w:space="0" w:color="auto"/>
            </w:tcBorders>
            <w:noWrap/>
          </w:tcPr>
          <w:p w14:paraId="40EC1D06" w14:textId="1AD25231"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w:t>
            </w:r>
          </w:p>
        </w:tc>
        <w:tc>
          <w:tcPr>
            <w:tcW w:w="275" w:type="pct"/>
            <w:tcBorders>
              <w:top w:val="single" w:sz="4" w:space="0" w:color="auto"/>
              <w:left w:val="single" w:sz="4" w:space="0" w:color="auto"/>
              <w:bottom w:val="single" w:sz="4" w:space="0" w:color="auto"/>
              <w:right w:val="single" w:sz="4" w:space="0" w:color="auto"/>
            </w:tcBorders>
            <w:noWrap/>
          </w:tcPr>
          <w:p w14:paraId="6843D758" w14:textId="11A7EE15"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1,916</w:t>
            </w:r>
          </w:p>
        </w:tc>
        <w:tc>
          <w:tcPr>
            <w:tcW w:w="275" w:type="pct"/>
            <w:tcBorders>
              <w:top w:val="single" w:sz="4" w:space="0" w:color="auto"/>
              <w:left w:val="single" w:sz="4" w:space="0" w:color="auto"/>
              <w:bottom w:val="single" w:sz="4" w:space="0" w:color="auto"/>
              <w:right w:val="single" w:sz="4" w:space="0" w:color="auto"/>
            </w:tcBorders>
            <w:noWrap/>
          </w:tcPr>
          <w:p w14:paraId="328A8A99" w14:textId="72654BA8"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6" w:type="pct"/>
            <w:tcBorders>
              <w:top w:val="single" w:sz="4" w:space="0" w:color="auto"/>
              <w:left w:val="single" w:sz="4" w:space="0" w:color="auto"/>
              <w:bottom w:val="single" w:sz="4" w:space="0" w:color="auto"/>
              <w:right w:val="single" w:sz="4" w:space="0" w:color="auto"/>
            </w:tcBorders>
            <w:noWrap/>
          </w:tcPr>
          <w:p w14:paraId="3101606B" w14:textId="3314566E" w:rsidR="004D6FAF" w:rsidRPr="00FC0469" w:rsidRDefault="00A95CB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1,904</w:t>
            </w:r>
          </w:p>
        </w:tc>
        <w:tc>
          <w:tcPr>
            <w:tcW w:w="275" w:type="pct"/>
            <w:tcBorders>
              <w:top w:val="single" w:sz="4" w:space="0" w:color="auto"/>
              <w:left w:val="single" w:sz="4" w:space="0" w:color="auto"/>
              <w:bottom w:val="single" w:sz="4" w:space="0" w:color="auto"/>
              <w:right w:val="single" w:sz="4" w:space="0" w:color="auto"/>
            </w:tcBorders>
          </w:tcPr>
          <w:p w14:paraId="5C34F124" w14:textId="2E44911B"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tcPr>
          <w:p w14:paraId="731ACA2A" w14:textId="177F75CE"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2,771</w:t>
            </w:r>
          </w:p>
        </w:tc>
        <w:tc>
          <w:tcPr>
            <w:tcW w:w="275" w:type="pct"/>
            <w:tcBorders>
              <w:top w:val="single" w:sz="4" w:space="0" w:color="auto"/>
              <w:left w:val="single" w:sz="4" w:space="0" w:color="auto"/>
              <w:bottom w:val="single" w:sz="4" w:space="0" w:color="auto"/>
              <w:right w:val="single" w:sz="4" w:space="0" w:color="auto"/>
            </w:tcBorders>
          </w:tcPr>
          <w:p w14:paraId="2C700DFA" w14:textId="0FD70DC5"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w:t>
            </w:r>
          </w:p>
        </w:tc>
        <w:tc>
          <w:tcPr>
            <w:tcW w:w="275" w:type="pct"/>
            <w:tcBorders>
              <w:top w:val="single" w:sz="4" w:space="0" w:color="auto"/>
              <w:left w:val="single" w:sz="4" w:space="0" w:color="auto"/>
              <w:bottom w:val="single" w:sz="4" w:space="0" w:color="auto"/>
              <w:right w:val="single" w:sz="4" w:space="0" w:color="auto"/>
            </w:tcBorders>
          </w:tcPr>
          <w:p w14:paraId="42036B0B" w14:textId="4837FF4E" w:rsidR="004D6FAF" w:rsidRPr="00FC0469" w:rsidRDefault="001B42A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1,382</w:t>
            </w:r>
          </w:p>
        </w:tc>
      </w:tr>
    </w:tbl>
    <w:p w14:paraId="5F667691" w14:textId="77777777" w:rsidR="00E42322" w:rsidRPr="00FC0469" w:rsidRDefault="002E7517"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Italic = preliminary data</w:t>
      </w:r>
    </w:p>
    <w:p w14:paraId="78DF817F" w14:textId="1D441C01" w:rsidR="00691577" w:rsidRPr="00FC0469" w:rsidRDefault="00E42322" w:rsidP="00452B8E">
      <w:pPr>
        <w:adjustRightInd w:val="0"/>
        <w:snapToGrid w:val="0"/>
        <w:spacing w:after="0" w:line="240" w:lineRule="auto"/>
        <w:rPr>
          <w:rFonts w:ascii="Calibri" w:hAnsi="Calibri" w:cs="Calibri"/>
        </w:rPr>
      </w:pPr>
      <w:proofErr w:type="gramStart"/>
      <w:r w:rsidRPr="00FC0469">
        <w:rPr>
          <w:rFonts w:ascii="Calibri" w:hAnsi="Calibri" w:cs="Calibri"/>
        </w:rPr>
        <w:t>*  Data</w:t>
      </w:r>
      <w:proofErr w:type="gramEnd"/>
      <w:r w:rsidRPr="00FC0469">
        <w:rPr>
          <w:rFonts w:ascii="Calibri" w:hAnsi="Calibri" w:cs="Calibri"/>
        </w:rPr>
        <w:t xml:space="preserve"> in the </w:t>
      </w:r>
      <w:r w:rsidR="00784C3E" w:rsidRPr="00FC0469">
        <w:rPr>
          <w:rFonts w:ascii="Calibri" w:hAnsi="Calibri" w:cs="Calibri"/>
        </w:rPr>
        <w:t>WCP</w:t>
      </w:r>
      <w:r w:rsidR="00784C3E" w:rsidRPr="00FC0469">
        <w:rPr>
          <w:rFonts w:ascii="Calibri" w:hAnsi="Calibri" w:cs="Calibri"/>
          <w:lang w:eastAsia="ko-KR"/>
        </w:rPr>
        <w:t>O</w:t>
      </w:r>
      <w:r w:rsidR="00784C3E" w:rsidRPr="00FC0469">
        <w:rPr>
          <w:rFonts w:ascii="Calibri" w:hAnsi="Calibri" w:cs="Calibri"/>
        </w:rPr>
        <w:t xml:space="preserve"> </w:t>
      </w:r>
      <w:r w:rsidRPr="00FC0469">
        <w:rPr>
          <w:rFonts w:ascii="Calibri" w:hAnsi="Calibri" w:cs="Calibri"/>
        </w:rPr>
        <w:t>were confidential</w:t>
      </w:r>
    </w:p>
    <w:p w14:paraId="58F304A4" w14:textId="77777777" w:rsidR="00691577" w:rsidRPr="00FC0469" w:rsidRDefault="00691577" w:rsidP="00452B8E">
      <w:pPr>
        <w:adjustRightInd w:val="0"/>
        <w:snapToGrid w:val="0"/>
        <w:spacing w:after="0" w:line="240" w:lineRule="auto"/>
        <w:rPr>
          <w:rFonts w:ascii="Calibri" w:hAnsi="Calibri" w:cs="Calibri"/>
        </w:rPr>
      </w:pPr>
      <w:r w:rsidRPr="00FC0469">
        <w:rPr>
          <w:rFonts w:ascii="Calibri" w:hAnsi="Calibri" w:cs="Calibri"/>
        </w:rPr>
        <w:br w:type="page"/>
      </w:r>
    </w:p>
    <w:p w14:paraId="0A453D0F" w14:textId="63F602DC" w:rsidR="002F3FDA" w:rsidRPr="00FC0469" w:rsidRDefault="0074073B" w:rsidP="00452B8E">
      <w:pPr>
        <w:adjustRightInd w:val="0"/>
        <w:snapToGrid w:val="0"/>
        <w:spacing w:after="0" w:line="240" w:lineRule="auto"/>
        <w:rPr>
          <w:rFonts w:ascii="Calibri" w:hAnsi="Calibri" w:cs="Calibri"/>
        </w:rPr>
      </w:pPr>
      <w:r w:rsidRPr="00FC0469">
        <w:rPr>
          <w:rFonts w:ascii="Calibri" w:hAnsi="Calibri" w:cs="Calibri"/>
          <w:b/>
        </w:rPr>
        <w:lastRenderedPageBreak/>
        <w:t>Table 2</w:t>
      </w:r>
      <w:r w:rsidRPr="00FC0469">
        <w:rPr>
          <w:rFonts w:ascii="Calibri" w:hAnsi="Calibri" w:cs="Calibri"/>
          <w:b/>
          <w:lang w:eastAsia="ko-KR"/>
        </w:rPr>
        <w:t xml:space="preserve"> (continued)</w:t>
      </w:r>
      <w:r w:rsidRPr="00FC0469">
        <w:rPr>
          <w:rFonts w:ascii="Calibri" w:hAnsi="Calibri" w:cs="Calibr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
      <w:tr w:rsidR="00B32D0E" w:rsidRPr="00FC0469" w14:paraId="63742DA7" w14:textId="09193D32" w:rsidTr="00B32D0E">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2017</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2018</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2019</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BAB80F"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2020</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533E3CD" w14:textId="77777777"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2021</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284D4B6E" w14:textId="10C6E8B9" w:rsidR="00B32D0E" w:rsidRPr="00FC0469" w:rsidRDefault="00B32D0E"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2022</w:t>
            </w:r>
          </w:p>
        </w:tc>
      </w:tr>
      <w:tr w:rsidR="00B32D0E" w:rsidRPr="00FC0469" w14:paraId="75A7E168" w14:textId="38539181" w:rsidTr="00B32D0E">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B32D0E" w:rsidRPr="00FC0469" w:rsidRDefault="00B32D0E" w:rsidP="00452B8E">
            <w:pPr>
              <w:adjustRightInd w:val="0"/>
              <w:snapToGrid w:val="0"/>
              <w:spacing w:after="0" w:line="240" w:lineRule="auto"/>
              <w:rPr>
                <w:rFonts w:ascii="Calibri" w:eastAsia="Times New Roman" w:hAnsi="Calibri" w:cs="Calibr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B32D0E" w:rsidRPr="00FC0469" w:rsidRDefault="00B32D0E" w:rsidP="00452B8E">
            <w:pPr>
              <w:adjustRightInd w:val="0"/>
              <w:snapToGrid w:val="0"/>
              <w:spacing w:after="0" w:line="240" w:lineRule="auto"/>
              <w:rPr>
                <w:rFonts w:ascii="Calibri" w:eastAsia="Times New Roman" w:hAnsi="Calibri" w:cs="Calibr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B32D0E" w:rsidRPr="00FC0469" w:rsidRDefault="00B32D0E" w:rsidP="00452B8E">
            <w:pPr>
              <w:adjustRightInd w:val="0"/>
              <w:snapToGrid w:val="0"/>
              <w:spacing w:after="0" w:line="240" w:lineRule="auto"/>
              <w:rPr>
                <w:rFonts w:ascii="Calibri" w:eastAsia="Times New Roman" w:hAnsi="Calibri" w:cs="Calibr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B32D0E" w:rsidRPr="00FC0469" w:rsidRDefault="00B32D0E"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B32D0E" w:rsidRPr="00FC0469" w:rsidRDefault="00B32D0E"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9D193CC" w:rsidR="00B32D0E" w:rsidRPr="00FC0469" w:rsidRDefault="00B32D0E" w:rsidP="00452B8E">
            <w:pPr>
              <w:adjustRightInd w:val="0"/>
              <w:snapToGrid w:val="0"/>
              <w:spacing w:after="0" w:line="240" w:lineRule="auto"/>
              <w:ind w:left="-4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86569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4BC97"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3B3CF9D"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4307D19" w14:textId="77777777"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11256C7" w14:textId="5368E628"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901D3D5" w14:textId="7A52810B" w:rsidR="00B32D0E" w:rsidRPr="00FC0469" w:rsidRDefault="00B32D0E"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B32D0E" w:rsidRPr="00FC0469" w14:paraId="28978500" w14:textId="562887A4" w:rsidTr="00AC6F7F">
        <w:trPr>
          <w:trHeight w:val="214"/>
        </w:trPr>
        <w:tc>
          <w:tcPr>
            <w:tcW w:w="406" w:type="pct"/>
            <w:vMerge w:val="restart"/>
            <w:tcBorders>
              <w:top w:val="single" w:sz="4" w:space="0" w:color="auto"/>
              <w:left w:val="single" w:sz="4" w:space="0" w:color="auto"/>
              <w:right w:val="single" w:sz="4" w:space="0" w:color="auto"/>
            </w:tcBorders>
            <w:noWrap/>
            <w:hideMark/>
          </w:tcPr>
          <w:p w14:paraId="447F4845" w14:textId="77777777" w:rsidR="00B32D0E" w:rsidRPr="00FC0469" w:rsidRDefault="00B32D0E"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Canada</w:t>
            </w:r>
          </w:p>
        </w:tc>
        <w:tc>
          <w:tcPr>
            <w:tcW w:w="345" w:type="pct"/>
            <w:tcBorders>
              <w:top w:val="single" w:sz="4" w:space="0" w:color="auto"/>
              <w:left w:val="single" w:sz="4" w:space="0" w:color="auto"/>
              <w:bottom w:val="single" w:sz="4" w:space="0" w:color="auto"/>
              <w:right w:val="single" w:sz="4" w:space="0" w:color="auto"/>
            </w:tcBorders>
            <w:noWrap/>
            <w:vAlign w:val="center"/>
            <w:hideMark/>
          </w:tcPr>
          <w:p w14:paraId="620451B6" w14:textId="77777777" w:rsidR="00B32D0E" w:rsidRPr="00FC0469" w:rsidRDefault="00B32D0E"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vAlign w:val="center"/>
            <w:hideMark/>
          </w:tcPr>
          <w:p w14:paraId="5ABF9A5E"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0391ED88"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105224AB"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8" w:type="pct"/>
            <w:tcBorders>
              <w:top w:val="single" w:sz="4" w:space="0" w:color="auto"/>
              <w:left w:val="single" w:sz="4" w:space="0" w:color="auto"/>
              <w:bottom w:val="single" w:sz="4" w:space="0" w:color="auto"/>
              <w:right w:val="single" w:sz="4" w:space="0" w:color="auto"/>
            </w:tcBorders>
            <w:noWrap/>
            <w:vAlign w:val="center"/>
          </w:tcPr>
          <w:p w14:paraId="3A5578AE"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noWrap/>
            <w:vAlign w:val="center"/>
          </w:tcPr>
          <w:p w14:paraId="7C038CC4"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4,978</w:t>
            </w:r>
          </w:p>
        </w:tc>
        <w:tc>
          <w:tcPr>
            <w:tcW w:w="278" w:type="pct"/>
            <w:tcBorders>
              <w:top w:val="single" w:sz="4" w:space="0" w:color="auto"/>
              <w:left w:val="single" w:sz="4" w:space="0" w:color="auto"/>
              <w:bottom w:val="single" w:sz="4" w:space="0" w:color="auto"/>
              <w:right w:val="single" w:sz="4" w:space="0" w:color="auto"/>
            </w:tcBorders>
            <w:noWrap/>
            <w:vAlign w:val="center"/>
          </w:tcPr>
          <w:p w14:paraId="2F3C2813"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noWrap/>
            <w:vAlign w:val="center"/>
          </w:tcPr>
          <w:p w14:paraId="31DA37E5"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4,196</w:t>
            </w:r>
          </w:p>
        </w:tc>
        <w:tc>
          <w:tcPr>
            <w:tcW w:w="278" w:type="pct"/>
            <w:tcBorders>
              <w:top w:val="single" w:sz="4" w:space="0" w:color="auto"/>
              <w:left w:val="single" w:sz="4" w:space="0" w:color="auto"/>
              <w:bottom w:val="single" w:sz="4" w:space="0" w:color="auto"/>
              <w:right w:val="single" w:sz="4" w:space="0" w:color="auto"/>
            </w:tcBorders>
            <w:noWrap/>
            <w:vAlign w:val="center"/>
          </w:tcPr>
          <w:p w14:paraId="1B9F219D" w14:textId="1E109C4A"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122</w:t>
            </w:r>
          </w:p>
        </w:tc>
        <w:tc>
          <w:tcPr>
            <w:tcW w:w="278" w:type="pct"/>
            <w:tcBorders>
              <w:top w:val="single" w:sz="4" w:space="0" w:color="auto"/>
              <w:left w:val="single" w:sz="4" w:space="0" w:color="auto"/>
              <w:bottom w:val="single" w:sz="4" w:space="0" w:color="auto"/>
              <w:right w:val="single" w:sz="4" w:space="0" w:color="auto"/>
            </w:tcBorders>
            <w:noWrap/>
            <w:vAlign w:val="center"/>
          </w:tcPr>
          <w:p w14:paraId="42D93A35" w14:textId="6A5C7D4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3,882</w:t>
            </w:r>
          </w:p>
        </w:tc>
        <w:tc>
          <w:tcPr>
            <w:tcW w:w="278" w:type="pct"/>
            <w:tcBorders>
              <w:top w:val="single" w:sz="4" w:space="0" w:color="auto"/>
              <w:left w:val="single" w:sz="4" w:space="0" w:color="auto"/>
              <w:bottom w:val="single" w:sz="4" w:space="0" w:color="auto"/>
              <w:right w:val="single" w:sz="4" w:space="0" w:color="auto"/>
            </w:tcBorders>
            <w:noWrap/>
            <w:vAlign w:val="center"/>
          </w:tcPr>
          <w:p w14:paraId="229AE99C" w14:textId="6FC81A90"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104</w:t>
            </w:r>
          </w:p>
        </w:tc>
        <w:tc>
          <w:tcPr>
            <w:tcW w:w="278" w:type="pct"/>
            <w:tcBorders>
              <w:top w:val="single" w:sz="4" w:space="0" w:color="auto"/>
              <w:left w:val="single" w:sz="4" w:space="0" w:color="auto"/>
              <w:bottom w:val="single" w:sz="4" w:space="0" w:color="auto"/>
              <w:right w:val="single" w:sz="4" w:space="0" w:color="auto"/>
            </w:tcBorders>
            <w:noWrap/>
            <w:vAlign w:val="center"/>
          </w:tcPr>
          <w:p w14:paraId="2C00BDCB" w14:textId="6AB004F0"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3,301</w:t>
            </w:r>
          </w:p>
        </w:tc>
        <w:tc>
          <w:tcPr>
            <w:tcW w:w="278" w:type="pct"/>
            <w:tcBorders>
              <w:top w:val="single" w:sz="4" w:space="0" w:color="auto"/>
              <w:left w:val="single" w:sz="4" w:space="0" w:color="auto"/>
              <w:bottom w:val="single" w:sz="4" w:space="0" w:color="auto"/>
              <w:right w:val="single" w:sz="4" w:space="0" w:color="auto"/>
            </w:tcBorders>
            <w:vAlign w:val="center"/>
          </w:tcPr>
          <w:p w14:paraId="337DF076" w14:textId="6ADE43A9"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113</w:t>
            </w:r>
          </w:p>
        </w:tc>
        <w:tc>
          <w:tcPr>
            <w:tcW w:w="277" w:type="pct"/>
            <w:tcBorders>
              <w:top w:val="single" w:sz="4" w:space="0" w:color="auto"/>
              <w:left w:val="single" w:sz="4" w:space="0" w:color="auto"/>
              <w:bottom w:val="single" w:sz="4" w:space="0" w:color="auto"/>
              <w:right w:val="single" w:sz="4" w:space="0" w:color="auto"/>
            </w:tcBorders>
            <w:vAlign w:val="center"/>
          </w:tcPr>
          <w:p w14:paraId="017E9EEF" w14:textId="6BD6ACD8"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3,687</w:t>
            </w:r>
          </w:p>
        </w:tc>
        <w:tc>
          <w:tcPr>
            <w:tcW w:w="277" w:type="pct"/>
            <w:tcBorders>
              <w:top w:val="single" w:sz="4" w:space="0" w:color="auto"/>
              <w:left w:val="single" w:sz="4" w:space="0" w:color="auto"/>
              <w:bottom w:val="single" w:sz="4" w:space="0" w:color="auto"/>
              <w:right w:val="single" w:sz="4" w:space="0" w:color="auto"/>
            </w:tcBorders>
            <w:vAlign w:val="center"/>
          </w:tcPr>
          <w:p w14:paraId="1CD98381" w14:textId="7651B74B"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118</w:t>
            </w:r>
          </w:p>
        </w:tc>
        <w:tc>
          <w:tcPr>
            <w:tcW w:w="277" w:type="pct"/>
            <w:tcBorders>
              <w:top w:val="single" w:sz="4" w:space="0" w:color="auto"/>
              <w:left w:val="single" w:sz="4" w:space="0" w:color="auto"/>
              <w:bottom w:val="single" w:sz="4" w:space="0" w:color="auto"/>
              <w:right w:val="single" w:sz="4" w:space="0" w:color="auto"/>
            </w:tcBorders>
            <w:vAlign w:val="center"/>
          </w:tcPr>
          <w:p w14:paraId="6BE882C1" w14:textId="4C57D9CD"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4,073</w:t>
            </w:r>
          </w:p>
        </w:tc>
      </w:tr>
      <w:tr w:rsidR="00B32D0E" w:rsidRPr="00FC0469" w14:paraId="6EC024E9" w14:textId="51ED20B2" w:rsidTr="00B32D0E">
        <w:trPr>
          <w:trHeight w:val="170"/>
        </w:trPr>
        <w:tc>
          <w:tcPr>
            <w:tcW w:w="406" w:type="pct"/>
            <w:vMerge/>
            <w:tcBorders>
              <w:left w:val="single" w:sz="4" w:space="0" w:color="auto"/>
              <w:bottom w:val="single" w:sz="4" w:space="0" w:color="auto"/>
              <w:right w:val="single" w:sz="4" w:space="0" w:color="auto"/>
            </w:tcBorders>
            <w:hideMark/>
          </w:tcPr>
          <w:p w14:paraId="57D6127C"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p>
        </w:tc>
        <w:tc>
          <w:tcPr>
            <w:tcW w:w="345" w:type="pct"/>
            <w:tcBorders>
              <w:top w:val="single" w:sz="4" w:space="0" w:color="auto"/>
              <w:left w:val="single" w:sz="4" w:space="0" w:color="auto"/>
              <w:bottom w:val="single" w:sz="4" w:space="0" w:color="auto"/>
              <w:right w:val="single" w:sz="4" w:space="0" w:color="auto"/>
            </w:tcBorders>
            <w:noWrap/>
            <w:hideMark/>
          </w:tcPr>
          <w:p w14:paraId="4A9015CF"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hideMark/>
          </w:tcPr>
          <w:p w14:paraId="14A17C38" w14:textId="77777777" w:rsidR="00B32D0E" w:rsidRPr="00FC0469" w:rsidRDefault="00B32D0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hideMark/>
          </w:tcPr>
          <w:p w14:paraId="122737E7"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8" w:type="pct"/>
            <w:tcBorders>
              <w:top w:val="single" w:sz="4" w:space="0" w:color="auto"/>
              <w:left w:val="single" w:sz="4" w:space="0" w:color="auto"/>
              <w:bottom w:val="single" w:sz="4" w:space="0" w:color="auto"/>
              <w:right w:val="single" w:sz="4" w:space="0" w:color="auto"/>
            </w:tcBorders>
            <w:noWrap/>
            <w:hideMark/>
          </w:tcPr>
          <w:p w14:paraId="05985E4E" w14:textId="7777777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8" w:type="pct"/>
            <w:tcBorders>
              <w:top w:val="single" w:sz="4" w:space="0" w:color="auto"/>
              <w:left w:val="single" w:sz="4" w:space="0" w:color="auto"/>
              <w:bottom w:val="single" w:sz="4" w:space="0" w:color="auto"/>
              <w:right w:val="single" w:sz="4" w:space="0" w:color="auto"/>
            </w:tcBorders>
            <w:noWrap/>
          </w:tcPr>
          <w:p w14:paraId="41669174"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w:t>
            </w:r>
          </w:p>
        </w:tc>
        <w:tc>
          <w:tcPr>
            <w:tcW w:w="278" w:type="pct"/>
            <w:tcBorders>
              <w:top w:val="single" w:sz="4" w:space="0" w:color="auto"/>
              <w:left w:val="single" w:sz="4" w:space="0" w:color="auto"/>
              <w:bottom w:val="single" w:sz="4" w:space="0" w:color="auto"/>
              <w:right w:val="single" w:sz="4" w:space="0" w:color="auto"/>
            </w:tcBorders>
            <w:noWrap/>
          </w:tcPr>
          <w:p w14:paraId="16E6F50C" w14:textId="7777777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100</w:t>
            </w:r>
          </w:p>
        </w:tc>
        <w:tc>
          <w:tcPr>
            <w:tcW w:w="278" w:type="pct"/>
            <w:tcBorders>
              <w:top w:val="single" w:sz="4" w:space="0" w:color="auto"/>
              <w:left w:val="single" w:sz="4" w:space="0" w:color="auto"/>
              <w:bottom w:val="single" w:sz="4" w:space="0" w:color="auto"/>
              <w:right w:val="single" w:sz="4" w:space="0" w:color="auto"/>
            </w:tcBorders>
            <w:noWrap/>
          </w:tcPr>
          <w:p w14:paraId="35538209" w14:textId="5F5C1A3E"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5FB06158" w14:textId="6B67B71B"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0C935127" w14:textId="7E4892E7"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0A9CF307" w14:textId="793F0FD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42240D50" w14:textId="30F18356" w:rsidR="00B32D0E" w:rsidRPr="00FC0469" w:rsidRDefault="00B32D0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7C1F919F" w14:textId="3C4845C5"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tcPr>
          <w:p w14:paraId="62227F9D" w14:textId="3C473487"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w:t>
            </w:r>
          </w:p>
        </w:tc>
        <w:tc>
          <w:tcPr>
            <w:tcW w:w="277" w:type="pct"/>
            <w:tcBorders>
              <w:top w:val="single" w:sz="4" w:space="0" w:color="auto"/>
              <w:left w:val="single" w:sz="4" w:space="0" w:color="auto"/>
              <w:bottom w:val="single" w:sz="4" w:space="0" w:color="auto"/>
              <w:right w:val="single" w:sz="4" w:space="0" w:color="auto"/>
            </w:tcBorders>
          </w:tcPr>
          <w:p w14:paraId="608697CE" w14:textId="54677C2F" w:rsidR="00B32D0E" w:rsidRPr="00FC0469" w:rsidRDefault="00B32D0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w:t>
            </w:r>
          </w:p>
        </w:tc>
        <w:tc>
          <w:tcPr>
            <w:tcW w:w="277" w:type="pct"/>
            <w:tcBorders>
              <w:top w:val="single" w:sz="4" w:space="0" w:color="auto"/>
              <w:left w:val="single" w:sz="4" w:space="0" w:color="auto"/>
              <w:bottom w:val="single" w:sz="4" w:space="0" w:color="auto"/>
              <w:right w:val="single" w:sz="4" w:space="0" w:color="auto"/>
            </w:tcBorders>
          </w:tcPr>
          <w:p w14:paraId="5BC8C500" w14:textId="126D8828"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110C2CCD" w14:textId="11BA1D3B" w:rsidR="00B32D0E" w:rsidRPr="00FC0469" w:rsidRDefault="00710D49"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37A295EE" w14:textId="1B1F69AD" w:rsidTr="00B32D0E">
        <w:trPr>
          <w:trHeight w:val="251"/>
        </w:trPr>
        <w:tc>
          <w:tcPr>
            <w:tcW w:w="406" w:type="pct"/>
            <w:tcBorders>
              <w:top w:val="single" w:sz="4" w:space="0" w:color="auto"/>
              <w:left w:val="single" w:sz="4" w:space="0" w:color="auto"/>
              <w:bottom w:val="single" w:sz="4" w:space="0" w:color="auto"/>
              <w:right w:val="single" w:sz="4" w:space="0" w:color="auto"/>
            </w:tcBorders>
            <w:noWrap/>
            <w:vAlign w:val="center"/>
            <w:hideMark/>
          </w:tcPr>
          <w:p w14:paraId="5C54E0B9"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noWrap/>
            <w:vAlign w:val="center"/>
            <w:hideMark/>
          </w:tcPr>
          <w:p w14:paraId="3F3E1091"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4B0E7214" w14:textId="1AFBCFFE"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043B3639"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6E9BCAB9"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noWrap/>
            <w:vAlign w:val="center"/>
          </w:tcPr>
          <w:p w14:paraId="69BD06E0"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noWrap/>
            <w:vAlign w:val="center"/>
          </w:tcPr>
          <w:p w14:paraId="13BDC054"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850</w:t>
            </w:r>
          </w:p>
        </w:tc>
        <w:tc>
          <w:tcPr>
            <w:tcW w:w="278" w:type="pct"/>
            <w:tcBorders>
              <w:top w:val="single" w:sz="4" w:space="0" w:color="auto"/>
              <w:left w:val="single" w:sz="4" w:space="0" w:color="auto"/>
              <w:bottom w:val="single" w:sz="4" w:space="0" w:color="auto"/>
              <w:right w:val="single" w:sz="4" w:space="0" w:color="auto"/>
            </w:tcBorders>
            <w:noWrap/>
            <w:vAlign w:val="center"/>
          </w:tcPr>
          <w:p w14:paraId="71882124"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noWrap/>
            <w:vAlign w:val="center"/>
          </w:tcPr>
          <w:p w14:paraId="0E6C5EFD" w14:textId="6C82BA3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838</w:t>
            </w:r>
          </w:p>
        </w:tc>
        <w:tc>
          <w:tcPr>
            <w:tcW w:w="278" w:type="pct"/>
            <w:tcBorders>
              <w:top w:val="single" w:sz="4" w:space="0" w:color="auto"/>
              <w:left w:val="single" w:sz="4" w:space="0" w:color="auto"/>
              <w:bottom w:val="single" w:sz="4" w:space="0" w:color="auto"/>
              <w:right w:val="single" w:sz="4" w:space="0" w:color="auto"/>
            </w:tcBorders>
            <w:noWrap/>
            <w:vAlign w:val="center"/>
          </w:tcPr>
          <w:p w14:paraId="6E84BB97" w14:textId="0F62FBBD"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w:t>
            </w:r>
          </w:p>
        </w:tc>
        <w:tc>
          <w:tcPr>
            <w:tcW w:w="278" w:type="pct"/>
            <w:tcBorders>
              <w:top w:val="single" w:sz="4" w:space="0" w:color="auto"/>
              <w:left w:val="single" w:sz="4" w:space="0" w:color="auto"/>
              <w:bottom w:val="single" w:sz="4" w:space="0" w:color="auto"/>
              <w:right w:val="single" w:sz="4" w:space="0" w:color="auto"/>
            </w:tcBorders>
            <w:noWrap/>
            <w:vAlign w:val="center"/>
          </w:tcPr>
          <w:p w14:paraId="751D8C15" w14:textId="5A02238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1,249</w:t>
            </w:r>
          </w:p>
        </w:tc>
        <w:tc>
          <w:tcPr>
            <w:tcW w:w="278" w:type="pct"/>
            <w:tcBorders>
              <w:top w:val="single" w:sz="4" w:space="0" w:color="auto"/>
              <w:left w:val="single" w:sz="4" w:space="0" w:color="auto"/>
              <w:bottom w:val="single" w:sz="4" w:space="0" w:color="auto"/>
              <w:right w:val="single" w:sz="4" w:space="0" w:color="auto"/>
            </w:tcBorders>
            <w:noWrap/>
            <w:vAlign w:val="center"/>
          </w:tcPr>
          <w:p w14:paraId="09940821" w14:textId="56C1F0B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w:t>
            </w:r>
          </w:p>
        </w:tc>
        <w:tc>
          <w:tcPr>
            <w:tcW w:w="278" w:type="pct"/>
            <w:tcBorders>
              <w:top w:val="single" w:sz="4" w:space="0" w:color="auto"/>
              <w:left w:val="single" w:sz="4" w:space="0" w:color="auto"/>
              <w:bottom w:val="single" w:sz="4" w:space="0" w:color="auto"/>
              <w:right w:val="single" w:sz="4" w:space="0" w:color="auto"/>
            </w:tcBorders>
            <w:noWrap/>
            <w:vAlign w:val="center"/>
          </w:tcPr>
          <w:p w14:paraId="0F088F44" w14:textId="4DA1444E"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1,075</w:t>
            </w:r>
          </w:p>
        </w:tc>
        <w:tc>
          <w:tcPr>
            <w:tcW w:w="278" w:type="pct"/>
            <w:tcBorders>
              <w:top w:val="single" w:sz="4" w:space="0" w:color="auto"/>
              <w:left w:val="single" w:sz="4" w:space="0" w:color="auto"/>
              <w:bottom w:val="single" w:sz="4" w:space="0" w:color="auto"/>
              <w:right w:val="single" w:sz="4" w:space="0" w:color="auto"/>
            </w:tcBorders>
          </w:tcPr>
          <w:p w14:paraId="566CDCCC" w14:textId="780FA776"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tcPr>
          <w:p w14:paraId="295F67AF" w14:textId="6EC71015"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295</w:t>
            </w:r>
          </w:p>
        </w:tc>
        <w:tc>
          <w:tcPr>
            <w:tcW w:w="277" w:type="pct"/>
            <w:tcBorders>
              <w:top w:val="single" w:sz="4" w:space="0" w:color="auto"/>
              <w:left w:val="single" w:sz="4" w:space="0" w:color="auto"/>
              <w:bottom w:val="single" w:sz="4" w:space="0" w:color="auto"/>
              <w:right w:val="single" w:sz="4" w:space="0" w:color="auto"/>
            </w:tcBorders>
          </w:tcPr>
          <w:p w14:paraId="60850C71" w14:textId="344AA6A1"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tcPr>
          <w:p w14:paraId="1F25C3FA" w14:textId="2EE7306D" w:rsidR="00C310BB" w:rsidRPr="00FC0469" w:rsidRDefault="00C310BB" w:rsidP="00452B8E">
            <w:pPr>
              <w:adjustRightInd w:val="0"/>
              <w:snapToGrid w:val="0"/>
              <w:spacing w:after="0" w:line="240" w:lineRule="auto"/>
              <w:jc w:val="right"/>
              <w:rPr>
                <w:rFonts w:ascii="Calibri" w:hAnsi="Calibri" w:cs="Calibri"/>
                <w:kern w:val="2"/>
                <w:sz w:val="20"/>
                <w:szCs w:val="20"/>
                <w:lang w:eastAsia="ko-KR"/>
              </w:rPr>
            </w:pPr>
            <w:r w:rsidRPr="00FC0469">
              <w:rPr>
                <w:rFonts w:ascii="Calibri" w:hAnsi="Calibri" w:cs="Calibri"/>
                <w:kern w:val="2"/>
                <w:sz w:val="20"/>
                <w:szCs w:val="20"/>
                <w:lang w:eastAsia="ko-KR"/>
              </w:rPr>
              <w:t>429</w:t>
            </w:r>
          </w:p>
        </w:tc>
      </w:tr>
      <w:tr w:rsidR="00C310BB" w:rsidRPr="00FC0469" w14:paraId="4048025B" w14:textId="06DC1528" w:rsidTr="00B32D0E">
        <w:trPr>
          <w:trHeight w:val="210"/>
        </w:trPr>
        <w:tc>
          <w:tcPr>
            <w:tcW w:w="406" w:type="pct"/>
            <w:vMerge w:val="restart"/>
            <w:tcBorders>
              <w:top w:val="single" w:sz="4" w:space="0" w:color="auto"/>
              <w:left w:val="single" w:sz="4" w:space="0" w:color="auto"/>
              <w:right w:val="single" w:sz="4" w:space="0" w:color="auto"/>
            </w:tcBorders>
            <w:noWrap/>
            <w:hideMark/>
          </w:tcPr>
          <w:p w14:paraId="735E8C92"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noWrap/>
            <w:hideMark/>
          </w:tcPr>
          <w:p w14:paraId="0D43B75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hideMark/>
          </w:tcPr>
          <w:p w14:paraId="79DCAF69"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hideMark/>
          </w:tcPr>
          <w:p w14:paraId="22423B31"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8" w:type="pct"/>
            <w:tcBorders>
              <w:top w:val="single" w:sz="4" w:space="0" w:color="auto"/>
              <w:left w:val="single" w:sz="4" w:space="0" w:color="auto"/>
              <w:bottom w:val="single" w:sz="4" w:space="0" w:color="auto"/>
              <w:right w:val="single" w:sz="4" w:space="0" w:color="auto"/>
            </w:tcBorders>
            <w:noWrap/>
            <w:hideMark/>
          </w:tcPr>
          <w:p w14:paraId="61E59DF1"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8" w:type="pct"/>
            <w:tcBorders>
              <w:top w:val="single" w:sz="4" w:space="0" w:color="auto"/>
              <w:left w:val="single" w:sz="4" w:space="0" w:color="auto"/>
              <w:bottom w:val="single" w:sz="4" w:space="0" w:color="auto"/>
              <w:right w:val="single" w:sz="4" w:space="0" w:color="auto"/>
            </w:tcBorders>
            <w:noWrap/>
          </w:tcPr>
          <w:p w14:paraId="40E909E8"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472DDD93"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459A3781"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4850274E"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4600B433" w14:textId="0498ADA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240DF2B4" w14:textId="704AEBD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4624A5A1" w14:textId="695B0E6E"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06F2DAD9" w14:textId="65457AC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tcPr>
          <w:p w14:paraId="2DC263A4" w14:textId="1A6D67B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157555E2" w14:textId="23F1C9B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304C776A" w14:textId="41835EF1"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44245003" w14:textId="29070F8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2BDF96C7" w14:textId="401E4A92" w:rsidTr="00B32D0E">
        <w:trPr>
          <w:trHeight w:val="210"/>
        </w:trPr>
        <w:tc>
          <w:tcPr>
            <w:tcW w:w="406" w:type="pct"/>
            <w:vMerge/>
            <w:tcBorders>
              <w:left w:val="single" w:sz="4" w:space="0" w:color="auto"/>
              <w:bottom w:val="single" w:sz="4" w:space="0" w:color="auto"/>
              <w:right w:val="single" w:sz="4" w:space="0" w:color="auto"/>
            </w:tcBorders>
            <w:noWrap/>
            <w:hideMark/>
          </w:tcPr>
          <w:p w14:paraId="258F2178"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noWrap/>
            <w:hideMark/>
          </w:tcPr>
          <w:p w14:paraId="7F03CC36"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hideMark/>
          </w:tcPr>
          <w:p w14:paraId="4FBE28BB"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noWrap/>
            <w:hideMark/>
          </w:tcPr>
          <w:p w14:paraId="4D2D642D"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8" w:type="pct"/>
            <w:tcBorders>
              <w:top w:val="single" w:sz="4" w:space="0" w:color="auto"/>
              <w:left w:val="single" w:sz="4" w:space="0" w:color="auto"/>
              <w:bottom w:val="single" w:sz="4" w:space="0" w:color="auto"/>
              <w:right w:val="single" w:sz="4" w:space="0" w:color="auto"/>
            </w:tcBorders>
            <w:noWrap/>
            <w:hideMark/>
          </w:tcPr>
          <w:p w14:paraId="6168EECF"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8" w:type="pct"/>
            <w:tcBorders>
              <w:top w:val="single" w:sz="4" w:space="0" w:color="auto"/>
              <w:left w:val="single" w:sz="4" w:space="0" w:color="auto"/>
              <w:bottom w:val="single" w:sz="4" w:space="0" w:color="auto"/>
              <w:right w:val="single" w:sz="4" w:space="0" w:color="auto"/>
            </w:tcBorders>
            <w:noWrap/>
          </w:tcPr>
          <w:p w14:paraId="119E5A96"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0305E8BD"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14BE4FA3"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6401E3CD"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378D1A2C" w14:textId="1649249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3B31D6A3" w14:textId="05472AF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0203FE17" w14:textId="35844F48"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6E3767C8" w14:textId="2FE243F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tcPr>
          <w:p w14:paraId="5E956309" w14:textId="0C58B9A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24053919" w14:textId="31041B9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7078813B" w14:textId="2E2A2DF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651FA7D1" w14:textId="4E0ACDD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C310BB" w:rsidRPr="00FC0469" w14:paraId="6D7EC294" w14:textId="0A75E288" w:rsidTr="00B32D0E">
        <w:trPr>
          <w:trHeight w:val="210"/>
        </w:trPr>
        <w:tc>
          <w:tcPr>
            <w:tcW w:w="406" w:type="pct"/>
            <w:tcBorders>
              <w:top w:val="single" w:sz="4" w:space="0" w:color="auto"/>
              <w:left w:val="single" w:sz="4" w:space="0" w:color="auto"/>
              <w:bottom w:val="single" w:sz="4" w:space="0" w:color="auto"/>
              <w:right w:val="single" w:sz="4" w:space="0" w:color="auto"/>
            </w:tcBorders>
            <w:noWrap/>
            <w:vAlign w:val="center"/>
          </w:tcPr>
          <w:p w14:paraId="3BA8153A" w14:textId="3660979B"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Pr="00FC0469">
              <w:rPr>
                <w:rStyle w:val="FootnoteReference"/>
                <w:rFonts w:ascii="Calibri" w:hAnsi="Calibri" w:cs="Calibri"/>
                <w:bCs/>
                <w:sz w:val="20"/>
                <w:szCs w:val="20"/>
                <w:lang w:eastAsia="ko-KR"/>
              </w:rPr>
              <w:footnoteReference w:id="14"/>
            </w:r>
          </w:p>
        </w:tc>
        <w:tc>
          <w:tcPr>
            <w:tcW w:w="345" w:type="pct"/>
            <w:tcBorders>
              <w:top w:val="single" w:sz="4" w:space="0" w:color="auto"/>
              <w:left w:val="single" w:sz="4" w:space="0" w:color="auto"/>
              <w:bottom w:val="single" w:sz="4" w:space="0" w:color="auto"/>
              <w:right w:val="single" w:sz="4" w:space="0" w:color="auto"/>
            </w:tcBorders>
            <w:noWrap/>
          </w:tcPr>
          <w:p w14:paraId="3A43301B"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tcPr>
          <w:p w14:paraId="3E99541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noWrap/>
          </w:tcPr>
          <w:p w14:paraId="1B3B35B2" w14:textId="6DF5D67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4987AA81" w14:textId="13D0324D"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74A50395" w14:textId="1F1953D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4</w:t>
            </w:r>
          </w:p>
        </w:tc>
        <w:tc>
          <w:tcPr>
            <w:tcW w:w="278" w:type="pct"/>
            <w:tcBorders>
              <w:top w:val="single" w:sz="4" w:space="0" w:color="auto"/>
              <w:left w:val="single" w:sz="4" w:space="0" w:color="auto"/>
              <w:bottom w:val="single" w:sz="4" w:space="0" w:color="auto"/>
              <w:right w:val="single" w:sz="4" w:space="0" w:color="auto"/>
            </w:tcBorders>
            <w:noWrap/>
          </w:tcPr>
          <w:p w14:paraId="79875A78" w14:textId="29B27DF5"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114</w:t>
            </w:r>
          </w:p>
        </w:tc>
        <w:tc>
          <w:tcPr>
            <w:tcW w:w="278" w:type="pct"/>
            <w:tcBorders>
              <w:top w:val="single" w:sz="4" w:space="0" w:color="auto"/>
              <w:left w:val="single" w:sz="4" w:space="0" w:color="auto"/>
              <w:bottom w:val="single" w:sz="4" w:space="0" w:color="auto"/>
              <w:right w:val="single" w:sz="4" w:space="0" w:color="auto"/>
            </w:tcBorders>
            <w:noWrap/>
          </w:tcPr>
          <w:p w14:paraId="58A6AACC" w14:textId="47740001"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6</w:t>
            </w:r>
          </w:p>
        </w:tc>
        <w:tc>
          <w:tcPr>
            <w:tcW w:w="278" w:type="pct"/>
            <w:tcBorders>
              <w:top w:val="single" w:sz="4" w:space="0" w:color="auto"/>
              <w:left w:val="single" w:sz="4" w:space="0" w:color="auto"/>
              <w:bottom w:val="single" w:sz="4" w:space="0" w:color="auto"/>
              <w:right w:val="single" w:sz="4" w:space="0" w:color="auto"/>
            </w:tcBorders>
            <w:noWrap/>
          </w:tcPr>
          <w:p w14:paraId="0CF34208" w14:textId="6BEAB88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180</w:t>
            </w:r>
          </w:p>
        </w:tc>
        <w:tc>
          <w:tcPr>
            <w:tcW w:w="278" w:type="pct"/>
            <w:tcBorders>
              <w:top w:val="single" w:sz="4" w:space="0" w:color="auto"/>
              <w:left w:val="single" w:sz="4" w:space="0" w:color="auto"/>
              <w:bottom w:val="single" w:sz="4" w:space="0" w:color="auto"/>
              <w:right w:val="single" w:sz="4" w:space="0" w:color="auto"/>
            </w:tcBorders>
            <w:noWrap/>
          </w:tcPr>
          <w:p w14:paraId="6B38F24A" w14:textId="3F96D67A"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5</w:t>
            </w:r>
          </w:p>
        </w:tc>
        <w:tc>
          <w:tcPr>
            <w:tcW w:w="278" w:type="pct"/>
            <w:tcBorders>
              <w:top w:val="single" w:sz="4" w:space="0" w:color="auto"/>
              <w:left w:val="single" w:sz="4" w:space="0" w:color="auto"/>
              <w:bottom w:val="single" w:sz="4" w:space="0" w:color="auto"/>
              <w:right w:val="single" w:sz="4" w:space="0" w:color="auto"/>
            </w:tcBorders>
            <w:noWrap/>
          </w:tcPr>
          <w:p w14:paraId="02B3E25E" w14:textId="18AEE22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149</w:t>
            </w:r>
          </w:p>
        </w:tc>
        <w:tc>
          <w:tcPr>
            <w:tcW w:w="278" w:type="pct"/>
            <w:tcBorders>
              <w:top w:val="single" w:sz="4" w:space="0" w:color="auto"/>
              <w:left w:val="single" w:sz="4" w:space="0" w:color="auto"/>
              <w:bottom w:val="single" w:sz="4" w:space="0" w:color="auto"/>
              <w:right w:val="single" w:sz="4" w:space="0" w:color="auto"/>
            </w:tcBorders>
            <w:noWrap/>
          </w:tcPr>
          <w:p w14:paraId="49FFEFC3" w14:textId="58C8286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8" w:type="pct"/>
            <w:tcBorders>
              <w:top w:val="single" w:sz="4" w:space="0" w:color="auto"/>
              <w:left w:val="single" w:sz="4" w:space="0" w:color="auto"/>
              <w:bottom w:val="single" w:sz="4" w:space="0" w:color="auto"/>
              <w:right w:val="single" w:sz="4" w:space="0" w:color="auto"/>
            </w:tcBorders>
            <w:noWrap/>
          </w:tcPr>
          <w:p w14:paraId="7A9DEDD8" w14:textId="02124C6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132</w:t>
            </w:r>
          </w:p>
        </w:tc>
        <w:tc>
          <w:tcPr>
            <w:tcW w:w="278" w:type="pct"/>
            <w:tcBorders>
              <w:top w:val="single" w:sz="4" w:space="0" w:color="auto"/>
              <w:left w:val="single" w:sz="4" w:space="0" w:color="auto"/>
              <w:bottom w:val="single" w:sz="4" w:space="0" w:color="auto"/>
              <w:right w:val="single" w:sz="4" w:space="0" w:color="auto"/>
            </w:tcBorders>
          </w:tcPr>
          <w:p w14:paraId="17BA7ECB" w14:textId="4136D0F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7" w:type="pct"/>
            <w:tcBorders>
              <w:top w:val="single" w:sz="4" w:space="0" w:color="auto"/>
              <w:left w:val="single" w:sz="4" w:space="0" w:color="auto"/>
              <w:bottom w:val="single" w:sz="4" w:space="0" w:color="auto"/>
              <w:right w:val="single" w:sz="4" w:space="0" w:color="auto"/>
            </w:tcBorders>
          </w:tcPr>
          <w:p w14:paraId="689EE705" w14:textId="6EC7CEB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43</w:t>
            </w:r>
          </w:p>
        </w:tc>
        <w:tc>
          <w:tcPr>
            <w:tcW w:w="277" w:type="pct"/>
            <w:tcBorders>
              <w:top w:val="single" w:sz="4" w:space="0" w:color="auto"/>
              <w:left w:val="single" w:sz="4" w:space="0" w:color="auto"/>
              <w:bottom w:val="single" w:sz="4" w:space="0" w:color="auto"/>
              <w:right w:val="single" w:sz="4" w:space="0" w:color="auto"/>
            </w:tcBorders>
          </w:tcPr>
          <w:p w14:paraId="7A8F4826" w14:textId="2A75931C"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67803A92" w14:textId="2E9BBA1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C310BB" w:rsidRPr="00FC0469" w14:paraId="6C0F5DDC" w14:textId="3D53D199" w:rsidTr="00C14E18">
        <w:trPr>
          <w:trHeight w:val="210"/>
        </w:trPr>
        <w:tc>
          <w:tcPr>
            <w:tcW w:w="406" w:type="pct"/>
            <w:vMerge w:val="restart"/>
            <w:tcBorders>
              <w:top w:val="single" w:sz="4" w:space="0" w:color="auto"/>
              <w:left w:val="single" w:sz="4" w:space="0" w:color="auto"/>
              <w:right w:val="single" w:sz="4" w:space="0" w:color="auto"/>
            </w:tcBorders>
            <w:noWrap/>
            <w:hideMark/>
          </w:tcPr>
          <w:p w14:paraId="32FB9217" w14:textId="77777777"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Japan</w:t>
            </w:r>
          </w:p>
        </w:tc>
        <w:tc>
          <w:tcPr>
            <w:tcW w:w="345" w:type="pct"/>
            <w:vMerge w:val="restart"/>
            <w:tcBorders>
              <w:top w:val="single" w:sz="4" w:space="0" w:color="auto"/>
              <w:left w:val="single" w:sz="4" w:space="0" w:color="auto"/>
              <w:right w:val="single" w:sz="4" w:space="0" w:color="auto"/>
            </w:tcBorders>
            <w:noWrap/>
            <w:hideMark/>
          </w:tcPr>
          <w:p w14:paraId="78204C9A"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noWrap/>
            <w:hideMark/>
          </w:tcPr>
          <w:p w14:paraId="0A279E65"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2CF43247"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2F39A05E"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w:t>
            </w:r>
            <w:r w:rsidRPr="00FC0469">
              <w:rPr>
                <w:rFonts w:ascii="Calibri" w:hAnsi="Calibri" w:cs="Calibri"/>
                <w:sz w:val="20"/>
                <w:szCs w:val="20"/>
                <w:lang w:eastAsia="ko-KR"/>
              </w:rPr>
              <w:t>,</w:t>
            </w:r>
            <w:r w:rsidRPr="00FC0469">
              <w:rPr>
                <w:rFonts w:ascii="Calibri" w:eastAsia="MS Mincho" w:hAnsi="Calibri" w:cs="Calibri"/>
                <w:sz w:val="20"/>
                <w:szCs w:val="20"/>
              </w:rPr>
              <w:t>988</w:t>
            </w:r>
          </w:p>
        </w:tc>
        <w:tc>
          <w:tcPr>
            <w:tcW w:w="278" w:type="pct"/>
            <w:tcBorders>
              <w:top w:val="single" w:sz="4" w:space="0" w:color="auto"/>
              <w:left w:val="single" w:sz="4" w:space="0" w:color="auto"/>
              <w:bottom w:val="single" w:sz="4" w:space="0" w:color="auto"/>
              <w:right w:val="single" w:sz="4" w:space="0" w:color="auto"/>
            </w:tcBorders>
            <w:noWrap/>
            <w:vAlign w:val="center"/>
          </w:tcPr>
          <w:p w14:paraId="50C9F011"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233</w:t>
            </w:r>
          </w:p>
        </w:tc>
        <w:tc>
          <w:tcPr>
            <w:tcW w:w="278" w:type="pct"/>
            <w:tcBorders>
              <w:top w:val="single" w:sz="4" w:space="0" w:color="auto"/>
              <w:left w:val="single" w:sz="4" w:space="0" w:color="auto"/>
              <w:bottom w:val="single" w:sz="4" w:space="0" w:color="auto"/>
              <w:right w:val="single" w:sz="4" w:space="0" w:color="auto"/>
            </w:tcBorders>
            <w:noWrap/>
            <w:vAlign w:val="center"/>
          </w:tcPr>
          <w:p w14:paraId="6E0BA5AC" w14:textId="0827F31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35,566</w:t>
            </w:r>
          </w:p>
        </w:tc>
        <w:tc>
          <w:tcPr>
            <w:tcW w:w="278" w:type="pct"/>
            <w:tcBorders>
              <w:top w:val="single" w:sz="4" w:space="0" w:color="auto"/>
              <w:left w:val="single" w:sz="4" w:space="0" w:color="auto"/>
              <w:bottom w:val="single" w:sz="4" w:space="0" w:color="auto"/>
              <w:right w:val="single" w:sz="4" w:space="0" w:color="auto"/>
            </w:tcBorders>
            <w:noWrap/>
            <w:vAlign w:val="center"/>
          </w:tcPr>
          <w:p w14:paraId="4FDFAE18" w14:textId="7657F53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229</w:t>
            </w:r>
          </w:p>
        </w:tc>
        <w:tc>
          <w:tcPr>
            <w:tcW w:w="278" w:type="pct"/>
            <w:tcBorders>
              <w:top w:val="single" w:sz="4" w:space="0" w:color="auto"/>
              <w:left w:val="single" w:sz="4" w:space="0" w:color="auto"/>
              <w:bottom w:val="single" w:sz="4" w:space="0" w:color="auto"/>
              <w:right w:val="single" w:sz="4" w:space="0" w:color="auto"/>
            </w:tcBorders>
            <w:noWrap/>
            <w:vAlign w:val="center"/>
          </w:tcPr>
          <w:p w14:paraId="5326BD3D" w14:textId="7FA4FD1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34,725</w:t>
            </w:r>
          </w:p>
        </w:tc>
        <w:tc>
          <w:tcPr>
            <w:tcW w:w="278" w:type="pct"/>
            <w:tcBorders>
              <w:top w:val="single" w:sz="4" w:space="0" w:color="auto"/>
              <w:left w:val="single" w:sz="4" w:space="0" w:color="auto"/>
              <w:bottom w:val="single" w:sz="4" w:space="0" w:color="auto"/>
              <w:right w:val="single" w:sz="4" w:space="0" w:color="auto"/>
            </w:tcBorders>
            <w:noWrap/>
            <w:vAlign w:val="center"/>
          </w:tcPr>
          <w:p w14:paraId="1036A3EE" w14:textId="0ECB882E"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225</w:t>
            </w:r>
          </w:p>
        </w:tc>
        <w:tc>
          <w:tcPr>
            <w:tcW w:w="278" w:type="pct"/>
            <w:tcBorders>
              <w:top w:val="single" w:sz="4" w:space="0" w:color="auto"/>
              <w:left w:val="single" w:sz="4" w:space="0" w:color="auto"/>
              <w:bottom w:val="single" w:sz="4" w:space="0" w:color="auto"/>
              <w:right w:val="single" w:sz="4" w:space="0" w:color="auto"/>
            </w:tcBorders>
            <w:noWrap/>
            <w:vAlign w:val="center"/>
          </w:tcPr>
          <w:p w14:paraId="1B3BA1FA" w14:textId="71EF03B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34,231</w:t>
            </w:r>
          </w:p>
        </w:tc>
        <w:tc>
          <w:tcPr>
            <w:tcW w:w="278" w:type="pct"/>
            <w:tcBorders>
              <w:top w:val="single" w:sz="4" w:space="0" w:color="auto"/>
              <w:left w:val="single" w:sz="4" w:space="0" w:color="auto"/>
              <w:bottom w:val="single" w:sz="4" w:space="0" w:color="auto"/>
              <w:right w:val="single" w:sz="4" w:space="0" w:color="auto"/>
            </w:tcBorders>
            <w:noWrap/>
            <w:vAlign w:val="center"/>
          </w:tcPr>
          <w:p w14:paraId="59C1B65B" w14:textId="225B96A3"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226</w:t>
            </w:r>
          </w:p>
        </w:tc>
        <w:tc>
          <w:tcPr>
            <w:tcW w:w="278" w:type="pct"/>
            <w:tcBorders>
              <w:top w:val="single" w:sz="4" w:space="0" w:color="auto"/>
              <w:left w:val="single" w:sz="4" w:space="0" w:color="auto"/>
              <w:bottom w:val="single" w:sz="4" w:space="0" w:color="auto"/>
              <w:right w:val="single" w:sz="4" w:space="0" w:color="auto"/>
            </w:tcBorders>
            <w:noWrap/>
            <w:vAlign w:val="center"/>
          </w:tcPr>
          <w:p w14:paraId="777DA649" w14:textId="25B1BD73"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35,</w:t>
            </w:r>
            <w:r w:rsidRPr="00FC0469">
              <w:rPr>
                <w:rFonts w:ascii="Calibri" w:eastAsia="MS Mincho" w:hAnsi="Calibri" w:cs="Calibri"/>
                <w:sz w:val="20"/>
                <w:szCs w:val="20"/>
              </w:rPr>
              <w:t>573</w:t>
            </w:r>
          </w:p>
        </w:tc>
        <w:tc>
          <w:tcPr>
            <w:tcW w:w="278" w:type="pct"/>
            <w:tcBorders>
              <w:top w:val="single" w:sz="4" w:space="0" w:color="auto"/>
              <w:left w:val="single" w:sz="4" w:space="0" w:color="auto"/>
              <w:bottom w:val="single" w:sz="4" w:space="0" w:color="auto"/>
              <w:right w:val="single" w:sz="4" w:space="0" w:color="auto"/>
            </w:tcBorders>
            <w:vAlign w:val="center"/>
          </w:tcPr>
          <w:p w14:paraId="2A612792" w14:textId="2A4545B5" w:rsidR="00C310BB" w:rsidRPr="00FC0469" w:rsidRDefault="00C310BB"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230</w:t>
            </w:r>
          </w:p>
        </w:tc>
        <w:tc>
          <w:tcPr>
            <w:tcW w:w="277" w:type="pct"/>
            <w:tcBorders>
              <w:top w:val="single" w:sz="4" w:space="0" w:color="auto"/>
              <w:left w:val="single" w:sz="4" w:space="0" w:color="auto"/>
              <w:bottom w:val="single" w:sz="4" w:space="0" w:color="auto"/>
              <w:right w:val="single" w:sz="4" w:space="0" w:color="auto"/>
            </w:tcBorders>
            <w:vAlign w:val="center"/>
          </w:tcPr>
          <w:p w14:paraId="6C37D8FD" w14:textId="2EBDBCA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36,418</w:t>
            </w:r>
          </w:p>
        </w:tc>
        <w:tc>
          <w:tcPr>
            <w:tcW w:w="277" w:type="pct"/>
            <w:tcBorders>
              <w:top w:val="single" w:sz="4" w:space="0" w:color="auto"/>
              <w:left w:val="single" w:sz="4" w:space="0" w:color="auto"/>
              <w:bottom w:val="single" w:sz="4" w:space="0" w:color="auto"/>
              <w:right w:val="single" w:sz="4" w:space="0" w:color="auto"/>
            </w:tcBorders>
            <w:vAlign w:val="center"/>
          </w:tcPr>
          <w:p w14:paraId="313A5691" w14:textId="4AB0B98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222</w:t>
            </w:r>
          </w:p>
        </w:tc>
        <w:tc>
          <w:tcPr>
            <w:tcW w:w="277" w:type="pct"/>
            <w:tcBorders>
              <w:top w:val="single" w:sz="4" w:space="0" w:color="auto"/>
              <w:left w:val="single" w:sz="4" w:space="0" w:color="auto"/>
              <w:bottom w:val="single" w:sz="4" w:space="0" w:color="auto"/>
              <w:right w:val="single" w:sz="4" w:space="0" w:color="auto"/>
            </w:tcBorders>
            <w:vAlign w:val="center"/>
          </w:tcPr>
          <w:p w14:paraId="539CBD43" w14:textId="6AE0424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29,135</w:t>
            </w:r>
          </w:p>
        </w:tc>
      </w:tr>
      <w:tr w:rsidR="00C310BB" w:rsidRPr="00FC0469" w14:paraId="4F729F21" w14:textId="3F1595A5" w:rsidTr="00C14E18">
        <w:trPr>
          <w:trHeight w:val="210"/>
        </w:trPr>
        <w:tc>
          <w:tcPr>
            <w:tcW w:w="406" w:type="pct"/>
            <w:vMerge/>
            <w:tcBorders>
              <w:left w:val="single" w:sz="4" w:space="0" w:color="auto"/>
              <w:right w:val="single" w:sz="4" w:space="0" w:color="auto"/>
            </w:tcBorders>
            <w:noWrap/>
            <w:hideMark/>
          </w:tcPr>
          <w:p w14:paraId="2490A2B5"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right w:val="single" w:sz="4" w:space="0" w:color="auto"/>
            </w:tcBorders>
            <w:noWrap/>
            <w:hideMark/>
          </w:tcPr>
          <w:p w14:paraId="5BBEAEE0"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noWrap/>
            <w:hideMark/>
          </w:tcPr>
          <w:p w14:paraId="3D47BF4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048138CC"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6C6C9A36"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8" w:type="pct"/>
            <w:tcBorders>
              <w:top w:val="single" w:sz="4" w:space="0" w:color="auto"/>
              <w:left w:val="single" w:sz="4" w:space="0" w:color="auto"/>
              <w:bottom w:val="single" w:sz="4" w:space="0" w:color="auto"/>
              <w:right w:val="single" w:sz="4" w:space="0" w:color="auto"/>
            </w:tcBorders>
            <w:noWrap/>
            <w:vAlign w:val="center"/>
          </w:tcPr>
          <w:p w14:paraId="1D64FAFC"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253</w:t>
            </w:r>
          </w:p>
        </w:tc>
        <w:tc>
          <w:tcPr>
            <w:tcW w:w="278" w:type="pct"/>
            <w:tcBorders>
              <w:top w:val="single" w:sz="4" w:space="0" w:color="auto"/>
              <w:left w:val="single" w:sz="4" w:space="0" w:color="auto"/>
              <w:bottom w:val="single" w:sz="4" w:space="0" w:color="auto"/>
              <w:right w:val="single" w:sz="4" w:space="0" w:color="auto"/>
            </w:tcBorders>
            <w:noWrap/>
            <w:vAlign w:val="center"/>
          </w:tcPr>
          <w:p w14:paraId="45FD68A4" w14:textId="47E08635"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10,154</w:t>
            </w:r>
          </w:p>
        </w:tc>
        <w:tc>
          <w:tcPr>
            <w:tcW w:w="278" w:type="pct"/>
            <w:tcBorders>
              <w:top w:val="single" w:sz="4" w:space="0" w:color="auto"/>
              <w:left w:val="single" w:sz="4" w:space="0" w:color="auto"/>
              <w:bottom w:val="single" w:sz="4" w:space="0" w:color="auto"/>
              <w:right w:val="single" w:sz="4" w:space="0" w:color="auto"/>
            </w:tcBorders>
            <w:noWrap/>
            <w:vAlign w:val="center"/>
          </w:tcPr>
          <w:p w14:paraId="25A44647" w14:textId="6C454138"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248</w:t>
            </w:r>
          </w:p>
        </w:tc>
        <w:tc>
          <w:tcPr>
            <w:tcW w:w="278" w:type="pct"/>
            <w:tcBorders>
              <w:top w:val="single" w:sz="4" w:space="0" w:color="auto"/>
              <w:left w:val="single" w:sz="4" w:space="0" w:color="auto"/>
              <w:bottom w:val="single" w:sz="4" w:space="0" w:color="auto"/>
              <w:right w:val="single" w:sz="4" w:space="0" w:color="auto"/>
            </w:tcBorders>
            <w:noWrap/>
            <w:vAlign w:val="center"/>
          </w:tcPr>
          <w:p w14:paraId="2A28DE72" w14:textId="0B89856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10,126</w:t>
            </w:r>
          </w:p>
        </w:tc>
        <w:tc>
          <w:tcPr>
            <w:tcW w:w="278" w:type="pct"/>
            <w:tcBorders>
              <w:top w:val="single" w:sz="4" w:space="0" w:color="auto"/>
              <w:left w:val="single" w:sz="4" w:space="0" w:color="auto"/>
              <w:bottom w:val="single" w:sz="4" w:space="0" w:color="auto"/>
              <w:right w:val="single" w:sz="4" w:space="0" w:color="auto"/>
            </w:tcBorders>
            <w:noWrap/>
            <w:vAlign w:val="center"/>
          </w:tcPr>
          <w:p w14:paraId="7CEA8E48" w14:textId="346512B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249</w:t>
            </w:r>
          </w:p>
        </w:tc>
        <w:tc>
          <w:tcPr>
            <w:tcW w:w="278" w:type="pct"/>
            <w:tcBorders>
              <w:top w:val="single" w:sz="4" w:space="0" w:color="auto"/>
              <w:left w:val="single" w:sz="4" w:space="0" w:color="auto"/>
              <w:bottom w:val="single" w:sz="4" w:space="0" w:color="auto"/>
              <w:right w:val="single" w:sz="4" w:space="0" w:color="auto"/>
            </w:tcBorders>
            <w:noWrap/>
            <w:vAlign w:val="center"/>
          </w:tcPr>
          <w:p w14:paraId="4D615C50" w14:textId="68CBEA79"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9,987</w:t>
            </w:r>
          </w:p>
        </w:tc>
        <w:tc>
          <w:tcPr>
            <w:tcW w:w="278" w:type="pct"/>
            <w:tcBorders>
              <w:top w:val="single" w:sz="4" w:space="0" w:color="auto"/>
              <w:left w:val="single" w:sz="4" w:space="0" w:color="auto"/>
              <w:bottom w:val="single" w:sz="4" w:space="0" w:color="auto"/>
              <w:right w:val="single" w:sz="4" w:space="0" w:color="auto"/>
            </w:tcBorders>
            <w:noWrap/>
            <w:vAlign w:val="center"/>
          </w:tcPr>
          <w:p w14:paraId="2B1F4227" w14:textId="643CBFD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249</w:t>
            </w:r>
          </w:p>
        </w:tc>
        <w:tc>
          <w:tcPr>
            <w:tcW w:w="278" w:type="pct"/>
            <w:tcBorders>
              <w:top w:val="single" w:sz="4" w:space="0" w:color="auto"/>
              <w:left w:val="single" w:sz="4" w:space="0" w:color="auto"/>
              <w:bottom w:val="single" w:sz="4" w:space="0" w:color="auto"/>
              <w:right w:val="single" w:sz="4" w:space="0" w:color="auto"/>
            </w:tcBorders>
            <w:noWrap/>
            <w:vAlign w:val="center"/>
          </w:tcPr>
          <w:p w14:paraId="6939AAE2" w14:textId="3FFBC86F"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10,182</w:t>
            </w:r>
          </w:p>
        </w:tc>
        <w:tc>
          <w:tcPr>
            <w:tcW w:w="278" w:type="pct"/>
            <w:tcBorders>
              <w:top w:val="single" w:sz="4" w:space="0" w:color="auto"/>
              <w:left w:val="single" w:sz="4" w:space="0" w:color="auto"/>
              <w:bottom w:val="single" w:sz="4" w:space="0" w:color="auto"/>
              <w:right w:val="single" w:sz="4" w:space="0" w:color="auto"/>
            </w:tcBorders>
            <w:vAlign w:val="center"/>
          </w:tcPr>
          <w:p w14:paraId="645D7C56" w14:textId="552B9D52" w:rsidR="00C310BB" w:rsidRPr="00FC0469" w:rsidRDefault="00C310BB"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249</w:t>
            </w:r>
          </w:p>
        </w:tc>
        <w:tc>
          <w:tcPr>
            <w:tcW w:w="277" w:type="pct"/>
            <w:tcBorders>
              <w:top w:val="single" w:sz="4" w:space="0" w:color="auto"/>
              <w:left w:val="single" w:sz="4" w:space="0" w:color="auto"/>
              <w:bottom w:val="single" w:sz="4" w:space="0" w:color="auto"/>
              <w:right w:val="single" w:sz="4" w:space="0" w:color="auto"/>
            </w:tcBorders>
            <w:vAlign w:val="center"/>
          </w:tcPr>
          <w:p w14:paraId="7177E015" w14:textId="39451BC6"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10,308</w:t>
            </w:r>
          </w:p>
        </w:tc>
        <w:tc>
          <w:tcPr>
            <w:tcW w:w="277" w:type="pct"/>
            <w:tcBorders>
              <w:top w:val="single" w:sz="4" w:space="0" w:color="auto"/>
              <w:left w:val="single" w:sz="4" w:space="0" w:color="auto"/>
              <w:bottom w:val="single" w:sz="4" w:space="0" w:color="auto"/>
              <w:right w:val="single" w:sz="4" w:space="0" w:color="auto"/>
            </w:tcBorders>
            <w:vAlign w:val="center"/>
          </w:tcPr>
          <w:p w14:paraId="0AAFD016" w14:textId="26D5176F"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237</w:t>
            </w:r>
          </w:p>
        </w:tc>
        <w:tc>
          <w:tcPr>
            <w:tcW w:w="277" w:type="pct"/>
            <w:tcBorders>
              <w:top w:val="single" w:sz="4" w:space="0" w:color="auto"/>
              <w:left w:val="single" w:sz="4" w:space="0" w:color="auto"/>
              <w:bottom w:val="single" w:sz="4" w:space="0" w:color="auto"/>
              <w:right w:val="single" w:sz="4" w:space="0" w:color="auto"/>
            </w:tcBorders>
            <w:vAlign w:val="center"/>
          </w:tcPr>
          <w:p w14:paraId="3A1AC0C5" w14:textId="385BE06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7,533</w:t>
            </w:r>
          </w:p>
        </w:tc>
      </w:tr>
      <w:tr w:rsidR="00C310BB" w:rsidRPr="00FC0469" w14:paraId="7B219B14" w14:textId="2F6219A3" w:rsidTr="00C14E18">
        <w:trPr>
          <w:trHeight w:val="210"/>
        </w:trPr>
        <w:tc>
          <w:tcPr>
            <w:tcW w:w="406" w:type="pct"/>
            <w:vMerge/>
            <w:tcBorders>
              <w:left w:val="single" w:sz="4" w:space="0" w:color="auto"/>
              <w:bottom w:val="single" w:sz="4" w:space="0" w:color="auto"/>
              <w:right w:val="single" w:sz="4" w:space="0" w:color="auto"/>
            </w:tcBorders>
            <w:noWrap/>
            <w:hideMark/>
          </w:tcPr>
          <w:p w14:paraId="7B4F9C0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bottom w:val="single" w:sz="4" w:space="0" w:color="auto"/>
              <w:right w:val="single" w:sz="4" w:space="0" w:color="auto"/>
            </w:tcBorders>
            <w:noWrap/>
            <w:hideMark/>
          </w:tcPr>
          <w:p w14:paraId="382115ED"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noWrap/>
            <w:hideMark/>
          </w:tcPr>
          <w:p w14:paraId="6853023B"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5389892B"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5E601A80" w14:textId="7777777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8" w:type="pct"/>
            <w:tcBorders>
              <w:top w:val="single" w:sz="4" w:space="0" w:color="auto"/>
              <w:left w:val="single" w:sz="4" w:space="0" w:color="auto"/>
              <w:bottom w:val="single" w:sz="4" w:space="0" w:color="auto"/>
              <w:right w:val="single" w:sz="4" w:space="0" w:color="auto"/>
            </w:tcBorders>
            <w:noWrap/>
            <w:vAlign w:val="center"/>
          </w:tcPr>
          <w:p w14:paraId="27E57F36"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82</w:t>
            </w:r>
          </w:p>
        </w:tc>
        <w:tc>
          <w:tcPr>
            <w:tcW w:w="278" w:type="pct"/>
            <w:tcBorders>
              <w:top w:val="single" w:sz="4" w:space="0" w:color="auto"/>
              <w:left w:val="single" w:sz="4" w:space="0" w:color="auto"/>
              <w:bottom w:val="single" w:sz="4" w:space="0" w:color="auto"/>
              <w:right w:val="single" w:sz="4" w:space="0" w:color="auto"/>
            </w:tcBorders>
            <w:noWrap/>
            <w:vAlign w:val="center"/>
          </w:tcPr>
          <w:p w14:paraId="2A4E04DF" w14:textId="592F2EC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12,659</w:t>
            </w:r>
          </w:p>
        </w:tc>
        <w:tc>
          <w:tcPr>
            <w:tcW w:w="278" w:type="pct"/>
            <w:tcBorders>
              <w:top w:val="single" w:sz="4" w:space="0" w:color="auto"/>
              <w:left w:val="single" w:sz="4" w:space="0" w:color="auto"/>
              <w:bottom w:val="single" w:sz="4" w:space="0" w:color="auto"/>
              <w:right w:val="single" w:sz="4" w:space="0" w:color="auto"/>
            </w:tcBorders>
            <w:noWrap/>
            <w:vAlign w:val="center"/>
          </w:tcPr>
          <w:p w14:paraId="0E1DB914" w14:textId="4127A91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80</w:t>
            </w:r>
          </w:p>
        </w:tc>
        <w:tc>
          <w:tcPr>
            <w:tcW w:w="278" w:type="pct"/>
            <w:tcBorders>
              <w:top w:val="single" w:sz="4" w:space="0" w:color="auto"/>
              <w:left w:val="single" w:sz="4" w:space="0" w:color="auto"/>
              <w:bottom w:val="single" w:sz="4" w:space="0" w:color="auto"/>
              <w:right w:val="single" w:sz="4" w:space="0" w:color="auto"/>
            </w:tcBorders>
            <w:noWrap/>
            <w:vAlign w:val="center"/>
          </w:tcPr>
          <w:p w14:paraId="2551F47B" w14:textId="0222BA5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13,236</w:t>
            </w:r>
          </w:p>
        </w:tc>
        <w:tc>
          <w:tcPr>
            <w:tcW w:w="278" w:type="pct"/>
            <w:tcBorders>
              <w:top w:val="single" w:sz="4" w:space="0" w:color="auto"/>
              <w:left w:val="single" w:sz="4" w:space="0" w:color="auto"/>
              <w:bottom w:val="single" w:sz="4" w:space="0" w:color="auto"/>
              <w:right w:val="single" w:sz="4" w:space="0" w:color="auto"/>
            </w:tcBorders>
            <w:noWrap/>
            <w:vAlign w:val="center"/>
          </w:tcPr>
          <w:p w14:paraId="541CDFB5" w14:textId="76C2864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76</w:t>
            </w:r>
          </w:p>
        </w:tc>
        <w:tc>
          <w:tcPr>
            <w:tcW w:w="278" w:type="pct"/>
            <w:tcBorders>
              <w:top w:val="single" w:sz="4" w:space="0" w:color="auto"/>
              <w:left w:val="single" w:sz="4" w:space="0" w:color="auto"/>
              <w:bottom w:val="single" w:sz="4" w:space="0" w:color="auto"/>
              <w:right w:val="single" w:sz="4" w:space="0" w:color="auto"/>
            </w:tcBorders>
            <w:noWrap/>
            <w:vAlign w:val="center"/>
          </w:tcPr>
          <w:p w14:paraId="72BF1877" w14:textId="0952CBC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12,321</w:t>
            </w:r>
          </w:p>
        </w:tc>
        <w:tc>
          <w:tcPr>
            <w:tcW w:w="278" w:type="pct"/>
            <w:tcBorders>
              <w:top w:val="single" w:sz="4" w:space="0" w:color="auto"/>
              <w:left w:val="single" w:sz="4" w:space="0" w:color="auto"/>
              <w:bottom w:val="single" w:sz="4" w:space="0" w:color="auto"/>
              <w:right w:val="single" w:sz="4" w:space="0" w:color="auto"/>
            </w:tcBorders>
            <w:noWrap/>
            <w:vAlign w:val="center"/>
          </w:tcPr>
          <w:p w14:paraId="281A74C8" w14:textId="5ECEFE9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75</w:t>
            </w:r>
          </w:p>
        </w:tc>
        <w:tc>
          <w:tcPr>
            <w:tcW w:w="278" w:type="pct"/>
            <w:tcBorders>
              <w:top w:val="single" w:sz="4" w:space="0" w:color="auto"/>
              <w:left w:val="single" w:sz="4" w:space="0" w:color="auto"/>
              <w:bottom w:val="single" w:sz="4" w:space="0" w:color="auto"/>
              <w:right w:val="single" w:sz="4" w:space="0" w:color="auto"/>
            </w:tcBorders>
            <w:noWrap/>
            <w:vAlign w:val="center"/>
          </w:tcPr>
          <w:p w14:paraId="19FEF7B2" w14:textId="2B473F6A"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11,093</w:t>
            </w:r>
          </w:p>
        </w:tc>
        <w:tc>
          <w:tcPr>
            <w:tcW w:w="278" w:type="pct"/>
            <w:tcBorders>
              <w:top w:val="single" w:sz="4" w:space="0" w:color="auto"/>
              <w:left w:val="single" w:sz="4" w:space="0" w:color="auto"/>
              <w:bottom w:val="single" w:sz="4" w:space="0" w:color="auto"/>
              <w:right w:val="single" w:sz="4" w:space="0" w:color="auto"/>
            </w:tcBorders>
            <w:vAlign w:val="center"/>
          </w:tcPr>
          <w:p w14:paraId="657135BD" w14:textId="40DC1A05" w:rsidR="00C310BB" w:rsidRPr="00FC0469" w:rsidRDefault="00C310BB" w:rsidP="00452B8E">
            <w:pPr>
              <w:adjustRightInd w:val="0"/>
              <w:snapToGrid w:val="0"/>
              <w:spacing w:after="0" w:line="240" w:lineRule="auto"/>
              <w:jc w:val="right"/>
              <w:rPr>
                <w:rFonts w:ascii="Calibri" w:eastAsia="MS Mincho" w:hAnsi="Calibri" w:cs="Calibri"/>
                <w:sz w:val="20"/>
                <w:szCs w:val="20"/>
              </w:rPr>
            </w:pPr>
            <w:r w:rsidRPr="00FC0469">
              <w:rPr>
                <w:rFonts w:ascii="Calibri" w:eastAsia="MS Mincho" w:hAnsi="Calibri" w:cs="Calibri"/>
                <w:sz w:val="20"/>
                <w:szCs w:val="20"/>
              </w:rPr>
              <w:t>74</w:t>
            </w:r>
          </w:p>
        </w:tc>
        <w:tc>
          <w:tcPr>
            <w:tcW w:w="277" w:type="pct"/>
            <w:tcBorders>
              <w:top w:val="single" w:sz="4" w:space="0" w:color="auto"/>
              <w:left w:val="single" w:sz="4" w:space="0" w:color="auto"/>
              <w:bottom w:val="single" w:sz="4" w:space="0" w:color="auto"/>
              <w:right w:val="single" w:sz="4" w:space="0" w:color="auto"/>
            </w:tcBorders>
            <w:vAlign w:val="center"/>
          </w:tcPr>
          <w:p w14:paraId="432777D7" w14:textId="6758A018"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10,531</w:t>
            </w:r>
          </w:p>
        </w:tc>
        <w:tc>
          <w:tcPr>
            <w:tcW w:w="277" w:type="pct"/>
            <w:tcBorders>
              <w:top w:val="single" w:sz="4" w:space="0" w:color="auto"/>
              <w:left w:val="single" w:sz="4" w:space="0" w:color="auto"/>
              <w:bottom w:val="single" w:sz="4" w:space="0" w:color="auto"/>
              <w:right w:val="single" w:sz="4" w:space="0" w:color="auto"/>
            </w:tcBorders>
            <w:vAlign w:val="center"/>
          </w:tcPr>
          <w:p w14:paraId="0D6AB848" w14:textId="57F0CCD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69</w:t>
            </w:r>
          </w:p>
        </w:tc>
        <w:tc>
          <w:tcPr>
            <w:tcW w:w="277" w:type="pct"/>
            <w:tcBorders>
              <w:top w:val="single" w:sz="4" w:space="0" w:color="auto"/>
              <w:left w:val="single" w:sz="4" w:space="0" w:color="auto"/>
              <w:bottom w:val="single" w:sz="4" w:space="0" w:color="auto"/>
              <w:right w:val="single" w:sz="4" w:space="0" w:color="auto"/>
            </w:tcBorders>
            <w:vAlign w:val="center"/>
          </w:tcPr>
          <w:p w14:paraId="617E5469" w14:textId="37BBEA5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9,487</w:t>
            </w:r>
          </w:p>
        </w:tc>
      </w:tr>
      <w:tr w:rsidR="00C310BB" w:rsidRPr="00FC0469" w14:paraId="58573F47" w14:textId="467923F3" w:rsidTr="00B32D0E">
        <w:trPr>
          <w:trHeight w:val="215"/>
        </w:trPr>
        <w:tc>
          <w:tcPr>
            <w:tcW w:w="406" w:type="pct"/>
            <w:vMerge w:val="restart"/>
            <w:tcBorders>
              <w:top w:val="single" w:sz="4" w:space="0" w:color="auto"/>
              <w:left w:val="single" w:sz="4" w:space="0" w:color="auto"/>
              <w:right w:val="single" w:sz="4" w:space="0" w:color="auto"/>
            </w:tcBorders>
            <w:noWrap/>
            <w:hideMark/>
          </w:tcPr>
          <w:p w14:paraId="53474D1E" w14:textId="581BE234"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Korea</w:t>
            </w:r>
            <w:r w:rsidRPr="00FC0469">
              <w:rPr>
                <w:rStyle w:val="FootnoteReference"/>
                <w:rFonts w:ascii="Calibri" w:eastAsia="Times New Roman" w:hAnsi="Calibri" w:cs="Calibri"/>
                <w:bCs/>
                <w:sz w:val="20"/>
                <w:szCs w:val="20"/>
              </w:rPr>
              <w:footnoteReference w:id="15"/>
            </w:r>
          </w:p>
        </w:tc>
        <w:tc>
          <w:tcPr>
            <w:tcW w:w="345" w:type="pct"/>
            <w:vMerge w:val="restart"/>
            <w:tcBorders>
              <w:top w:val="single" w:sz="4" w:space="0" w:color="auto"/>
              <w:left w:val="single" w:sz="4" w:space="0" w:color="auto"/>
              <w:right w:val="single" w:sz="4" w:space="0" w:color="auto"/>
            </w:tcBorders>
            <w:noWrap/>
            <w:hideMark/>
          </w:tcPr>
          <w:p w14:paraId="716665AA"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00572EEF"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5D3BB45C" w14:textId="7777777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p w14:paraId="2BB04A30" w14:textId="0F556331"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251AD23B" w14:textId="2151730A" w:rsidR="00C310BB" w:rsidRPr="00FC0469" w:rsidRDefault="00C310BB" w:rsidP="00452B8E">
            <w:pPr>
              <w:adjustRightInd w:val="0"/>
              <w:snapToGrid w:val="0"/>
              <w:spacing w:after="0" w:line="240" w:lineRule="auto"/>
              <w:jc w:val="right"/>
              <w:rPr>
                <w:rFonts w:ascii="Calibri" w:eastAsia="Times New Roman" w:hAnsi="Calibri" w:cs="Calibri"/>
                <w:strike/>
                <w:sz w:val="20"/>
                <w:szCs w:val="20"/>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10FFEB8A" w14:textId="010AC3F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44FBD943" w14:textId="48F010B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0CCAA7CD" w14:textId="4EBFA845"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55940963" w14:textId="46AE685A"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2B38F15C" w14:textId="471EAD5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42901A75" w14:textId="35062CC3"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2D53D1A6" w14:textId="7B56DF45"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039E8A4D" w14:textId="2BE616D1"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vAlign w:val="center"/>
          </w:tcPr>
          <w:p w14:paraId="742C59E7" w14:textId="4FD743B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vAlign w:val="center"/>
          </w:tcPr>
          <w:p w14:paraId="6481DA04" w14:textId="3941704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681D74FC" w14:textId="05471CB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3064F905" w14:textId="37EADE0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443EE733" w14:textId="2CB20331" w:rsidTr="00B32D0E">
        <w:trPr>
          <w:trHeight w:val="215"/>
        </w:trPr>
        <w:tc>
          <w:tcPr>
            <w:tcW w:w="406" w:type="pct"/>
            <w:vMerge/>
            <w:tcBorders>
              <w:left w:val="single" w:sz="4" w:space="0" w:color="auto"/>
              <w:bottom w:val="single" w:sz="4" w:space="0" w:color="auto"/>
              <w:right w:val="single" w:sz="4" w:space="0" w:color="auto"/>
            </w:tcBorders>
            <w:noWrap/>
          </w:tcPr>
          <w:p w14:paraId="6ABE0FC7" w14:textId="77777777" w:rsidR="00C310BB" w:rsidRPr="00FC0469" w:rsidRDefault="00C310BB" w:rsidP="00452B8E">
            <w:pPr>
              <w:adjustRightInd w:val="0"/>
              <w:snapToGrid w:val="0"/>
              <w:spacing w:after="0" w:line="240" w:lineRule="auto"/>
              <w:rPr>
                <w:rFonts w:ascii="Calibri" w:eastAsia="Times New Roman" w:hAnsi="Calibri" w:cs="Calibri"/>
                <w:bCs/>
                <w:sz w:val="20"/>
                <w:szCs w:val="20"/>
              </w:rPr>
            </w:pPr>
          </w:p>
        </w:tc>
        <w:tc>
          <w:tcPr>
            <w:tcW w:w="345" w:type="pct"/>
            <w:vMerge/>
            <w:tcBorders>
              <w:left w:val="single" w:sz="4" w:space="0" w:color="auto"/>
              <w:bottom w:val="single" w:sz="4" w:space="0" w:color="auto"/>
              <w:right w:val="single" w:sz="4" w:space="0" w:color="auto"/>
            </w:tcBorders>
            <w:noWrap/>
          </w:tcPr>
          <w:p w14:paraId="18704293" w14:textId="77777777" w:rsidR="00C310BB" w:rsidRPr="00FC0469" w:rsidRDefault="00C310BB"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noWrap/>
            <w:vAlign w:val="center"/>
          </w:tcPr>
          <w:p w14:paraId="25B6CFDB" w14:textId="12CF820B"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PS</w:t>
            </w:r>
          </w:p>
        </w:tc>
        <w:tc>
          <w:tcPr>
            <w:tcW w:w="278" w:type="pct"/>
            <w:tcBorders>
              <w:top w:val="single" w:sz="4" w:space="0" w:color="auto"/>
              <w:left w:val="single" w:sz="4" w:space="0" w:color="auto"/>
              <w:bottom w:val="single" w:sz="4" w:space="0" w:color="auto"/>
              <w:right w:val="single" w:sz="4" w:space="0" w:color="auto"/>
            </w:tcBorders>
            <w:noWrap/>
            <w:vAlign w:val="center"/>
          </w:tcPr>
          <w:p w14:paraId="7150BEDA" w14:textId="5EA5DEAC"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41B6972C" w14:textId="1C5C5CB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14D25512" w14:textId="3A184994"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64163E19" w14:textId="4D78462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44592584" w14:textId="1CCF6AA8"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2B010A07" w14:textId="1BCA65B0"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61EA768C" w14:textId="283B432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7AD2C80D" w14:textId="048B8A62"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035189D8" w14:textId="3E3A9F5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6A21E554" w14:textId="56A318FE"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tcPr>
          <w:p w14:paraId="3167BAC2" w14:textId="737DB79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73747CE4" w14:textId="0CCE496B"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22F0B53E" w14:textId="16368D17"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tcPr>
          <w:p w14:paraId="4431487D" w14:textId="6FDE3789" w:rsidR="00C310BB" w:rsidRPr="00FC0469" w:rsidRDefault="00C310BB"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C310BB" w:rsidRPr="00FC0469" w14:paraId="12D76945" w14:textId="31B6CD83" w:rsidTr="00B32D0E">
        <w:trPr>
          <w:trHeight w:val="233"/>
        </w:trPr>
        <w:tc>
          <w:tcPr>
            <w:tcW w:w="406" w:type="pct"/>
            <w:tcBorders>
              <w:top w:val="single" w:sz="4" w:space="0" w:color="auto"/>
              <w:left w:val="single" w:sz="4" w:space="0" w:color="auto"/>
              <w:bottom w:val="single" w:sz="4" w:space="0" w:color="auto"/>
              <w:right w:val="single" w:sz="4" w:space="0" w:color="auto"/>
            </w:tcBorders>
            <w:noWrap/>
            <w:hideMark/>
          </w:tcPr>
          <w:p w14:paraId="26236F65" w14:textId="4D96AA72" w:rsidR="00C310BB" w:rsidRPr="00FC0469" w:rsidRDefault="00C310BB"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noWrap/>
            <w:hideMark/>
          </w:tcPr>
          <w:p w14:paraId="38753F0C" w14:textId="6AC8BEBE"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05008289" w14:textId="6D78B767" w:rsidR="00C310BB" w:rsidRPr="00FC0469" w:rsidRDefault="00C310BB"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HL</w:t>
            </w:r>
          </w:p>
        </w:tc>
        <w:tc>
          <w:tcPr>
            <w:tcW w:w="278" w:type="pct"/>
            <w:tcBorders>
              <w:top w:val="single" w:sz="4" w:space="0" w:color="auto"/>
              <w:left w:val="single" w:sz="4" w:space="0" w:color="auto"/>
              <w:bottom w:val="single" w:sz="4" w:space="0" w:color="auto"/>
              <w:right w:val="single" w:sz="4" w:space="0" w:color="auto"/>
            </w:tcBorders>
            <w:noWrap/>
          </w:tcPr>
          <w:p w14:paraId="7F9C66B5" w14:textId="3452B42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2E1D1CA6" w14:textId="0B21F55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2DE0DF8D" w14:textId="30CD3EDB" w:rsidR="00C310BB" w:rsidRPr="00FC0469" w:rsidDel="00CE4171"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26ECF67F" w14:textId="4CF118E5"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6BB92A8B" w14:textId="5854F204"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39A2107B" w14:textId="4DD561B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195F0D70" w14:textId="0E12704B"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6E93317D" w14:textId="746A934F"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1FDE8445" w14:textId="37A2220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36850849" w14:textId="620048C6"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tcPr>
          <w:p w14:paraId="289B9B5B" w14:textId="02E45ADD"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74A3CCCB" w14:textId="13DBACA3"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6783D8B3" w14:textId="43990A37"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7" w:type="pct"/>
            <w:tcBorders>
              <w:top w:val="single" w:sz="4" w:space="0" w:color="auto"/>
              <w:left w:val="single" w:sz="4" w:space="0" w:color="auto"/>
              <w:bottom w:val="single" w:sz="4" w:space="0" w:color="auto"/>
              <w:right w:val="single" w:sz="4" w:space="0" w:color="auto"/>
            </w:tcBorders>
          </w:tcPr>
          <w:p w14:paraId="4CF6D5DC" w14:textId="17D0DCFC" w:rsidR="00C310BB" w:rsidRPr="00FC0469" w:rsidRDefault="00C310BB"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r>
      <w:tr w:rsidR="003D3D2E" w:rsidRPr="00FC0469" w14:paraId="2EE2AB80" w14:textId="34772666" w:rsidTr="00006077">
        <w:trPr>
          <w:trHeight w:val="314"/>
        </w:trPr>
        <w:tc>
          <w:tcPr>
            <w:tcW w:w="406" w:type="pct"/>
            <w:vMerge w:val="restart"/>
            <w:tcBorders>
              <w:top w:val="single" w:sz="4" w:space="0" w:color="auto"/>
              <w:left w:val="single" w:sz="4" w:space="0" w:color="auto"/>
              <w:right w:val="single" w:sz="4" w:space="0" w:color="auto"/>
            </w:tcBorders>
            <w:noWrap/>
            <w:hideMark/>
          </w:tcPr>
          <w:p w14:paraId="6CEE3BAE" w14:textId="77777777" w:rsidR="003D3D2E" w:rsidRPr="00FC0469" w:rsidRDefault="003D3D2E"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noWrap/>
            <w:vAlign w:val="center"/>
            <w:hideMark/>
          </w:tcPr>
          <w:p w14:paraId="0A746439" w14:textId="77777777" w:rsidR="003D3D2E" w:rsidRPr="00FC0469" w:rsidRDefault="003D3D2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2E35824D" w14:textId="77777777" w:rsidR="003D3D2E" w:rsidRPr="00FC0469" w:rsidRDefault="003D3D2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55D4822A" w14:textId="77777777" w:rsidR="003D3D2E" w:rsidRPr="00FC0469" w:rsidRDefault="003D3D2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549255F4" w14:textId="77777777" w:rsidR="003D3D2E" w:rsidRPr="00FC0469" w:rsidRDefault="003D3D2E"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CF86389" w14:textId="77777777"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noWrap/>
            <w:vAlign w:val="center"/>
          </w:tcPr>
          <w:p w14:paraId="5291665A" w14:textId="5D80343C"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2,567</w:t>
            </w:r>
          </w:p>
        </w:tc>
        <w:tc>
          <w:tcPr>
            <w:tcW w:w="278" w:type="pct"/>
            <w:tcBorders>
              <w:top w:val="single" w:sz="4" w:space="0" w:color="auto"/>
              <w:left w:val="single" w:sz="4" w:space="0" w:color="auto"/>
              <w:bottom w:val="single" w:sz="4" w:space="0" w:color="auto"/>
              <w:right w:val="single" w:sz="4" w:space="0" w:color="auto"/>
            </w:tcBorders>
            <w:noWrap/>
            <w:vAlign w:val="center"/>
          </w:tcPr>
          <w:p w14:paraId="2F105E18" w14:textId="77777777" w:rsidR="003D3D2E" w:rsidRPr="00FC0469" w:rsidRDefault="003D3D2E" w:rsidP="00452B8E">
            <w:pPr>
              <w:adjustRightInd w:val="0"/>
              <w:snapToGrid w:val="0"/>
              <w:spacing w:after="0" w:line="240" w:lineRule="auto"/>
              <w:jc w:val="right"/>
              <w:rPr>
                <w:rFonts w:ascii="Calibri" w:eastAsia="PMingLiU" w:hAnsi="Calibri" w:cs="Calibri"/>
                <w:bCs/>
                <w:sz w:val="20"/>
                <w:szCs w:val="20"/>
                <w:lang w:eastAsia="zh-TW"/>
              </w:rPr>
            </w:pPr>
            <w:r w:rsidRPr="00FC0469">
              <w:rPr>
                <w:rFonts w:ascii="Calibri" w:eastAsia="PMingLiU" w:hAnsi="Calibri" w:cs="Calibri"/>
                <w:bCs/>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noWrap/>
            <w:vAlign w:val="center"/>
          </w:tcPr>
          <w:p w14:paraId="21F67891" w14:textId="77777777" w:rsidR="003D3D2E" w:rsidRPr="00FC0469" w:rsidRDefault="003D3D2E" w:rsidP="00452B8E">
            <w:pPr>
              <w:adjustRightInd w:val="0"/>
              <w:snapToGrid w:val="0"/>
              <w:spacing w:after="0" w:line="240" w:lineRule="auto"/>
              <w:jc w:val="right"/>
              <w:rPr>
                <w:rFonts w:ascii="Calibri" w:eastAsia="PMingLiU" w:hAnsi="Calibri" w:cs="Calibri"/>
                <w:bCs/>
                <w:sz w:val="20"/>
                <w:szCs w:val="20"/>
                <w:lang w:eastAsia="zh-TW"/>
              </w:rPr>
            </w:pPr>
            <w:r w:rsidRPr="00FC0469">
              <w:rPr>
                <w:rFonts w:ascii="Calibri" w:eastAsia="PMingLiU" w:hAnsi="Calibri" w:cs="Calibri"/>
                <w:bCs/>
                <w:sz w:val="20"/>
                <w:szCs w:val="20"/>
                <w:lang w:eastAsia="zh-TW"/>
              </w:rPr>
              <w:t>2,943</w:t>
            </w:r>
          </w:p>
        </w:tc>
        <w:tc>
          <w:tcPr>
            <w:tcW w:w="278" w:type="pct"/>
            <w:tcBorders>
              <w:top w:val="single" w:sz="4" w:space="0" w:color="auto"/>
              <w:left w:val="single" w:sz="4" w:space="0" w:color="auto"/>
              <w:bottom w:val="single" w:sz="4" w:space="0" w:color="auto"/>
              <w:right w:val="single" w:sz="4" w:space="0" w:color="auto"/>
            </w:tcBorders>
            <w:noWrap/>
            <w:vAlign w:val="center"/>
          </w:tcPr>
          <w:p w14:paraId="077C0ED9" w14:textId="18FE786A"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noWrap/>
            <w:vAlign w:val="center"/>
          </w:tcPr>
          <w:p w14:paraId="3D5248D7" w14:textId="755E4788" w:rsidR="003D3D2E" w:rsidRPr="00FC0469" w:rsidRDefault="003D3D2E" w:rsidP="00452B8E">
            <w:pPr>
              <w:tabs>
                <w:tab w:val="left" w:pos="503"/>
              </w:tabs>
              <w:adjustRightInd w:val="0"/>
              <w:snapToGrid w:val="0"/>
              <w:spacing w:after="0" w:line="240" w:lineRule="auto"/>
              <w:jc w:val="right"/>
              <w:rPr>
                <w:rFonts w:ascii="Calibri" w:hAnsi="Calibri" w:cs="Calibri"/>
                <w:sz w:val="20"/>
                <w:szCs w:val="20"/>
                <w:lang w:eastAsia="ko-KR"/>
              </w:rPr>
            </w:pPr>
            <w:r w:rsidRPr="00FC0469">
              <w:rPr>
                <w:rFonts w:ascii="Calibri" w:eastAsia="PMingLiU" w:hAnsi="Calibri" w:cs="Calibri"/>
                <w:sz w:val="20"/>
                <w:szCs w:val="20"/>
                <w:lang w:eastAsia="zh-TW"/>
              </w:rPr>
              <w:t>2,338</w:t>
            </w:r>
          </w:p>
        </w:tc>
        <w:tc>
          <w:tcPr>
            <w:tcW w:w="278" w:type="pct"/>
            <w:tcBorders>
              <w:top w:val="single" w:sz="4" w:space="0" w:color="auto"/>
              <w:left w:val="single" w:sz="4" w:space="0" w:color="auto"/>
              <w:bottom w:val="single" w:sz="4" w:space="0" w:color="auto"/>
              <w:right w:val="single" w:sz="4" w:space="0" w:color="auto"/>
            </w:tcBorders>
            <w:noWrap/>
            <w:vAlign w:val="center"/>
          </w:tcPr>
          <w:p w14:paraId="18C127D1" w14:textId="1C90C733"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noWrap/>
            <w:vAlign w:val="center"/>
          </w:tcPr>
          <w:p w14:paraId="452129E2" w14:textId="2F1C2FF5"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2,079</w:t>
            </w:r>
          </w:p>
        </w:tc>
        <w:tc>
          <w:tcPr>
            <w:tcW w:w="278" w:type="pct"/>
            <w:tcBorders>
              <w:top w:val="single" w:sz="4" w:space="0" w:color="auto"/>
              <w:left w:val="single" w:sz="4" w:space="0" w:color="auto"/>
              <w:bottom w:val="single" w:sz="4" w:space="0" w:color="auto"/>
              <w:right w:val="single" w:sz="4" w:space="0" w:color="auto"/>
            </w:tcBorders>
            <w:vAlign w:val="center"/>
          </w:tcPr>
          <w:p w14:paraId="24509C58" w14:textId="755B101A"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vAlign w:val="center"/>
          </w:tcPr>
          <w:p w14:paraId="438A9C42" w14:textId="4DB65FAA"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2,070</w:t>
            </w:r>
          </w:p>
        </w:tc>
        <w:tc>
          <w:tcPr>
            <w:tcW w:w="277" w:type="pct"/>
            <w:tcBorders>
              <w:top w:val="single" w:sz="4" w:space="0" w:color="auto"/>
              <w:left w:val="single" w:sz="4" w:space="0" w:color="auto"/>
              <w:bottom w:val="single" w:sz="4" w:space="0" w:color="auto"/>
              <w:right w:val="single" w:sz="4" w:space="0" w:color="auto"/>
            </w:tcBorders>
            <w:vAlign w:val="center"/>
          </w:tcPr>
          <w:p w14:paraId="79D91399" w14:textId="372E206F"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vAlign w:val="center"/>
          </w:tcPr>
          <w:p w14:paraId="5A08E9D9" w14:textId="3A385CD5"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2,283</w:t>
            </w:r>
          </w:p>
        </w:tc>
      </w:tr>
      <w:tr w:rsidR="003D3D2E" w:rsidRPr="00FC0469" w14:paraId="354CB745" w14:textId="77777777" w:rsidTr="00006077">
        <w:trPr>
          <w:trHeight w:val="314"/>
          <w:ins w:id="7" w:author="SungKwon Soh" w:date="2025-11-06T23:49:00Z" w16du:dateUtc="2025-11-06T14:49:00Z"/>
        </w:trPr>
        <w:tc>
          <w:tcPr>
            <w:tcW w:w="406" w:type="pct"/>
            <w:vMerge/>
            <w:tcBorders>
              <w:left w:val="single" w:sz="4" w:space="0" w:color="auto"/>
              <w:bottom w:val="single" w:sz="4" w:space="0" w:color="auto"/>
              <w:right w:val="single" w:sz="4" w:space="0" w:color="auto"/>
            </w:tcBorders>
            <w:noWrap/>
          </w:tcPr>
          <w:p w14:paraId="5A291EBE" w14:textId="77777777" w:rsidR="003D3D2E" w:rsidRPr="00FC0469" w:rsidRDefault="003D3D2E" w:rsidP="003D3D2E">
            <w:pPr>
              <w:adjustRightInd w:val="0"/>
              <w:snapToGrid w:val="0"/>
              <w:spacing w:after="0" w:line="240" w:lineRule="auto"/>
              <w:rPr>
                <w:ins w:id="8" w:author="SungKwon Soh" w:date="2025-11-06T23:49:00Z" w16du:dateUtc="2025-11-06T14:49:00Z"/>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noWrap/>
            <w:vAlign w:val="center"/>
          </w:tcPr>
          <w:p w14:paraId="768D4B11" w14:textId="389575F9" w:rsidR="003D3D2E" w:rsidRPr="00FC0469" w:rsidRDefault="003D3D2E" w:rsidP="003D3D2E">
            <w:pPr>
              <w:adjustRightInd w:val="0"/>
              <w:snapToGrid w:val="0"/>
              <w:spacing w:after="0" w:line="240" w:lineRule="auto"/>
              <w:rPr>
                <w:ins w:id="9" w:author="SungKwon Soh" w:date="2025-11-06T23:49:00Z" w16du:dateUtc="2025-11-06T14:49:00Z"/>
                <w:rFonts w:ascii="Calibri" w:eastAsia="Times New Roman" w:hAnsi="Calibri" w:cs="Calibri"/>
                <w:sz w:val="20"/>
                <w:szCs w:val="20"/>
              </w:rPr>
            </w:pPr>
            <w:ins w:id="10" w:author="SungKwon Soh" w:date="2025-11-06T23:49:00Z" w16du:dateUtc="2025-11-06T14:49:00Z">
              <w:r w:rsidRPr="00FC0469">
                <w:rPr>
                  <w:rFonts w:ascii="Calibri" w:eastAsia="Times New Roman" w:hAnsi="Calibri" w:cs="Calibri"/>
                  <w:sz w:val="20"/>
                  <w:szCs w:val="20"/>
                </w:rPr>
                <w:t>CA only</w:t>
              </w:r>
            </w:ins>
          </w:p>
        </w:tc>
        <w:tc>
          <w:tcPr>
            <w:tcW w:w="359" w:type="pct"/>
            <w:tcBorders>
              <w:top w:val="single" w:sz="4" w:space="0" w:color="auto"/>
              <w:left w:val="single" w:sz="4" w:space="0" w:color="auto"/>
              <w:bottom w:val="single" w:sz="4" w:space="0" w:color="auto"/>
              <w:right w:val="single" w:sz="4" w:space="0" w:color="auto"/>
            </w:tcBorders>
            <w:noWrap/>
            <w:vAlign w:val="center"/>
          </w:tcPr>
          <w:p w14:paraId="2585C888" w14:textId="58DB9C3C" w:rsidR="003D3D2E" w:rsidRPr="00FC0469" w:rsidRDefault="003D3D2E" w:rsidP="003D3D2E">
            <w:pPr>
              <w:adjustRightInd w:val="0"/>
              <w:snapToGrid w:val="0"/>
              <w:spacing w:after="0" w:line="240" w:lineRule="auto"/>
              <w:rPr>
                <w:ins w:id="11" w:author="SungKwon Soh" w:date="2025-11-06T23:49:00Z" w16du:dateUtc="2025-11-06T14:49:00Z"/>
                <w:rFonts w:ascii="Calibri" w:eastAsia="Times New Roman" w:hAnsi="Calibri" w:cs="Calibri"/>
                <w:sz w:val="20"/>
                <w:szCs w:val="20"/>
              </w:rPr>
            </w:pPr>
            <w:ins w:id="12" w:author="SungKwon Soh" w:date="2025-11-06T23:49:00Z" w16du:dateUtc="2025-11-06T14:49:00Z">
              <w:r w:rsidRPr="00FC0469">
                <w:rPr>
                  <w:rFonts w:ascii="Calibri" w:eastAsia="Times New Roman" w:hAnsi="Calibri" w:cs="Calibri"/>
                  <w:sz w:val="20"/>
                  <w:szCs w:val="20"/>
                </w:rPr>
                <w:t>ALB LL</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186ADEE7" w14:textId="7C058E46" w:rsidR="003D3D2E" w:rsidRPr="00FC0469" w:rsidRDefault="003D3D2E" w:rsidP="003D3D2E">
            <w:pPr>
              <w:adjustRightInd w:val="0"/>
              <w:snapToGrid w:val="0"/>
              <w:spacing w:after="0" w:line="240" w:lineRule="auto"/>
              <w:jc w:val="right"/>
              <w:rPr>
                <w:ins w:id="13" w:author="SungKwon Soh" w:date="2025-11-06T23:49:00Z" w16du:dateUtc="2025-11-06T14:49:00Z"/>
                <w:rFonts w:ascii="Calibri" w:eastAsia="Times New Roman" w:hAnsi="Calibri" w:cs="Calibri"/>
                <w:sz w:val="20"/>
                <w:szCs w:val="20"/>
              </w:rPr>
            </w:pPr>
            <w:ins w:id="14" w:author="SungKwon Soh" w:date="2025-11-06T23:49:00Z" w16du:dateUtc="2025-11-06T14:49:00Z">
              <w:r w:rsidRPr="00FC0469">
                <w:rPr>
                  <w:rFonts w:ascii="Calibri" w:eastAsia="Times New Roman" w:hAnsi="Calibri" w:cs="Calibri"/>
                  <w:sz w:val="20"/>
                  <w:szCs w:val="20"/>
                </w:rPr>
                <w:t>25</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56F6010F" w14:textId="77777777" w:rsidR="003D3D2E" w:rsidRPr="00FC0469" w:rsidRDefault="003D3D2E" w:rsidP="003D3D2E">
            <w:pPr>
              <w:adjustRightInd w:val="0"/>
              <w:snapToGrid w:val="0"/>
              <w:spacing w:after="0" w:line="240" w:lineRule="auto"/>
              <w:jc w:val="right"/>
              <w:rPr>
                <w:ins w:id="15" w:author="SungKwon Soh" w:date="2025-11-06T23:49:00Z" w16du:dateUtc="2025-11-06T14:49:00Z"/>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36937EAE" w14:textId="77777777" w:rsidR="003D3D2E" w:rsidRPr="00FC0469" w:rsidRDefault="003D3D2E" w:rsidP="003D3D2E">
            <w:pPr>
              <w:adjustRightInd w:val="0"/>
              <w:snapToGrid w:val="0"/>
              <w:spacing w:after="0" w:line="240" w:lineRule="auto"/>
              <w:jc w:val="right"/>
              <w:rPr>
                <w:ins w:id="16" w:author="SungKwon Soh" w:date="2025-11-06T23:49:00Z" w16du:dateUtc="2025-11-06T14:49:00Z"/>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536FB812" w14:textId="77777777" w:rsidR="003D3D2E" w:rsidRPr="00FC0469" w:rsidRDefault="003D3D2E" w:rsidP="003D3D2E">
            <w:pPr>
              <w:adjustRightInd w:val="0"/>
              <w:snapToGrid w:val="0"/>
              <w:spacing w:after="0" w:line="240" w:lineRule="auto"/>
              <w:jc w:val="right"/>
              <w:rPr>
                <w:ins w:id="17" w:author="SungKwon Soh" w:date="2025-11-06T23:49:00Z" w16du:dateUtc="2025-11-06T14:49:00Z"/>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7FF562BA" w14:textId="77777777" w:rsidR="003D3D2E" w:rsidRPr="00FC0469" w:rsidRDefault="003D3D2E" w:rsidP="003D3D2E">
            <w:pPr>
              <w:adjustRightInd w:val="0"/>
              <w:snapToGrid w:val="0"/>
              <w:spacing w:after="0" w:line="240" w:lineRule="auto"/>
              <w:jc w:val="right"/>
              <w:rPr>
                <w:ins w:id="18" w:author="SungKwon Soh" w:date="2025-11-06T23:49:00Z" w16du:dateUtc="2025-11-06T14:49:00Z"/>
                <w:rFonts w:ascii="Calibri" w:eastAsia="PMingLiU" w:hAnsi="Calibri" w:cs="Calibri"/>
                <w:bCs/>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3D971C2" w14:textId="77777777" w:rsidR="003D3D2E" w:rsidRPr="00FC0469" w:rsidRDefault="003D3D2E" w:rsidP="003D3D2E">
            <w:pPr>
              <w:adjustRightInd w:val="0"/>
              <w:snapToGrid w:val="0"/>
              <w:spacing w:after="0" w:line="240" w:lineRule="auto"/>
              <w:jc w:val="right"/>
              <w:rPr>
                <w:ins w:id="19" w:author="SungKwon Soh" w:date="2025-11-06T23:49:00Z" w16du:dateUtc="2025-11-06T14:49:00Z"/>
                <w:rFonts w:ascii="Calibri" w:eastAsia="PMingLiU" w:hAnsi="Calibri" w:cs="Calibri"/>
                <w:bCs/>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7EDE070" w14:textId="77777777" w:rsidR="003D3D2E" w:rsidRPr="00FC0469" w:rsidRDefault="003D3D2E" w:rsidP="003D3D2E">
            <w:pPr>
              <w:adjustRightInd w:val="0"/>
              <w:snapToGrid w:val="0"/>
              <w:spacing w:after="0" w:line="240" w:lineRule="auto"/>
              <w:jc w:val="right"/>
              <w:rPr>
                <w:ins w:id="20" w:author="SungKwon Soh" w:date="2025-11-06T23:49:00Z" w16du:dateUtc="2025-11-06T14:49:00Z"/>
                <w:rFonts w:ascii="Calibri" w:eastAsia="PMingLiU" w:hAnsi="Calibri" w:cs="Calibri"/>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BC8150A" w14:textId="77777777" w:rsidR="003D3D2E" w:rsidRPr="00FC0469" w:rsidRDefault="003D3D2E" w:rsidP="003D3D2E">
            <w:pPr>
              <w:tabs>
                <w:tab w:val="left" w:pos="503"/>
              </w:tabs>
              <w:adjustRightInd w:val="0"/>
              <w:snapToGrid w:val="0"/>
              <w:spacing w:after="0" w:line="240" w:lineRule="auto"/>
              <w:jc w:val="right"/>
              <w:rPr>
                <w:ins w:id="21" w:author="SungKwon Soh" w:date="2025-11-06T23:49:00Z" w16du:dateUtc="2025-11-06T14:49:00Z"/>
                <w:rFonts w:ascii="Calibri" w:eastAsia="PMingLiU" w:hAnsi="Calibri" w:cs="Calibri"/>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15DBC6C6" w14:textId="7C300385" w:rsidR="003D3D2E" w:rsidRPr="00FC0469" w:rsidRDefault="003D3D2E" w:rsidP="003D3D2E">
            <w:pPr>
              <w:adjustRightInd w:val="0"/>
              <w:snapToGrid w:val="0"/>
              <w:spacing w:after="0" w:line="240" w:lineRule="auto"/>
              <w:jc w:val="right"/>
              <w:rPr>
                <w:ins w:id="22" w:author="SungKwon Soh" w:date="2025-11-06T23:49:00Z" w16du:dateUtc="2025-11-06T14:49:00Z"/>
                <w:rFonts w:ascii="Calibri" w:hAnsi="Calibri" w:cs="Calibri"/>
                <w:sz w:val="20"/>
                <w:szCs w:val="20"/>
                <w:lang w:eastAsia="ko-KR"/>
              </w:rPr>
            </w:pPr>
            <w:ins w:id="23" w:author="SungKwon Soh" w:date="2025-11-06T23:49:00Z" w16du:dateUtc="2025-11-06T14:49:00Z">
              <w:r w:rsidRPr="00FC0469">
                <w:rPr>
                  <w:rFonts w:ascii="Calibri" w:eastAsia="Times New Roman" w:hAnsi="Calibri" w:cs="Calibri"/>
                  <w:sz w:val="20"/>
                  <w:szCs w:val="20"/>
                </w:rPr>
                <w:t>25</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2B655EDE" w14:textId="5903FB54" w:rsidR="003D3D2E" w:rsidRPr="00FC0469" w:rsidRDefault="003D3D2E" w:rsidP="003D3D2E">
            <w:pPr>
              <w:adjustRightInd w:val="0"/>
              <w:snapToGrid w:val="0"/>
              <w:spacing w:after="0" w:line="240" w:lineRule="auto"/>
              <w:jc w:val="right"/>
              <w:rPr>
                <w:ins w:id="24" w:author="SungKwon Soh" w:date="2025-11-06T23:49:00Z" w16du:dateUtc="2025-11-06T14:49:00Z"/>
                <w:rFonts w:ascii="Calibri" w:hAnsi="Calibri" w:cs="Calibri"/>
                <w:sz w:val="20"/>
                <w:szCs w:val="20"/>
                <w:lang w:eastAsia="ko-KR"/>
              </w:rPr>
            </w:pPr>
            <w:ins w:id="25" w:author="SungKwon Soh" w:date="2025-11-06T23:49:00Z" w16du:dateUtc="2025-11-06T14:49:00Z">
              <w:r w:rsidRPr="00F27082">
                <w:rPr>
                  <w:rFonts w:ascii="Calibri" w:eastAsia="PMingLiU" w:hAnsi="Calibri" w:cs="Calibri"/>
                  <w:sz w:val="20"/>
                  <w:szCs w:val="20"/>
                  <w:lang w:eastAsia="zh-TW"/>
                </w:rPr>
                <w:t>1</w:t>
              </w:r>
              <w:r w:rsidRPr="00F27082">
                <w:rPr>
                  <w:rFonts w:ascii="Calibri" w:eastAsia="Microsoft JhengHei" w:hAnsi="Calibri" w:cs="Microsoft JhengHei"/>
                  <w:sz w:val="20"/>
                  <w:szCs w:val="20"/>
                  <w:lang w:eastAsia="zh-TW"/>
                </w:rPr>
                <w:t>,725</w:t>
              </w:r>
            </w:ins>
          </w:p>
        </w:tc>
        <w:tc>
          <w:tcPr>
            <w:tcW w:w="278" w:type="pct"/>
            <w:tcBorders>
              <w:top w:val="single" w:sz="4" w:space="0" w:color="auto"/>
              <w:left w:val="single" w:sz="4" w:space="0" w:color="auto"/>
              <w:bottom w:val="single" w:sz="4" w:space="0" w:color="auto"/>
              <w:right w:val="single" w:sz="4" w:space="0" w:color="auto"/>
            </w:tcBorders>
            <w:vAlign w:val="center"/>
          </w:tcPr>
          <w:p w14:paraId="6AF52251" w14:textId="08CDA2A8" w:rsidR="003D3D2E" w:rsidRPr="00FC0469" w:rsidRDefault="003D3D2E" w:rsidP="003D3D2E">
            <w:pPr>
              <w:adjustRightInd w:val="0"/>
              <w:snapToGrid w:val="0"/>
              <w:spacing w:after="0" w:line="240" w:lineRule="auto"/>
              <w:jc w:val="right"/>
              <w:rPr>
                <w:ins w:id="26" w:author="SungKwon Soh" w:date="2025-11-06T23:49:00Z" w16du:dateUtc="2025-11-06T14:49:00Z"/>
                <w:rFonts w:ascii="Calibri" w:hAnsi="Calibri" w:cs="Calibri"/>
                <w:sz w:val="20"/>
                <w:szCs w:val="20"/>
                <w:lang w:eastAsia="ko-KR"/>
              </w:rPr>
            </w:pPr>
            <w:ins w:id="27" w:author="SungKwon Soh" w:date="2025-11-06T23:49:00Z" w16du:dateUtc="2025-11-06T14:49:00Z">
              <w:r w:rsidRPr="00FC0469">
                <w:rPr>
                  <w:rFonts w:ascii="Calibri" w:eastAsia="Times New Roman" w:hAnsi="Calibri" w:cs="Calibri"/>
                  <w:sz w:val="20"/>
                  <w:szCs w:val="20"/>
                </w:rPr>
                <w:t>25</w:t>
              </w:r>
            </w:ins>
          </w:p>
        </w:tc>
        <w:tc>
          <w:tcPr>
            <w:tcW w:w="277" w:type="pct"/>
            <w:tcBorders>
              <w:top w:val="single" w:sz="4" w:space="0" w:color="auto"/>
              <w:left w:val="single" w:sz="4" w:space="0" w:color="auto"/>
              <w:bottom w:val="single" w:sz="4" w:space="0" w:color="auto"/>
              <w:right w:val="single" w:sz="4" w:space="0" w:color="auto"/>
            </w:tcBorders>
            <w:vAlign w:val="center"/>
          </w:tcPr>
          <w:p w14:paraId="59327C0E" w14:textId="53E5B20A" w:rsidR="003D3D2E" w:rsidRPr="00FC0469" w:rsidRDefault="003D3D2E" w:rsidP="003D3D2E">
            <w:pPr>
              <w:adjustRightInd w:val="0"/>
              <w:snapToGrid w:val="0"/>
              <w:spacing w:after="0" w:line="240" w:lineRule="auto"/>
              <w:jc w:val="right"/>
              <w:rPr>
                <w:ins w:id="28" w:author="SungKwon Soh" w:date="2025-11-06T23:49:00Z" w16du:dateUtc="2025-11-06T14:49:00Z"/>
                <w:rFonts w:ascii="Calibri" w:hAnsi="Calibri" w:cs="Calibri"/>
                <w:sz w:val="20"/>
                <w:szCs w:val="20"/>
                <w:lang w:eastAsia="ko-KR"/>
              </w:rPr>
            </w:pPr>
            <w:ins w:id="29" w:author="SungKwon Soh" w:date="2025-11-06T23:49:00Z" w16du:dateUtc="2025-11-06T14:49:00Z">
              <w:r>
                <w:rPr>
                  <w:rFonts w:ascii="Calibri" w:eastAsia="PMingLiU" w:hAnsi="Calibri" w:cs="Calibri" w:hint="eastAsia"/>
                  <w:sz w:val="20"/>
                  <w:szCs w:val="20"/>
                  <w:lang w:eastAsia="zh-TW"/>
                </w:rPr>
                <w:t>1</w:t>
              </w:r>
              <w:r>
                <w:rPr>
                  <w:rFonts w:ascii="Calibri" w:eastAsia="PMingLiU" w:hAnsi="Calibri" w:cs="Calibri"/>
                  <w:sz w:val="20"/>
                  <w:szCs w:val="20"/>
                  <w:lang w:eastAsia="zh-TW"/>
                </w:rPr>
                <w:t>,708</w:t>
              </w:r>
            </w:ins>
          </w:p>
        </w:tc>
        <w:tc>
          <w:tcPr>
            <w:tcW w:w="277" w:type="pct"/>
            <w:tcBorders>
              <w:top w:val="single" w:sz="4" w:space="0" w:color="auto"/>
              <w:left w:val="single" w:sz="4" w:space="0" w:color="auto"/>
              <w:bottom w:val="single" w:sz="4" w:space="0" w:color="auto"/>
              <w:right w:val="single" w:sz="4" w:space="0" w:color="auto"/>
            </w:tcBorders>
            <w:vAlign w:val="center"/>
          </w:tcPr>
          <w:p w14:paraId="00CDFE08" w14:textId="2DEC0D83" w:rsidR="003D3D2E" w:rsidRPr="00FC0469" w:rsidRDefault="003D3D2E" w:rsidP="003D3D2E">
            <w:pPr>
              <w:adjustRightInd w:val="0"/>
              <w:snapToGrid w:val="0"/>
              <w:spacing w:after="0" w:line="240" w:lineRule="auto"/>
              <w:jc w:val="right"/>
              <w:rPr>
                <w:ins w:id="30" w:author="SungKwon Soh" w:date="2025-11-06T23:49:00Z" w16du:dateUtc="2025-11-06T14:49:00Z"/>
                <w:rFonts w:ascii="Calibri" w:hAnsi="Calibri" w:cs="Calibri"/>
                <w:sz w:val="20"/>
                <w:szCs w:val="20"/>
                <w:lang w:eastAsia="ko-KR"/>
              </w:rPr>
            </w:pPr>
            <w:ins w:id="31" w:author="SungKwon Soh" w:date="2025-11-06T23:49:00Z" w16du:dateUtc="2025-11-06T14:49:00Z">
              <w:r w:rsidRPr="00FC0469">
                <w:rPr>
                  <w:rFonts w:ascii="Calibri" w:eastAsia="Times New Roman" w:hAnsi="Calibri" w:cs="Calibri"/>
                  <w:sz w:val="20"/>
                  <w:szCs w:val="20"/>
                </w:rPr>
                <w:t>25</w:t>
              </w:r>
            </w:ins>
          </w:p>
        </w:tc>
        <w:tc>
          <w:tcPr>
            <w:tcW w:w="277" w:type="pct"/>
            <w:tcBorders>
              <w:top w:val="single" w:sz="4" w:space="0" w:color="auto"/>
              <w:left w:val="single" w:sz="4" w:space="0" w:color="auto"/>
              <w:bottom w:val="single" w:sz="4" w:space="0" w:color="auto"/>
              <w:right w:val="single" w:sz="4" w:space="0" w:color="auto"/>
            </w:tcBorders>
            <w:vAlign w:val="center"/>
          </w:tcPr>
          <w:p w14:paraId="79971D51" w14:textId="53CF394C" w:rsidR="003D3D2E" w:rsidRPr="00FC0469" w:rsidRDefault="003D3D2E" w:rsidP="003D3D2E">
            <w:pPr>
              <w:adjustRightInd w:val="0"/>
              <w:snapToGrid w:val="0"/>
              <w:spacing w:after="0" w:line="240" w:lineRule="auto"/>
              <w:jc w:val="right"/>
              <w:rPr>
                <w:ins w:id="32" w:author="SungKwon Soh" w:date="2025-11-06T23:49:00Z" w16du:dateUtc="2025-11-06T14:49:00Z"/>
                <w:rFonts w:ascii="Calibri" w:hAnsi="Calibri" w:cs="Calibri"/>
                <w:sz w:val="20"/>
                <w:szCs w:val="20"/>
                <w:lang w:eastAsia="ko-KR"/>
              </w:rPr>
            </w:pPr>
            <w:ins w:id="33" w:author="SungKwon Soh" w:date="2025-11-06T23:49:00Z" w16du:dateUtc="2025-11-06T14:49:00Z">
              <w:r>
                <w:rPr>
                  <w:rFonts w:ascii="Calibri" w:eastAsia="PMingLiU" w:hAnsi="Calibri" w:cs="Calibri" w:hint="eastAsia"/>
                  <w:sz w:val="20"/>
                  <w:szCs w:val="20"/>
                  <w:lang w:eastAsia="zh-TW"/>
                </w:rPr>
                <w:t>1</w:t>
              </w:r>
              <w:r>
                <w:rPr>
                  <w:rFonts w:ascii="Calibri" w:eastAsia="PMingLiU" w:hAnsi="Calibri" w:cs="Calibri"/>
                  <w:sz w:val="20"/>
                  <w:szCs w:val="20"/>
                  <w:lang w:eastAsia="zh-TW"/>
                </w:rPr>
                <w:t>,792</w:t>
              </w:r>
            </w:ins>
          </w:p>
        </w:tc>
      </w:tr>
      <w:tr w:rsidR="003D3D2E" w:rsidRPr="00FC0469" w14:paraId="5EF14F61" w14:textId="23001F06" w:rsidTr="00292D96">
        <w:trPr>
          <w:trHeight w:val="255"/>
        </w:trPr>
        <w:tc>
          <w:tcPr>
            <w:tcW w:w="406" w:type="pct"/>
            <w:vMerge w:val="restart"/>
            <w:tcBorders>
              <w:top w:val="single" w:sz="4" w:space="0" w:color="auto"/>
              <w:left w:val="single" w:sz="4" w:space="0" w:color="auto"/>
              <w:right w:val="single" w:sz="4" w:space="0" w:color="auto"/>
            </w:tcBorders>
            <w:noWrap/>
            <w:hideMark/>
          </w:tcPr>
          <w:p w14:paraId="48DA24DE" w14:textId="77777777" w:rsidR="003D3D2E" w:rsidRPr="00FC0469" w:rsidRDefault="003D3D2E" w:rsidP="003D3D2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USA</w:t>
            </w:r>
          </w:p>
        </w:tc>
        <w:tc>
          <w:tcPr>
            <w:tcW w:w="345" w:type="pct"/>
            <w:tcBorders>
              <w:top w:val="single" w:sz="4" w:space="0" w:color="auto"/>
              <w:left w:val="single" w:sz="4" w:space="0" w:color="auto"/>
              <w:bottom w:val="single" w:sz="4" w:space="0" w:color="auto"/>
              <w:right w:val="single" w:sz="4" w:space="0" w:color="auto"/>
            </w:tcBorders>
            <w:noWrap/>
            <w:hideMark/>
          </w:tcPr>
          <w:p w14:paraId="73C52A8B"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hideMark/>
          </w:tcPr>
          <w:p w14:paraId="6DFE04CA"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450AA19C"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3E6AAA0"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8" w:type="pct"/>
            <w:tcBorders>
              <w:top w:val="single" w:sz="4" w:space="0" w:color="auto"/>
              <w:left w:val="single" w:sz="4" w:space="0" w:color="auto"/>
              <w:bottom w:val="single" w:sz="4" w:space="0" w:color="auto"/>
              <w:right w:val="single" w:sz="4" w:space="0" w:color="auto"/>
            </w:tcBorders>
            <w:noWrap/>
            <w:vAlign w:val="center"/>
          </w:tcPr>
          <w:p w14:paraId="032C8483"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16C0464A" w14:textId="46C31FF9"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12,675</w:t>
            </w:r>
          </w:p>
        </w:tc>
        <w:tc>
          <w:tcPr>
            <w:tcW w:w="278" w:type="pct"/>
            <w:tcBorders>
              <w:top w:val="single" w:sz="4" w:space="0" w:color="auto"/>
              <w:left w:val="single" w:sz="4" w:space="0" w:color="auto"/>
              <w:bottom w:val="single" w:sz="4" w:space="0" w:color="auto"/>
              <w:right w:val="single" w:sz="4" w:space="0" w:color="auto"/>
            </w:tcBorders>
            <w:noWrap/>
            <w:vAlign w:val="center"/>
          </w:tcPr>
          <w:p w14:paraId="6955392E"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57F91AD" w14:textId="4E02A9B6"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10,959</w:t>
            </w:r>
          </w:p>
        </w:tc>
        <w:tc>
          <w:tcPr>
            <w:tcW w:w="278" w:type="pct"/>
            <w:tcBorders>
              <w:top w:val="single" w:sz="4" w:space="0" w:color="auto"/>
              <w:left w:val="single" w:sz="4" w:space="0" w:color="auto"/>
              <w:bottom w:val="single" w:sz="4" w:space="0" w:color="auto"/>
              <w:right w:val="single" w:sz="4" w:space="0" w:color="auto"/>
            </w:tcBorders>
            <w:noWrap/>
            <w:vAlign w:val="center"/>
          </w:tcPr>
          <w:p w14:paraId="0A0445E9"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0FAA7A0" w14:textId="573581A9"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10,949</w:t>
            </w:r>
          </w:p>
        </w:tc>
        <w:tc>
          <w:tcPr>
            <w:tcW w:w="278" w:type="pct"/>
            <w:tcBorders>
              <w:top w:val="single" w:sz="4" w:space="0" w:color="auto"/>
              <w:left w:val="single" w:sz="4" w:space="0" w:color="auto"/>
              <w:bottom w:val="single" w:sz="4" w:space="0" w:color="auto"/>
              <w:right w:val="single" w:sz="4" w:space="0" w:color="auto"/>
            </w:tcBorders>
            <w:noWrap/>
            <w:vAlign w:val="center"/>
          </w:tcPr>
          <w:p w14:paraId="0AFD96DF"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1DA4193" w14:textId="6BD4915F"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8,727</w:t>
            </w:r>
          </w:p>
          <w:p w14:paraId="3D919226" w14:textId="5FF2355B"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14A08AEF"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34F96535" w14:textId="1BF3BEDA"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7,399</w:t>
            </w:r>
          </w:p>
          <w:p w14:paraId="6DFE9F1B" w14:textId="69F5CE88"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4773AB2F"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543E2B89" w14:textId="2103A2BF"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8,475</w:t>
            </w:r>
          </w:p>
          <w:p w14:paraId="56B2DFF4" w14:textId="16011585"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r>
      <w:tr w:rsidR="003D3D2E" w:rsidRPr="00FC0469" w14:paraId="293069E8" w14:textId="27466504" w:rsidTr="00AC6F7F">
        <w:trPr>
          <w:trHeight w:val="269"/>
        </w:trPr>
        <w:tc>
          <w:tcPr>
            <w:tcW w:w="406" w:type="pct"/>
            <w:vMerge/>
            <w:tcBorders>
              <w:left w:val="single" w:sz="4" w:space="0" w:color="auto"/>
              <w:bottom w:val="single" w:sz="4" w:space="0" w:color="auto"/>
              <w:right w:val="single" w:sz="4" w:space="0" w:color="auto"/>
            </w:tcBorders>
            <w:noWrap/>
          </w:tcPr>
          <w:p w14:paraId="6A7F1F11" w14:textId="77777777" w:rsidR="003D3D2E" w:rsidRPr="00FC0469" w:rsidRDefault="003D3D2E" w:rsidP="003D3D2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noWrap/>
          </w:tcPr>
          <w:p w14:paraId="29D7BF6C"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tcPr>
          <w:p w14:paraId="54D74975"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vAlign w:val="center"/>
          </w:tcPr>
          <w:p w14:paraId="6229E252"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7BDC554D"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noWrap/>
            <w:vAlign w:val="center"/>
          </w:tcPr>
          <w:p w14:paraId="4EC1724B"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E4A82E2" w14:textId="71B1D7E9"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571</w:t>
            </w:r>
          </w:p>
        </w:tc>
        <w:tc>
          <w:tcPr>
            <w:tcW w:w="278" w:type="pct"/>
            <w:tcBorders>
              <w:top w:val="single" w:sz="4" w:space="0" w:color="auto"/>
              <w:left w:val="single" w:sz="4" w:space="0" w:color="auto"/>
              <w:bottom w:val="single" w:sz="4" w:space="0" w:color="auto"/>
              <w:right w:val="single" w:sz="4" w:space="0" w:color="auto"/>
            </w:tcBorders>
            <w:noWrap/>
            <w:vAlign w:val="center"/>
          </w:tcPr>
          <w:p w14:paraId="3B8BF790"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3A512AD" w14:textId="59B39F0C"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noWrap/>
            <w:vAlign w:val="center"/>
          </w:tcPr>
          <w:p w14:paraId="6ECA35A3"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5E78904B" w14:textId="5AE97376"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5244849B"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6A16B12"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w:t>
            </w:r>
          </w:p>
          <w:p w14:paraId="29A015B6" w14:textId="42A34830"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7D6DB411"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74A1DEEB" w14:textId="2329BD2B"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vAlign w:val="center"/>
          </w:tcPr>
          <w:p w14:paraId="7C8FD5B3"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529E07F8" w14:textId="403D9146"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r>
      <w:tr w:rsidR="003D3D2E" w:rsidRPr="00FC0469" w14:paraId="2D191829" w14:textId="13A493CE" w:rsidTr="00B32D0E">
        <w:trPr>
          <w:trHeight w:val="210"/>
        </w:trPr>
        <w:tc>
          <w:tcPr>
            <w:tcW w:w="406" w:type="pct"/>
            <w:tcBorders>
              <w:top w:val="single" w:sz="4" w:space="0" w:color="auto"/>
              <w:left w:val="single" w:sz="4" w:space="0" w:color="auto"/>
              <w:bottom w:val="single" w:sz="4" w:space="0" w:color="auto"/>
              <w:right w:val="single" w:sz="4" w:space="0" w:color="auto"/>
            </w:tcBorders>
            <w:noWrap/>
            <w:hideMark/>
          </w:tcPr>
          <w:p w14:paraId="415BA5AC" w14:textId="77777777" w:rsidR="003D3D2E" w:rsidRPr="00FC0469" w:rsidRDefault="003D3D2E" w:rsidP="003D3D2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p>
        </w:tc>
        <w:tc>
          <w:tcPr>
            <w:tcW w:w="345" w:type="pct"/>
            <w:tcBorders>
              <w:top w:val="single" w:sz="4" w:space="0" w:color="auto"/>
              <w:left w:val="single" w:sz="4" w:space="0" w:color="auto"/>
              <w:bottom w:val="single" w:sz="4" w:space="0" w:color="auto"/>
              <w:right w:val="single" w:sz="4" w:space="0" w:color="auto"/>
            </w:tcBorders>
            <w:noWrap/>
            <w:hideMark/>
          </w:tcPr>
          <w:p w14:paraId="73EFA0C1"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hideMark/>
          </w:tcPr>
          <w:p w14:paraId="4AF7142F" w14:textId="77777777" w:rsidR="003D3D2E" w:rsidRPr="00FC0469" w:rsidRDefault="003D3D2E" w:rsidP="003D3D2E">
            <w:pPr>
              <w:adjustRightInd w:val="0"/>
              <w:snapToGrid w:val="0"/>
              <w:spacing w:after="0" w:line="240" w:lineRule="auto"/>
              <w:rPr>
                <w:rFonts w:ascii="Calibri" w:hAnsi="Calibri" w:cs="Calibri"/>
                <w:sz w:val="20"/>
                <w:szCs w:val="20"/>
                <w:lang w:eastAsia="ko-KR"/>
              </w:rPr>
            </w:pPr>
            <w:r w:rsidRPr="00FC0469">
              <w:rPr>
                <w:rFonts w:ascii="Calibri" w:hAnsi="Calibri" w:cs="Calibr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noWrap/>
            <w:hideMark/>
          </w:tcPr>
          <w:p w14:paraId="4AF991E8"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163573FE" w14:textId="77777777" w:rsidR="003D3D2E" w:rsidRPr="00FC0469" w:rsidRDefault="003D3D2E" w:rsidP="003D3D2E">
            <w:pPr>
              <w:adjustRightInd w:val="0"/>
              <w:snapToGrid w:val="0"/>
              <w:spacing w:after="0" w:line="240" w:lineRule="auto"/>
              <w:ind w:right="400"/>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hideMark/>
          </w:tcPr>
          <w:p w14:paraId="6ED7E437"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3C924992" w14:textId="0096A564"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531D492B" w14:textId="421049F8"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23</w:t>
            </w:r>
          </w:p>
        </w:tc>
        <w:tc>
          <w:tcPr>
            <w:tcW w:w="278" w:type="pct"/>
            <w:tcBorders>
              <w:top w:val="single" w:sz="4" w:space="0" w:color="auto"/>
              <w:left w:val="single" w:sz="4" w:space="0" w:color="auto"/>
              <w:bottom w:val="single" w:sz="4" w:space="0" w:color="auto"/>
              <w:right w:val="single" w:sz="4" w:space="0" w:color="auto"/>
            </w:tcBorders>
            <w:noWrap/>
          </w:tcPr>
          <w:p w14:paraId="258CDC60" w14:textId="05F296B9"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1,510</w:t>
            </w:r>
          </w:p>
        </w:tc>
        <w:tc>
          <w:tcPr>
            <w:tcW w:w="278" w:type="pct"/>
            <w:tcBorders>
              <w:top w:val="single" w:sz="4" w:space="0" w:color="auto"/>
              <w:left w:val="single" w:sz="4" w:space="0" w:color="auto"/>
              <w:bottom w:val="single" w:sz="4" w:space="0" w:color="auto"/>
              <w:right w:val="single" w:sz="4" w:space="0" w:color="auto"/>
            </w:tcBorders>
            <w:noWrap/>
          </w:tcPr>
          <w:p w14:paraId="27EF1BFA" w14:textId="44251ADF"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w:t>
            </w:r>
          </w:p>
        </w:tc>
        <w:tc>
          <w:tcPr>
            <w:tcW w:w="278" w:type="pct"/>
            <w:tcBorders>
              <w:top w:val="single" w:sz="4" w:space="0" w:color="auto"/>
              <w:left w:val="single" w:sz="4" w:space="0" w:color="auto"/>
              <w:bottom w:val="single" w:sz="4" w:space="0" w:color="auto"/>
              <w:right w:val="single" w:sz="4" w:space="0" w:color="auto"/>
            </w:tcBorders>
            <w:noWrap/>
          </w:tcPr>
          <w:p w14:paraId="1B111C24" w14:textId="5E84BD11"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2,035</w:t>
            </w:r>
          </w:p>
        </w:tc>
        <w:tc>
          <w:tcPr>
            <w:tcW w:w="278" w:type="pct"/>
            <w:tcBorders>
              <w:top w:val="single" w:sz="4" w:space="0" w:color="auto"/>
              <w:left w:val="single" w:sz="4" w:space="0" w:color="auto"/>
              <w:bottom w:val="single" w:sz="4" w:space="0" w:color="auto"/>
              <w:right w:val="single" w:sz="4" w:space="0" w:color="auto"/>
            </w:tcBorders>
            <w:noWrap/>
          </w:tcPr>
          <w:p w14:paraId="7A714E24" w14:textId="25563023"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noWrap/>
          </w:tcPr>
          <w:p w14:paraId="67CFBCB4" w14:textId="768164F6"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2,087</w:t>
            </w:r>
          </w:p>
        </w:tc>
        <w:tc>
          <w:tcPr>
            <w:tcW w:w="278" w:type="pct"/>
            <w:tcBorders>
              <w:top w:val="single" w:sz="4" w:space="0" w:color="auto"/>
              <w:left w:val="single" w:sz="4" w:space="0" w:color="auto"/>
              <w:bottom w:val="single" w:sz="4" w:space="0" w:color="auto"/>
              <w:right w:val="single" w:sz="4" w:space="0" w:color="auto"/>
            </w:tcBorders>
            <w:noWrap/>
          </w:tcPr>
          <w:p w14:paraId="27872886" w14:textId="73A53DA6"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 xml:space="preserve">32 </w:t>
            </w:r>
          </w:p>
        </w:tc>
        <w:tc>
          <w:tcPr>
            <w:tcW w:w="278" w:type="pct"/>
            <w:tcBorders>
              <w:top w:val="single" w:sz="4" w:space="0" w:color="auto"/>
              <w:left w:val="single" w:sz="4" w:space="0" w:color="auto"/>
              <w:bottom w:val="single" w:sz="4" w:space="0" w:color="auto"/>
              <w:right w:val="single" w:sz="4" w:space="0" w:color="auto"/>
            </w:tcBorders>
            <w:noWrap/>
          </w:tcPr>
          <w:p w14:paraId="072A5C13" w14:textId="5D0B1EB0"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2,224</w:t>
            </w:r>
          </w:p>
        </w:tc>
        <w:tc>
          <w:tcPr>
            <w:tcW w:w="278" w:type="pct"/>
            <w:tcBorders>
              <w:top w:val="single" w:sz="4" w:space="0" w:color="auto"/>
              <w:left w:val="single" w:sz="4" w:space="0" w:color="auto"/>
              <w:bottom w:val="single" w:sz="4" w:space="0" w:color="auto"/>
              <w:right w:val="single" w:sz="4" w:space="0" w:color="auto"/>
            </w:tcBorders>
          </w:tcPr>
          <w:p w14:paraId="7F1AEBA3" w14:textId="1BCB445E"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29</w:t>
            </w:r>
          </w:p>
        </w:tc>
        <w:tc>
          <w:tcPr>
            <w:tcW w:w="277" w:type="pct"/>
            <w:tcBorders>
              <w:top w:val="single" w:sz="4" w:space="0" w:color="auto"/>
              <w:left w:val="single" w:sz="4" w:space="0" w:color="auto"/>
              <w:bottom w:val="single" w:sz="4" w:space="0" w:color="auto"/>
              <w:right w:val="single" w:sz="4" w:space="0" w:color="auto"/>
            </w:tcBorders>
          </w:tcPr>
          <w:p w14:paraId="46CEC8E5" w14:textId="5FF44E74" w:rsidR="003D3D2E" w:rsidRPr="00FC0469" w:rsidRDefault="003D3D2E" w:rsidP="003D3D2E">
            <w:pPr>
              <w:adjustRightInd w:val="0"/>
              <w:snapToGrid w:val="0"/>
              <w:spacing w:after="0" w:line="240" w:lineRule="auto"/>
              <w:jc w:val="right"/>
              <w:rPr>
                <w:rFonts w:ascii="Calibri" w:hAnsi="Calibri" w:cs="Calibri"/>
                <w:strike/>
                <w:sz w:val="20"/>
                <w:szCs w:val="20"/>
                <w:lang w:eastAsia="ko-KR"/>
              </w:rPr>
            </w:pPr>
            <w:r w:rsidRPr="00FC0469">
              <w:rPr>
                <w:rFonts w:ascii="Calibri" w:hAnsi="Calibri" w:cs="Calibri"/>
                <w:sz w:val="20"/>
                <w:szCs w:val="20"/>
                <w:lang w:eastAsia="ko-KR"/>
              </w:rPr>
              <w:t>2,736</w:t>
            </w:r>
          </w:p>
        </w:tc>
        <w:tc>
          <w:tcPr>
            <w:tcW w:w="277" w:type="pct"/>
            <w:tcBorders>
              <w:top w:val="single" w:sz="4" w:space="0" w:color="auto"/>
              <w:left w:val="single" w:sz="4" w:space="0" w:color="auto"/>
              <w:bottom w:val="single" w:sz="4" w:space="0" w:color="auto"/>
              <w:right w:val="single" w:sz="4" w:space="0" w:color="auto"/>
            </w:tcBorders>
          </w:tcPr>
          <w:p w14:paraId="513F4FA3" w14:textId="0A62F280"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26</w:t>
            </w:r>
          </w:p>
        </w:tc>
        <w:tc>
          <w:tcPr>
            <w:tcW w:w="277" w:type="pct"/>
            <w:tcBorders>
              <w:top w:val="single" w:sz="4" w:space="0" w:color="auto"/>
              <w:left w:val="single" w:sz="4" w:space="0" w:color="auto"/>
              <w:bottom w:val="single" w:sz="4" w:space="0" w:color="auto"/>
              <w:right w:val="single" w:sz="4" w:space="0" w:color="auto"/>
            </w:tcBorders>
          </w:tcPr>
          <w:p w14:paraId="2BC71017" w14:textId="31D3CA8B"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1,889</w:t>
            </w:r>
          </w:p>
        </w:tc>
      </w:tr>
    </w:tbl>
    <w:p w14:paraId="509113B0" w14:textId="0AFF3C38" w:rsidR="005118BC" w:rsidRPr="00FC0469" w:rsidRDefault="002F3FDA"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br w:type="page"/>
      </w:r>
    </w:p>
    <w:p w14:paraId="05A9E895" w14:textId="77777777" w:rsidR="005118BC" w:rsidRPr="00FC0469" w:rsidRDefault="005118BC" w:rsidP="00452B8E">
      <w:pPr>
        <w:adjustRightInd w:val="0"/>
        <w:snapToGrid w:val="0"/>
        <w:spacing w:after="0" w:line="240" w:lineRule="auto"/>
        <w:rPr>
          <w:rFonts w:ascii="Calibri" w:hAnsi="Calibri" w:cs="Calibri"/>
        </w:rPr>
      </w:pPr>
      <w:r w:rsidRPr="00FC0469">
        <w:rPr>
          <w:rFonts w:ascii="Calibri" w:hAnsi="Calibri" w:cs="Calibri"/>
          <w:b/>
        </w:rPr>
        <w:lastRenderedPageBreak/>
        <w:t>Table 2</w:t>
      </w:r>
      <w:r w:rsidRPr="00FC0469">
        <w:rPr>
          <w:rFonts w:ascii="Calibri" w:hAnsi="Calibri" w:cs="Calibri"/>
          <w:b/>
          <w:lang w:eastAsia="ko-KR"/>
        </w:rPr>
        <w:t xml:space="preserve"> (continued)</w:t>
      </w:r>
      <w:r w:rsidRPr="00FC0469">
        <w:rPr>
          <w:rFonts w:ascii="Calibri" w:hAnsi="Calibri" w:cs="Calibr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Change w:id="34">
          <w:tblGrid>
            <w:gridCol w:w="5"/>
            <w:gridCol w:w="1162"/>
            <w:gridCol w:w="5"/>
            <w:gridCol w:w="986"/>
            <w:gridCol w:w="5"/>
            <w:gridCol w:w="1027"/>
            <w:gridCol w:w="5"/>
            <w:gridCol w:w="795"/>
            <w:gridCol w:w="5"/>
            <w:gridCol w:w="795"/>
            <w:gridCol w:w="5"/>
            <w:gridCol w:w="795"/>
            <w:gridCol w:w="5"/>
            <w:gridCol w:w="795"/>
            <w:gridCol w:w="5"/>
            <w:gridCol w:w="795"/>
            <w:gridCol w:w="5"/>
            <w:gridCol w:w="795"/>
            <w:gridCol w:w="5"/>
            <w:gridCol w:w="795"/>
            <w:gridCol w:w="5"/>
            <w:gridCol w:w="795"/>
            <w:gridCol w:w="5"/>
            <w:gridCol w:w="795"/>
            <w:gridCol w:w="5"/>
            <w:gridCol w:w="795"/>
            <w:gridCol w:w="5"/>
            <w:gridCol w:w="795"/>
            <w:gridCol w:w="5"/>
            <w:gridCol w:w="792"/>
            <w:gridCol w:w="5"/>
            <w:gridCol w:w="792"/>
            <w:gridCol w:w="5"/>
            <w:gridCol w:w="792"/>
            <w:gridCol w:w="5"/>
          </w:tblGrid>
        </w:tblGridChange>
      </w:tblGrid>
      <w:tr w:rsidR="005118BC" w:rsidRPr="00FC0469" w14:paraId="52FABB81" w14:textId="77777777" w:rsidTr="00452B8E">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C40C4"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5D9897" w14:textId="77777777"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B39638" w14:textId="77777777"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eastAsia="Times New Roman" w:hAnsi="Calibri" w:cs="Calibr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96D97B"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221654" w14:textId="5566F43C"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2023</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BF7BC4" w14:textId="1052CF9D"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2024</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FBF395" w14:textId="47F2B316"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2025</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BC6BC1" w14:textId="0CA2AB8C"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2026</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A7E8FAC" w14:textId="1123B6C5"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2027</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745A9B0A" w14:textId="58E18293" w:rsidR="005118BC" w:rsidRPr="00FC0469" w:rsidRDefault="005118BC" w:rsidP="00452B8E">
            <w:pPr>
              <w:adjustRightInd w:val="0"/>
              <w:snapToGrid w:val="0"/>
              <w:spacing w:after="0" w:line="240" w:lineRule="auto"/>
              <w:jc w:val="center"/>
              <w:rPr>
                <w:rFonts w:ascii="Calibri" w:hAnsi="Calibri" w:cs="Calibri"/>
                <w:bCs/>
                <w:sz w:val="20"/>
                <w:szCs w:val="20"/>
                <w:lang w:eastAsia="ko-KR"/>
              </w:rPr>
            </w:pPr>
            <w:r w:rsidRPr="00FC0469">
              <w:rPr>
                <w:rFonts w:ascii="Calibri" w:hAnsi="Calibri" w:cs="Calibri"/>
                <w:bCs/>
                <w:sz w:val="20"/>
                <w:szCs w:val="20"/>
                <w:lang w:eastAsia="ko-KR"/>
              </w:rPr>
              <w:t>2028</w:t>
            </w:r>
          </w:p>
        </w:tc>
      </w:tr>
      <w:tr w:rsidR="00452B8E" w:rsidRPr="00FC0469" w14:paraId="18379D01" w14:textId="77777777" w:rsidTr="00452B8E">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F81ADA"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2B18FB"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6A0B5C"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428868" w14:textId="77777777" w:rsidR="005118BC" w:rsidRPr="00FC0469" w:rsidRDefault="005118BC"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7802A1" w14:textId="77777777" w:rsidR="005118BC" w:rsidRPr="00FC0469" w:rsidRDefault="005118BC" w:rsidP="00452B8E">
            <w:pPr>
              <w:adjustRightInd w:val="0"/>
              <w:snapToGrid w:val="0"/>
              <w:spacing w:after="0" w:line="240" w:lineRule="auto"/>
              <w:ind w:left="-53"/>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09B646" w14:textId="77777777" w:rsidR="005118BC" w:rsidRPr="00FC0469" w:rsidRDefault="005118BC" w:rsidP="00452B8E">
            <w:pPr>
              <w:adjustRightInd w:val="0"/>
              <w:snapToGrid w:val="0"/>
              <w:spacing w:after="0" w:line="240" w:lineRule="auto"/>
              <w:ind w:left="-43"/>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A288D4"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67E7FC"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3B8683"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A432DE"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406256"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096877"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F9744D"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3EF63FE"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1DC060D"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E10774"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3E7A1D0" w14:textId="77777777" w:rsidR="005118BC" w:rsidRPr="00FC0469" w:rsidRDefault="005118BC" w:rsidP="00452B8E">
            <w:pPr>
              <w:adjustRightInd w:val="0"/>
              <w:snapToGrid w:val="0"/>
              <w:spacing w:after="0" w:line="240" w:lineRule="auto"/>
              <w:jc w:val="center"/>
              <w:rPr>
                <w:rFonts w:ascii="Calibri" w:eastAsia="Times New Roman" w:hAnsi="Calibri" w:cs="Calibri"/>
                <w:bCs/>
                <w:sz w:val="20"/>
                <w:szCs w:val="20"/>
              </w:rPr>
            </w:pPr>
            <w:r w:rsidRPr="00FC0469">
              <w:rPr>
                <w:rFonts w:ascii="Calibri" w:eastAsia="Times New Roman" w:hAnsi="Calibri" w:cs="Calibri"/>
                <w:bCs/>
                <w:sz w:val="20"/>
                <w:szCs w:val="20"/>
              </w:rPr>
              <w:t>Vessel days</w:t>
            </w:r>
          </w:p>
        </w:tc>
      </w:tr>
      <w:tr w:rsidR="001A1182" w:rsidRPr="00FC0469" w14:paraId="2EC322F0" w14:textId="77777777" w:rsidTr="00452B8E">
        <w:trPr>
          <w:trHeight w:val="214"/>
        </w:trPr>
        <w:tc>
          <w:tcPr>
            <w:tcW w:w="406" w:type="pct"/>
            <w:vMerge w:val="restart"/>
            <w:tcBorders>
              <w:top w:val="single" w:sz="4" w:space="0" w:color="auto"/>
              <w:left w:val="single" w:sz="4" w:space="0" w:color="auto"/>
              <w:right w:val="single" w:sz="4" w:space="0" w:color="auto"/>
            </w:tcBorders>
            <w:noWrap/>
            <w:hideMark/>
          </w:tcPr>
          <w:p w14:paraId="288EED55" w14:textId="77777777" w:rsidR="001A1182" w:rsidRPr="00FC0469" w:rsidRDefault="001A1182"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Canada</w:t>
            </w:r>
          </w:p>
        </w:tc>
        <w:tc>
          <w:tcPr>
            <w:tcW w:w="345" w:type="pct"/>
            <w:tcBorders>
              <w:top w:val="single" w:sz="4" w:space="0" w:color="auto"/>
              <w:left w:val="single" w:sz="4" w:space="0" w:color="auto"/>
              <w:bottom w:val="single" w:sz="4" w:space="0" w:color="auto"/>
              <w:right w:val="single" w:sz="4" w:space="0" w:color="auto"/>
            </w:tcBorders>
            <w:noWrap/>
            <w:vAlign w:val="center"/>
            <w:hideMark/>
          </w:tcPr>
          <w:p w14:paraId="0E3391AD" w14:textId="77777777" w:rsidR="001A1182" w:rsidRPr="00FC0469" w:rsidRDefault="001A1182"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vAlign w:val="center"/>
            <w:hideMark/>
          </w:tcPr>
          <w:p w14:paraId="6B684B5F"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1B207E30"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215</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4895C8E2"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8,898</w:t>
            </w:r>
          </w:p>
        </w:tc>
        <w:tc>
          <w:tcPr>
            <w:tcW w:w="278" w:type="pct"/>
            <w:tcBorders>
              <w:top w:val="single" w:sz="4" w:space="0" w:color="auto"/>
              <w:left w:val="single" w:sz="4" w:space="0" w:color="auto"/>
              <w:bottom w:val="single" w:sz="4" w:space="0" w:color="auto"/>
              <w:right w:val="single" w:sz="4" w:space="0" w:color="auto"/>
            </w:tcBorders>
            <w:noWrap/>
            <w:vAlign w:val="center"/>
          </w:tcPr>
          <w:p w14:paraId="792C8656" w14:textId="77777777" w:rsidR="00292D96" w:rsidRDefault="00292D96" w:rsidP="00452B8E">
            <w:pPr>
              <w:adjustRightInd w:val="0"/>
              <w:snapToGrid w:val="0"/>
              <w:spacing w:after="0" w:line="240" w:lineRule="auto"/>
              <w:jc w:val="right"/>
              <w:rPr>
                <w:ins w:id="35" w:author="SungKwon Soh" w:date="2025-06-26T12:54:00Z" w16du:dateUtc="2025-06-26T03:54:00Z"/>
                <w:rFonts w:ascii="Calibri" w:hAnsi="Calibri" w:cs="Calibri"/>
                <w:sz w:val="20"/>
                <w:szCs w:val="20"/>
                <w:lang w:eastAsia="ko-KR"/>
              </w:rPr>
            </w:pPr>
            <w:ins w:id="36" w:author="SungKwon Soh" w:date="2025-06-26T12:54:00Z" w16du:dateUtc="2025-06-26T03:54:00Z">
              <w:r>
                <w:rPr>
                  <w:rFonts w:ascii="Calibri" w:hAnsi="Calibri" w:cs="Calibri"/>
                  <w:sz w:val="20"/>
                  <w:szCs w:val="20"/>
                  <w:lang w:eastAsia="ko-KR"/>
                </w:rPr>
                <w:t>80</w:t>
              </w:r>
            </w:ins>
          </w:p>
          <w:p w14:paraId="354870F3" w14:textId="38AC1AFD" w:rsidR="001A1182" w:rsidRPr="00FC0469" w:rsidRDefault="001A1182" w:rsidP="00452B8E">
            <w:pPr>
              <w:adjustRightInd w:val="0"/>
              <w:snapToGrid w:val="0"/>
              <w:spacing w:after="0" w:line="240" w:lineRule="auto"/>
              <w:jc w:val="right"/>
              <w:rPr>
                <w:rFonts w:ascii="Calibri" w:hAnsi="Calibri" w:cs="Calibri"/>
                <w:sz w:val="20"/>
                <w:szCs w:val="20"/>
                <w:lang w:eastAsia="ko-KR"/>
              </w:rPr>
            </w:pPr>
            <w:del w:id="37" w:author="SungKwon Soh" w:date="2025-06-26T12:54:00Z" w16du:dateUtc="2025-06-26T03:54:00Z">
              <w:r w:rsidRPr="00FC0469" w:rsidDel="00292D96">
                <w:rPr>
                  <w:rFonts w:ascii="Calibri" w:hAnsi="Calibri" w:cs="Calibri"/>
                  <w:sz w:val="20"/>
                  <w:szCs w:val="20"/>
                  <w:lang w:eastAsia="ko-KR"/>
                </w:rPr>
                <w:delText>79</w:delText>
              </w:r>
            </w:del>
          </w:p>
        </w:tc>
        <w:tc>
          <w:tcPr>
            <w:tcW w:w="278" w:type="pct"/>
            <w:tcBorders>
              <w:top w:val="single" w:sz="4" w:space="0" w:color="auto"/>
              <w:left w:val="single" w:sz="4" w:space="0" w:color="auto"/>
              <w:bottom w:val="single" w:sz="4" w:space="0" w:color="auto"/>
              <w:right w:val="single" w:sz="4" w:space="0" w:color="auto"/>
            </w:tcBorders>
            <w:noWrap/>
            <w:vAlign w:val="center"/>
          </w:tcPr>
          <w:p w14:paraId="691B243E" w14:textId="77777777" w:rsidR="00292D96" w:rsidRDefault="00292D96" w:rsidP="00452B8E">
            <w:pPr>
              <w:adjustRightInd w:val="0"/>
              <w:snapToGrid w:val="0"/>
              <w:spacing w:after="0" w:line="240" w:lineRule="auto"/>
              <w:jc w:val="right"/>
              <w:rPr>
                <w:ins w:id="38" w:author="SungKwon Soh" w:date="2025-06-26T12:54:00Z" w16du:dateUtc="2025-06-26T03:54:00Z"/>
                <w:rFonts w:ascii="Calibri" w:hAnsi="Calibri" w:cs="Calibri"/>
                <w:sz w:val="20"/>
                <w:szCs w:val="20"/>
                <w:lang w:eastAsia="ko-KR"/>
              </w:rPr>
            </w:pPr>
            <w:ins w:id="39" w:author="SungKwon Soh" w:date="2025-06-26T12:54:00Z" w16du:dateUtc="2025-06-26T03:54:00Z">
              <w:r>
                <w:rPr>
                  <w:rFonts w:ascii="Calibri" w:hAnsi="Calibri" w:cs="Calibri"/>
                  <w:sz w:val="20"/>
                  <w:szCs w:val="20"/>
                  <w:lang w:eastAsia="ko-KR"/>
                </w:rPr>
                <w:t>2,117</w:t>
              </w:r>
            </w:ins>
          </w:p>
          <w:p w14:paraId="3721F4DE" w14:textId="15586258" w:rsidR="001A1182" w:rsidRPr="00FC0469" w:rsidRDefault="001A1182" w:rsidP="00452B8E">
            <w:pPr>
              <w:adjustRightInd w:val="0"/>
              <w:snapToGrid w:val="0"/>
              <w:spacing w:after="0" w:line="240" w:lineRule="auto"/>
              <w:jc w:val="right"/>
              <w:rPr>
                <w:rFonts w:ascii="Calibri" w:hAnsi="Calibri" w:cs="Calibri"/>
                <w:sz w:val="20"/>
                <w:szCs w:val="20"/>
                <w:lang w:eastAsia="ko-KR"/>
              </w:rPr>
            </w:pPr>
            <w:del w:id="40" w:author="SungKwon Soh" w:date="2025-06-26T12:54:00Z" w16du:dateUtc="2025-06-26T03:54:00Z">
              <w:r w:rsidRPr="00FC0469" w:rsidDel="00292D96">
                <w:rPr>
                  <w:rFonts w:ascii="Calibri" w:hAnsi="Calibri" w:cs="Calibri"/>
                  <w:sz w:val="20"/>
                  <w:szCs w:val="20"/>
                  <w:lang w:eastAsia="ko-KR"/>
                </w:rPr>
                <w:delText>2,100</w:delText>
              </w:r>
            </w:del>
          </w:p>
        </w:tc>
        <w:tc>
          <w:tcPr>
            <w:tcW w:w="278" w:type="pct"/>
            <w:tcBorders>
              <w:top w:val="single" w:sz="4" w:space="0" w:color="auto"/>
              <w:left w:val="single" w:sz="4" w:space="0" w:color="auto"/>
              <w:bottom w:val="single" w:sz="4" w:space="0" w:color="auto"/>
              <w:right w:val="single" w:sz="4" w:space="0" w:color="auto"/>
            </w:tcBorders>
            <w:noWrap/>
            <w:vAlign w:val="center"/>
          </w:tcPr>
          <w:p w14:paraId="2CBBB347" w14:textId="6B2EA08B" w:rsidR="001A1182" w:rsidRPr="00FC0469" w:rsidRDefault="00292D96" w:rsidP="00452B8E">
            <w:pPr>
              <w:adjustRightInd w:val="0"/>
              <w:snapToGrid w:val="0"/>
              <w:spacing w:after="0" w:line="240" w:lineRule="auto"/>
              <w:jc w:val="right"/>
              <w:rPr>
                <w:rFonts w:ascii="Calibri" w:hAnsi="Calibri" w:cs="Calibri"/>
                <w:sz w:val="20"/>
                <w:szCs w:val="20"/>
                <w:lang w:eastAsia="ko-KR"/>
              </w:rPr>
            </w:pPr>
            <w:ins w:id="41" w:author="SungKwon Soh" w:date="2025-06-26T12:54:00Z" w16du:dateUtc="2025-06-26T03:54:00Z">
              <w:r>
                <w:rPr>
                  <w:rFonts w:ascii="Calibri" w:hAnsi="Calibri" w:cs="Calibri"/>
                  <w:sz w:val="20"/>
                  <w:szCs w:val="20"/>
                  <w:lang w:eastAsia="ko-KR"/>
                </w:rPr>
                <w:t>100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37D98156" w14:textId="3EA1FA5B" w:rsidR="001A1182" w:rsidRPr="00FC0469" w:rsidRDefault="00292D96" w:rsidP="00452B8E">
            <w:pPr>
              <w:adjustRightInd w:val="0"/>
              <w:snapToGrid w:val="0"/>
              <w:spacing w:after="0" w:line="240" w:lineRule="auto"/>
              <w:jc w:val="right"/>
              <w:rPr>
                <w:rFonts w:ascii="Calibri" w:hAnsi="Calibri" w:cs="Calibri"/>
                <w:sz w:val="20"/>
                <w:szCs w:val="20"/>
                <w:lang w:eastAsia="ko-KR"/>
              </w:rPr>
            </w:pPr>
            <w:ins w:id="42" w:author="SungKwon Soh" w:date="2025-06-26T12:54:00Z" w16du:dateUtc="2025-06-26T03:54:00Z">
              <w:r>
                <w:rPr>
                  <w:rFonts w:ascii="Calibri" w:hAnsi="Calibri" w:cs="Calibri"/>
                  <w:sz w:val="20"/>
                  <w:szCs w:val="20"/>
                  <w:lang w:eastAsia="ko-KR"/>
                </w:rPr>
                <w:t>3,618</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2E439237" w14:textId="75201E92"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714D16E1" w14:textId="7D6A6135"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357399D8" w14:textId="02FEA0C5"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2EE1C0B9" w14:textId="52222552"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25AB371A" w14:textId="0B0B78B3"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346D9545" w14:textId="1610514B"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6B045413" w14:textId="6958FDDF"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201A5F34" w14:textId="5E5B22F5"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r>
      <w:tr w:rsidR="001A1182" w:rsidRPr="00FC0469" w14:paraId="72F39378" w14:textId="77777777" w:rsidTr="00452B8E">
        <w:trPr>
          <w:trHeight w:val="170"/>
        </w:trPr>
        <w:tc>
          <w:tcPr>
            <w:tcW w:w="406" w:type="pct"/>
            <w:vMerge/>
            <w:tcBorders>
              <w:left w:val="single" w:sz="4" w:space="0" w:color="auto"/>
              <w:bottom w:val="single" w:sz="4" w:space="0" w:color="auto"/>
              <w:right w:val="single" w:sz="4" w:space="0" w:color="auto"/>
            </w:tcBorders>
            <w:hideMark/>
          </w:tcPr>
          <w:p w14:paraId="0F200AE3"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p>
        </w:tc>
        <w:tc>
          <w:tcPr>
            <w:tcW w:w="345" w:type="pct"/>
            <w:tcBorders>
              <w:top w:val="single" w:sz="4" w:space="0" w:color="auto"/>
              <w:left w:val="single" w:sz="4" w:space="0" w:color="auto"/>
              <w:bottom w:val="single" w:sz="4" w:space="0" w:color="auto"/>
              <w:right w:val="single" w:sz="4" w:space="0" w:color="auto"/>
            </w:tcBorders>
            <w:noWrap/>
            <w:hideMark/>
          </w:tcPr>
          <w:p w14:paraId="5B4E54B2"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hideMark/>
          </w:tcPr>
          <w:p w14:paraId="67140D46" w14:textId="77777777" w:rsidR="001A1182" w:rsidRPr="00FC0469" w:rsidRDefault="001A1182"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hideMark/>
          </w:tcPr>
          <w:p w14:paraId="074E23C1"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8</w:t>
            </w:r>
          </w:p>
        </w:tc>
        <w:tc>
          <w:tcPr>
            <w:tcW w:w="278" w:type="pct"/>
            <w:tcBorders>
              <w:top w:val="single" w:sz="4" w:space="0" w:color="auto"/>
              <w:left w:val="single" w:sz="4" w:space="0" w:color="auto"/>
              <w:bottom w:val="single" w:sz="4" w:space="0" w:color="auto"/>
              <w:right w:val="single" w:sz="4" w:space="0" w:color="auto"/>
            </w:tcBorders>
            <w:noWrap/>
            <w:hideMark/>
          </w:tcPr>
          <w:p w14:paraId="5BBE571D" w14:textId="77777777"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256</w:t>
            </w:r>
          </w:p>
        </w:tc>
        <w:tc>
          <w:tcPr>
            <w:tcW w:w="278" w:type="pct"/>
            <w:tcBorders>
              <w:top w:val="single" w:sz="4" w:space="0" w:color="auto"/>
              <w:left w:val="single" w:sz="4" w:space="0" w:color="auto"/>
              <w:bottom w:val="single" w:sz="4" w:space="0" w:color="auto"/>
              <w:right w:val="single" w:sz="4" w:space="0" w:color="auto"/>
            </w:tcBorders>
            <w:noWrap/>
          </w:tcPr>
          <w:p w14:paraId="3020CFA0" w14:textId="0789EAF5" w:rsidR="001A1182"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75C9E9AA" w14:textId="510776F8" w:rsidR="001A1182"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5E1615F8" w14:textId="74D44D1F"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1055A4A3" w14:textId="10570129"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tcPr>
          <w:p w14:paraId="4099B703" w14:textId="18E47B33"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640ED7F6" w14:textId="29B82808"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tcPr>
          <w:p w14:paraId="287FEB75" w14:textId="2A80C952" w:rsidR="001A1182" w:rsidRPr="00FC0469" w:rsidRDefault="001A1182"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4E78C158" w14:textId="1B586E00"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tcPr>
          <w:p w14:paraId="099E1EA5" w14:textId="0FDFE4C7"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120A52F9" w14:textId="26907B88"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311DC252" w14:textId="19066D01"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5DB48F8A" w14:textId="0DC9FD48" w:rsidR="001A1182" w:rsidRPr="00FC0469" w:rsidRDefault="001A1182" w:rsidP="00452B8E">
            <w:pPr>
              <w:adjustRightInd w:val="0"/>
              <w:snapToGrid w:val="0"/>
              <w:spacing w:after="0" w:line="240" w:lineRule="auto"/>
              <w:jc w:val="right"/>
              <w:rPr>
                <w:rFonts w:ascii="Calibri" w:hAnsi="Calibri" w:cs="Calibri"/>
                <w:sz w:val="20"/>
                <w:szCs w:val="20"/>
                <w:lang w:eastAsia="ko-KR"/>
              </w:rPr>
            </w:pPr>
          </w:p>
        </w:tc>
      </w:tr>
      <w:tr w:rsidR="005118BC" w:rsidRPr="00FC0469" w14:paraId="1CA11F93" w14:textId="77777777" w:rsidTr="00452B8E">
        <w:trPr>
          <w:trHeight w:val="251"/>
        </w:trPr>
        <w:tc>
          <w:tcPr>
            <w:tcW w:w="406" w:type="pct"/>
            <w:tcBorders>
              <w:top w:val="single" w:sz="4" w:space="0" w:color="auto"/>
              <w:left w:val="single" w:sz="4" w:space="0" w:color="auto"/>
              <w:bottom w:val="single" w:sz="4" w:space="0" w:color="auto"/>
              <w:right w:val="single" w:sz="4" w:space="0" w:color="auto"/>
            </w:tcBorders>
            <w:noWrap/>
            <w:vAlign w:val="center"/>
            <w:hideMark/>
          </w:tcPr>
          <w:p w14:paraId="056D69D8"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r w:rsidRPr="00FC0469">
              <w:rPr>
                <w:rFonts w:ascii="Calibri" w:hAnsi="Calibri" w:cs="Calibr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noWrap/>
            <w:vAlign w:val="center"/>
            <w:hideMark/>
          </w:tcPr>
          <w:p w14:paraId="518231B3"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hAnsi="Calibri" w:cs="Calibr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0AB97CA4"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SimSun" w:hAnsi="Calibri" w:cs="Calibr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08EF668A"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633D7022"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SimSun" w:hAnsi="Calibri" w:cs="Calibr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noWrap/>
            <w:vAlign w:val="center"/>
          </w:tcPr>
          <w:p w14:paraId="4703A470" w14:textId="6EDC78E1" w:rsidR="005118BC" w:rsidRPr="00FC0469" w:rsidRDefault="00D60CB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noWrap/>
            <w:vAlign w:val="center"/>
          </w:tcPr>
          <w:p w14:paraId="71C83F97" w14:textId="53CD7FDB" w:rsidR="005118BC" w:rsidRPr="00FC0469" w:rsidRDefault="00D60CB4"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811.9</w:t>
            </w:r>
          </w:p>
        </w:tc>
        <w:tc>
          <w:tcPr>
            <w:tcW w:w="278" w:type="pct"/>
            <w:tcBorders>
              <w:top w:val="single" w:sz="4" w:space="0" w:color="auto"/>
              <w:left w:val="single" w:sz="4" w:space="0" w:color="auto"/>
              <w:bottom w:val="single" w:sz="4" w:space="0" w:color="auto"/>
              <w:right w:val="single" w:sz="4" w:space="0" w:color="auto"/>
            </w:tcBorders>
            <w:noWrap/>
            <w:vAlign w:val="center"/>
          </w:tcPr>
          <w:p w14:paraId="2A3C7B11" w14:textId="37D8F32C"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D4A14B6" w14:textId="70F213A5" w:rsidR="005118BC" w:rsidRPr="00292D96" w:rsidRDefault="00292D96" w:rsidP="00452B8E">
            <w:pPr>
              <w:adjustRightInd w:val="0"/>
              <w:snapToGrid w:val="0"/>
              <w:spacing w:after="0" w:line="240" w:lineRule="auto"/>
              <w:jc w:val="right"/>
              <w:rPr>
                <w:rFonts w:ascii="Calibri" w:hAnsi="Calibri" w:cs="Calibri"/>
                <w:sz w:val="20"/>
                <w:szCs w:val="20"/>
                <w:lang w:eastAsia="ko-KR"/>
              </w:rPr>
            </w:pPr>
            <w:ins w:id="43" w:author="SungKwon Soh" w:date="2025-06-26T13:26:00Z" w16du:dateUtc="2025-06-26T04:26:00Z">
              <w:r>
                <w:rPr>
                  <w:rFonts w:ascii="Calibri" w:hAnsi="Calibri" w:cs="Calibri" w:hint="eastAsia"/>
                  <w:sz w:val="20"/>
                  <w:szCs w:val="20"/>
                  <w:lang w:eastAsia="ko-KR"/>
                </w:rPr>
                <w:t>889</w:t>
              </w:r>
            </w:ins>
            <w:ins w:id="44" w:author="SungKwon Soh" w:date="2025-06-26T13:27:00Z" w16du:dateUtc="2025-06-26T04:27:00Z">
              <w:r>
                <w:rPr>
                  <w:rStyle w:val="FootnoteReference"/>
                  <w:rFonts w:ascii="Calibri" w:hAnsi="Calibri" w:cs="Calibri"/>
                  <w:sz w:val="20"/>
                  <w:szCs w:val="20"/>
                  <w:lang w:eastAsia="ko-KR"/>
                </w:rPr>
                <w:footnoteReference w:id="16"/>
              </w:r>
            </w:ins>
          </w:p>
        </w:tc>
        <w:tc>
          <w:tcPr>
            <w:tcW w:w="278" w:type="pct"/>
            <w:tcBorders>
              <w:top w:val="single" w:sz="4" w:space="0" w:color="auto"/>
              <w:left w:val="single" w:sz="4" w:space="0" w:color="auto"/>
              <w:bottom w:val="single" w:sz="4" w:space="0" w:color="auto"/>
              <w:right w:val="single" w:sz="4" w:space="0" w:color="auto"/>
            </w:tcBorders>
            <w:noWrap/>
            <w:vAlign w:val="center"/>
          </w:tcPr>
          <w:p w14:paraId="4E098CA4" w14:textId="3A4089EB"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5F65599A" w14:textId="01FF4D2E"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E2B439C" w14:textId="3A26EA82"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CCD8944" w14:textId="6C880B50"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tcPr>
          <w:p w14:paraId="2417EE7D" w14:textId="49DE3445"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452503C2" w14:textId="6ED3AE9A"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380DF4DB" w14:textId="75EBB6E0"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0A774510" w14:textId="0F9F8631" w:rsidR="005118BC" w:rsidRPr="00FC0469" w:rsidRDefault="005118BC" w:rsidP="00452B8E">
            <w:pPr>
              <w:adjustRightInd w:val="0"/>
              <w:snapToGrid w:val="0"/>
              <w:spacing w:after="0" w:line="240" w:lineRule="auto"/>
              <w:jc w:val="right"/>
              <w:rPr>
                <w:rFonts w:ascii="Calibri" w:hAnsi="Calibri" w:cs="Calibri"/>
                <w:kern w:val="2"/>
                <w:sz w:val="20"/>
                <w:szCs w:val="20"/>
                <w:lang w:eastAsia="ko-KR"/>
              </w:rPr>
            </w:pPr>
          </w:p>
        </w:tc>
      </w:tr>
      <w:tr w:rsidR="005118BC" w:rsidRPr="00FC0469" w14:paraId="0D1BFBC2" w14:textId="77777777" w:rsidTr="00452B8E">
        <w:trPr>
          <w:trHeight w:val="210"/>
        </w:trPr>
        <w:tc>
          <w:tcPr>
            <w:tcW w:w="406" w:type="pct"/>
            <w:vMerge w:val="restart"/>
            <w:tcBorders>
              <w:top w:val="single" w:sz="4" w:space="0" w:color="auto"/>
              <w:left w:val="single" w:sz="4" w:space="0" w:color="auto"/>
              <w:right w:val="single" w:sz="4" w:space="0" w:color="auto"/>
            </w:tcBorders>
            <w:noWrap/>
            <w:hideMark/>
          </w:tcPr>
          <w:p w14:paraId="6C451D0C"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noWrap/>
            <w:hideMark/>
          </w:tcPr>
          <w:p w14:paraId="32783C9D"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hideMark/>
          </w:tcPr>
          <w:p w14:paraId="49BA1233"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hideMark/>
          </w:tcPr>
          <w:p w14:paraId="02590D17"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4</w:t>
            </w:r>
          </w:p>
        </w:tc>
        <w:tc>
          <w:tcPr>
            <w:tcW w:w="278" w:type="pct"/>
            <w:tcBorders>
              <w:top w:val="single" w:sz="4" w:space="0" w:color="auto"/>
              <w:left w:val="single" w:sz="4" w:space="0" w:color="auto"/>
              <w:bottom w:val="single" w:sz="4" w:space="0" w:color="auto"/>
              <w:right w:val="single" w:sz="4" w:space="0" w:color="auto"/>
            </w:tcBorders>
            <w:noWrap/>
            <w:hideMark/>
          </w:tcPr>
          <w:p w14:paraId="2D57E7AD"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183</w:t>
            </w:r>
          </w:p>
        </w:tc>
        <w:tc>
          <w:tcPr>
            <w:tcW w:w="278" w:type="pct"/>
            <w:tcBorders>
              <w:top w:val="single" w:sz="4" w:space="0" w:color="auto"/>
              <w:left w:val="single" w:sz="4" w:space="0" w:color="auto"/>
              <w:bottom w:val="single" w:sz="4" w:space="0" w:color="auto"/>
              <w:right w:val="single" w:sz="4" w:space="0" w:color="auto"/>
            </w:tcBorders>
            <w:noWrap/>
          </w:tcPr>
          <w:p w14:paraId="205F93CB" w14:textId="34BA7F05"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0DB5A937" w14:textId="01D55861"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0D296DFD" w14:textId="05C6C032"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49"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tcPr>
          <w:p w14:paraId="096D2F92" w14:textId="34C7EDE5"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50"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tcPr>
          <w:p w14:paraId="3CC6B168" w14:textId="6C6241DC"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2D90B38E" w14:textId="346D9E64"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23452116" w14:textId="3385F0A4"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2E12FBF2" w14:textId="37BB9D15"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tcPr>
          <w:p w14:paraId="29583A2C" w14:textId="500DAD3B"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38BC79DC" w14:textId="1A2672C5"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319BB887" w14:textId="22F48887"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3E02D116" w14:textId="18F5A62B" w:rsidR="005118BC" w:rsidRPr="00FC0469" w:rsidRDefault="005118BC" w:rsidP="00452B8E">
            <w:pPr>
              <w:adjustRightInd w:val="0"/>
              <w:snapToGrid w:val="0"/>
              <w:spacing w:after="0" w:line="240" w:lineRule="auto"/>
              <w:jc w:val="right"/>
              <w:rPr>
                <w:rFonts w:ascii="Calibri" w:hAnsi="Calibri" w:cs="Calibri"/>
                <w:sz w:val="20"/>
                <w:szCs w:val="20"/>
                <w:lang w:eastAsia="ko-KR"/>
              </w:rPr>
            </w:pPr>
          </w:p>
        </w:tc>
      </w:tr>
      <w:tr w:rsidR="005118BC" w:rsidRPr="00FC0469" w14:paraId="09D71E34" w14:textId="77777777" w:rsidTr="00452B8E">
        <w:trPr>
          <w:trHeight w:val="210"/>
        </w:trPr>
        <w:tc>
          <w:tcPr>
            <w:tcW w:w="406" w:type="pct"/>
            <w:vMerge/>
            <w:tcBorders>
              <w:left w:val="single" w:sz="4" w:space="0" w:color="auto"/>
              <w:bottom w:val="single" w:sz="4" w:space="0" w:color="auto"/>
              <w:right w:val="single" w:sz="4" w:space="0" w:color="auto"/>
            </w:tcBorders>
            <w:noWrap/>
            <w:hideMark/>
          </w:tcPr>
          <w:p w14:paraId="0595EEE3" w14:textId="77777777" w:rsidR="005118BC" w:rsidRPr="00FC0469" w:rsidRDefault="005118BC" w:rsidP="00452B8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noWrap/>
            <w:hideMark/>
          </w:tcPr>
          <w:p w14:paraId="63FA30C9"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hideMark/>
          </w:tcPr>
          <w:p w14:paraId="102E8350"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noWrap/>
            <w:hideMark/>
          </w:tcPr>
          <w:p w14:paraId="637043F1"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w:t>
            </w:r>
          </w:p>
        </w:tc>
        <w:tc>
          <w:tcPr>
            <w:tcW w:w="278" w:type="pct"/>
            <w:tcBorders>
              <w:top w:val="single" w:sz="4" w:space="0" w:color="auto"/>
              <w:left w:val="single" w:sz="4" w:space="0" w:color="auto"/>
              <w:bottom w:val="single" w:sz="4" w:space="0" w:color="auto"/>
              <w:right w:val="single" w:sz="4" w:space="0" w:color="auto"/>
            </w:tcBorders>
            <w:noWrap/>
            <w:hideMark/>
          </w:tcPr>
          <w:p w14:paraId="64EB5103"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w:t>
            </w:r>
          </w:p>
        </w:tc>
        <w:tc>
          <w:tcPr>
            <w:tcW w:w="278" w:type="pct"/>
            <w:tcBorders>
              <w:top w:val="single" w:sz="4" w:space="0" w:color="auto"/>
              <w:left w:val="single" w:sz="4" w:space="0" w:color="auto"/>
              <w:bottom w:val="single" w:sz="4" w:space="0" w:color="auto"/>
              <w:right w:val="single" w:sz="4" w:space="0" w:color="auto"/>
            </w:tcBorders>
            <w:noWrap/>
          </w:tcPr>
          <w:p w14:paraId="328FBF7A" w14:textId="211870F4"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4FB16790" w14:textId="57E1CCD3" w:rsidR="005118BC" w:rsidRPr="00FC0469" w:rsidRDefault="001A1182"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63DEDAA6" w14:textId="57D2AC1B"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51"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tcPr>
          <w:p w14:paraId="7776FC40" w14:textId="74FE38B7"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52" w:author="SungKwon Soh" w:date="2025-06-26T15:34:00Z" w16du:dateUtc="2025-06-26T06:34: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tcPr>
          <w:p w14:paraId="2AB81D4F" w14:textId="50B481D8"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7449357D" w14:textId="0314D1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3795FBCA" w14:textId="59894B26"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0FE94622" w14:textId="671CDE4E"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tcPr>
          <w:p w14:paraId="0334405A" w14:textId="0C9C66B5"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06956071" w14:textId="2DB179DA"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2BA174D2" w14:textId="19E97EC8"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6C0B555F" w14:textId="49388F9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r>
      <w:tr w:rsidR="005118BC" w:rsidRPr="00FC0469" w14:paraId="0C9E37FF" w14:textId="77777777" w:rsidTr="00452B8E">
        <w:trPr>
          <w:trHeight w:val="210"/>
        </w:trPr>
        <w:tc>
          <w:tcPr>
            <w:tcW w:w="406" w:type="pct"/>
            <w:tcBorders>
              <w:top w:val="single" w:sz="4" w:space="0" w:color="auto"/>
              <w:left w:val="single" w:sz="4" w:space="0" w:color="auto"/>
              <w:bottom w:val="single" w:sz="4" w:space="0" w:color="auto"/>
              <w:right w:val="single" w:sz="4" w:space="0" w:color="auto"/>
            </w:tcBorders>
            <w:noWrap/>
            <w:vAlign w:val="center"/>
          </w:tcPr>
          <w:p w14:paraId="1CAE765A" w14:textId="77777777" w:rsidR="005118BC" w:rsidRPr="00FC0469" w:rsidRDefault="005118BC" w:rsidP="00452B8E">
            <w:pPr>
              <w:adjustRightInd w:val="0"/>
              <w:snapToGrid w:val="0"/>
              <w:spacing w:after="0" w:line="240" w:lineRule="auto"/>
              <w:rPr>
                <w:rFonts w:ascii="Calibri" w:hAnsi="Calibri" w:cs="Calibri"/>
                <w:bCs/>
                <w:sz w:val="20"/>
                <w:szCs w:val="20"/>
                <w:lang w:eastAsia="ko-KR"/>
              </w:rPr>
            </w:pPr>
            <w:r w:rsidRPr="00FC0469">
              <w:rPr>
                <w:rFonts w:ascii="Calibri" w:hAnsi="Calibri" w:cs="Calibri"/>
                <w:bCs/>
                <w:sz w:val="20"/>
                <w:szCs w:val="20"/>
                <w:lang w:eastAsia="ko-KR"/>
              </w:rPr>
              <w:t>Fiji</w:t>
            </w:r>
            <w:r w:rsidRPr="00FC0469">
              <w:rPr>
                <w:rStyle w:val="FootnoteReference"/>
                <w:rFonts w:ascii="Calibri" w:hAnsi="Calibri" w:cs="Calibri"/>
                <w:bCs/>
                <w:sz w:val="20"/>
                <w:szCs w:val="20"/>
                <w:lang w:eastAsia="ko-KR"/>
              </w:rPr>
              <w:footnoteReference w:id="17"/>
            </w:r>
          </w:p>
        </w:tc>
        <w:tc>
          <w:tcPr>
            <w:tcW w:w="345" w:type="pct"/>
            <w:tcBorders>
              <w:top w:val="single" w:sz="4" w:space="0" w:color="auto"/>
              <w:left w:val="single" w:sz="4" w:space="0" w:color="auto"/>
              <w:bottom w:val="single" w:sz="4" w:space="0" w:color="auto"/>
              <w:right w:val="single" w:sz="4" w:space="0" w:color="auto"/>
            </w:tcBorders>
            <w:noWrap/>
          </w:tcPr>
          <w:p w14:paraId="6BFF1CC8"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tcPr>
          <w:p w14:paraId="35000670" w14:textId="77777777" w:rsidR="005118BC" w:rsidRPr="00FC0469" w:rsidRDefault="005118BC"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w:t>
            </w:r>
          </w:p>
        </w:tc>
        <w:tc>
          <w:tcPr>
            <w:tcW w:w="278" w:type="pct"/>
            <w:tcBorders>
              <w:top w:val="single" w:sz="4" w:space="0" w:color="auto"/>
              <w:left w:val="single" w:sz="4" w:space="0" w:color="auto"/>
              <w:bottom w:val="single" w:sz="4" w:space="0" w:color="auto"/>
              <w:right w:val="single" w:sz="4" w:space="0" w:color="auto"/>
            </w:tcBorders>
            <w:noWrap/>
          </w:tcPr>
          <w:p w14:paraId="5D03D22C"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76A2D9DE" w14:textId="7777777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608D0B76" w14:textId="1F896923" w:rsidR="005118BC" w:rsidRPr="00FC0469" w:rsidRDefault="00FD341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1DFDAAC6" w14:textId="28D2DC12" w:rsidR="005118BC" w:rsidRPr="00FC0469" w:rsidRDefault="00FD341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278D3FE7" w14:textId="314A90AB"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53" w:author="SungKwon Soh" w:date="2025-06-26T15:37:00Z" w16du:dateUtc="2025-06-26T06:37: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tcPr>
          <w:p w14:paraId="70D94FD1" w14:textId="149CC817" w:rsidR="005118BC" w:rsidRPr="00FC0469" w:rsidRDefault="00292D96" w:rsidP="00452B8E">
            <w:pPr>
              <w:adjustRightInd w:val="0"/>
              <w:snapToGrid w:val="0"/>
              <w:spacing w:after="0" w:line="240" w:lineRule="auto"/>
              <w:jc w:val="right"/>
              <w:rPr>
                <w:rFonts w:ascii="Calibri" w:hAnsi="Calibri" w:cs="Calibri"/>
                <w:sz w:val="20"/>
                <w:szCs w:val="20"/>
                <w:lang w:eastAsia="ko-KR"/>
              </w:rPr>
            </w:pPr>
            <w:ins w:id="54" w:author="SungKwon Soh" w:date="2025-06-26T15:37:00Z" w16du:dateUtc="2025-06-26T06:37: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tcPr>
          <w:p w14:paraId="5BD7E907" w14:textId="0EC04802"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0513A529" w14:textId="148A0A78"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5DB3D3C9" w14:textId="4E725DEC"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56D0A135" w14:textId="531E5A13"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tcPr>
          <w:p w14:paraId="1CC54A45" w14:textId="66227639"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57BEEEA4" w14:textId="561E5EAA"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52D5DE8C" w14:textId="185D80AE"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71C779F2" w14:textId="7F952947" w:rsidR="005118BC" w:rsidRPr="00FC0469" w:rsidRDefault="005118BC" w:rsidP="00452B8E">
            <w:pPr>
              <w:adjustRightInd w:val="0"/>
              <w:snapToGrid w:val="0"/>
              <w:spacing w:after="0" w:line="240" w:lineRule="auto"/>
              <w:jc w:val="right"/>
              <w:rPr>
                <w:rFonts w:ascii="Calibri" w:eastAsia="Times New Roman" w:hAnsi="Calibri" w:cs="Calibri"/>
                <w:sz w:val="20"/>
                <w:szCs w:val="20"/>
              </w:rPr>
            </w:pPr>
          </w:p>
        </w:tc>
      </w:tr>
      <w:tr w:rsidR="00482E02" w:rsidRPr="00FC0469" w14:paraId="55E16DFF" w14:textId="77777777" w:rsidTr="00B93F6F">
        <w:tblPrEx>
          <w:tblW w:w="4997" w:type="pct"/>
          <w:tblLayout w:type="fixed"/>
          <w:tblPrExChange w:id="55" w:author="SungKwon Soh" w:date="2025-06-27T17:25:00Z" w16du:dateUtc="2025-06-27T08:25:00Z">
            <w:tblPrEx>
              <w:tblW w:w="4997" w:type="pct"/>
              <w:tblLayout w:type="fixed"/>
            </w:tblPrEx>
          </w:tblPrExChange>
        </w:tblPrEx>
        <w:trPr>
          <w:trHeight w:val="210"/>
          <w:trPrChange w:id="56" w:author="SungKwon Soh" w:date="2025-06-27T17:25:00Z" w16du:dateUtc="2025-06-27T08:25:00Z">
            <w:trPr>
              <w:gridAfter w:val="0"/>
              <w:trHeight w:val="210"/>
            </w:trPr>
          </w:trPrChange>
        </w:trPr>
        <w:tc>
          <w:tcPr>
            <w:tcW w:w="406" w:type="pct"/>
            <w:vMerge w:val="restart"/>
            <w:tcBorders>
              <w:top w:val="single" w:sz="4" w:space="0" w:color="auto"/>
              <w:left w:val="single" w:sz="4" w:space="0" w:color="auto"/>
              <w:right w:val="single" w:sz="4" w:space="0" w:color="auto"/>
            </w:tcBorders>
            <w:noWrap/>
            <w:hideMark/>
            <w:tcPrChange w:id="57" w:author="SungKwon Soh" w:date="2025-06-27T17:25:00Z" w16du:dateUtc="2025-06-27T08:25:00Z">
              <w:tcPr>
                <w:tcW w:w="406" w:type="pct"/>
                <w:gridSpan w:val="2"/>
                <w:vMerge w:val="restart"/>
                <w:tcBorders>
                  <w:top w:val="single" w:sz="4" w:space="0" w:color="auto"/>
                  <w:left w:val="single" w:sz="4" w:space="0" w:color="auto"/>
                  <w:right w:val="single" w:sz="4" w:space="0" w:color="auto"/>
                </w:tcBorders>
                <w:noWrap/>
                <w:hideMark/>
              </w:tcPr>
            </w:tcPrChange>
          </w:tcPr>
          <w:p w14:paraId="2CD6E783" w14:textId="77777777" w:rsidR="00482E02" w:rsidRPr="00FC0469" w:rsidRDefault="00482E02" w:rsidP="00482E02">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Japan</w:t>
            </w:r>
          </w:p>
        </w:tc>
        <w:tc>
          <w:tcPr>
            <w:tcW w:w="345" w:type="pct"/>
            <w:vMerge w:val="restart"/>
            <w:tcBorders>
              <w:top w:val="single" w:sz="4" w:space="0" w:color="auto"/>
              <w:left w:val="single" w:sz="4" w:space="0" w:color="auto"/>
              <w:right w:val="single" w:sz="4" w:space="0" w:color="auto"/>
            </w:tcBorders>
            <w:noWrap/>
            <w:hideMark/>
            <w:tcPrChange w:id="58" w:author="SungKwon Soh" w:date="2025-06-27T17:25:00Z" w16du:dateUtc="2025-06-27T08:25:00Z">
              <w:tcPr>
                <w:tcW w:w="345" w:type="pct"/>
                <w:gridSpan w:val="2"/>
                <w:vMerge w:val="restart"/>
                <w:tcBorders>
                  <w:top w:val="single" w:sz="4" w:space="0" w:color="auto"/>
                  <w:left w:val="single" w:sz="4" w:space="0" w:color="auto"/>
                  <w:right w:val="single" w:sz="4" w:space="0" w:color="auto"/>
                </w:tcBorders>
                <w:noWrap/>
                <w:hideMark/>
              </w:tcPr>
            </w:tcPrChange>
          </w:tcPr>
          <w:p w14:paraId="4B7C5711"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noWrap/>
            <w:hideMark/>
            <w:tcPrChange w:id="59" w:author="SungKwon Soh" w:date="2025-06-27T17:25:00Z" w16du:dateUtc="2025-06-27T08:25:00Z">
              <w:tcPr>
                <w:tcW w:w="359" w:type="pct"/>
                <w:gridSpan w:val="2"/>
                <w:tcBorders>
                  <w:top w:val="single" w:sz="4" w:space="0" w:color="auto"/>
                  <w:left w:val="single" w:sz="4" w:space="0" w:color="auto"/>
                  <w:bottom w:val="single" w:sz="4" w:space="0" w:color="auto"/>
                  <w:right w:val="single" w:sz="4" w:space="0" w:color="auto"/>
                </w:tcBorders>
                <w:noWrap/>
                <w:hideMark/>
              </w:tcPr>
            </w:tcPrChange>
          </w:tcPr>
          <w:p w14:paraId="7C251624"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Coast</w:t>
            </w:r>
          </w:p>
        </w:tc>
        <w:tc>
          <w:tcPr>
            <w:tcW w:w="278" w:type="pct"/>
            <w:tcBorders>
              <w:top w:val="single" w:sz="4" w:space="0" w:color="auto"/>
              <w:left w:val="single" w:sz="4" w:space="0" w:color="auto"/>
              <w:bottom w:val="single" w:sz="4" w:space="0" w:color="auto"/>
              <w:right w:val="single" w:sz="4" w:space="0" w:color="auto"/>
            </w:tcBorders>
            <w:noWrap/>
            <w:vAlign w:val="center"/>
            <w:hideMark/>
            <w:tcPrChange w:id="60"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hideMark/>
              </w:tcPr>
            </w:tcPrChange>
          </w:tcPr>
          <w:p w14:paraId="35CF63A8"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296</w:t>
            </w:r>
          </w:p>
        </w:tc>
        <w:tc>
          <w:tcPr>
            <w:tcW w:w="278" w:type="pct"/>
            <w:tcBorders>
              <w:top w:val="single" w:sz="4" w:space="0" w:color="auto"/>
              <w:left w:val="single" w:sz="4" w:space="0" w:color="auto"/>
              <w:bottom w:val="single" w:sz="4" w:space="0" w:color="auto"/>
              <w:right w:val="single" w:sz="4" w:space="0" w:color="auto"/>
            </w:tcBorders>
            <w:noWrap/>
            <w:vAlign w:val="center"/>
            <w:hideMark/>
            <w:tcPrChange w:id="61"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hideMark/>
              </w:tcPr>
            </w:tcPrChange>
          </w:tcPr>
          <w:p w14:paraId="702EF22E"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40</w:t>
            </w:r>
            <w:r w:rsidRPr="00FC0469">
              <w:rPr>
                <w:rFonts w:ascii="Calibri" w:hAnsi="Calibri" w:cs="Calibri"/>
                <w:sz w:val="20"/>
                <w:szCs w:val="20"/>
                <w:lang w:eastAsia="ko-KR"/>
              </w:rPr>
              <w:t>,</w:t>
            </w:r>
            <w:r w:rsidRPr="00FC0469">
              <w:rPr>
                <w:rFonts w:ascii="Calibri" w:eastAsia="MS Mincho" w:hAnsi="Calibri" w:cs="Calibri"/>
                <w:sz w:val="20"/>
                <w:szCs w:val="20"/>
              </w:rPr>
              <w:t>988</w:t>
            </w:r>
          </w:p>
        </w:tc>
        <w:tc>
          <w:tcPr>
            <w:tcW w:w="278" w:type="pct"/>
            <w:tcBorders>
              <w:top w:val="single" w:sz="4" w:space="0" w:color="auto"/>
              <w:left w:val="single" w:sz="4" w:space="0" w:color="auto"/>
              <w:bottom w:val="single" w:sz="4" w:space="0" w:color="auto"/>
              <w:right w:val="single" w:sz="4" w:space="0" w:color="auto"/>
            </w:tcBorders>
            <w:noWrap/>
            <w:vAlign w:val="center"/>
            <w:tcPrChange w:id="62"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540DB9DC" w14:textId="38D833B5"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207</w:t>
            </w:r>
          </w:p>
        </w:tc>
        <w:tc>
          <w:tcPr>
            <w:tcW w:w="278" w:type="pct"/>
            <w:tcBorders>
              <w:top w:val="single" w:sz="4" w:space="0" w:color="auto"/>
              <w:left w:val="single" w:sz="4" w:space="0" w:color="auto"/>
              <w:bottom w:val="single" w:sz="4" w:space="0" w:color="auto"/>
              <w:right w:val="single" w:sz="4" w:space="0" w:color="auto"/>
            </w:tcBorders>
            <w:noWrap/>
            <w:vAlign w:val="center"/>
            <w:tcPrChange w:id="63"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2D9FFD2C" w14:textId="5944884F"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31,629</w:t>
            </w:r>
          </w:p>
        </w:tc>
        <w:tc>
          <w:tcPr>
            <w:tcW w:w="278" w:type="pct"/>
            <w:tcBorders>
              <w:top w:val="single" w:sz="4" w:space="0" w:color="auto"/>
              <w:left w:val="single" w:sz="4" w:space="0" w:color="auto"/>
              <w:bottom w:val="single" w:sz="4" w:space="0" w:color="auto"/>
              <w:right w:val="single" w:sz="4" w:space="0" w:color="auto"/>
            </w:tcBorders>
            <w:noWrap/>
            <w:tcPrChange w:id="64"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6DC04910" w14:textId="57E9735B"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65" w:author="SungKwon Soh" w:date="2025-06-27T17:25:00Z" w16du:dateUtc="2025-06-27T08:25:00Z">
              <w:r w:rsidRPr="00A966F6">
                <w:rPr>
                  <w:sz w:val="20"/>
                  <w:szCs w:val="20"/>
                </w:rPr>
                <w:t>210</w:t>
              </w:r>
            </w:ins>
          </w:p>
        </w:tc>
        <w:tc>
          <w:tcPr>
            <w:tcW w:w="278" w:type="pct"/>
            <w:tcBorders>
              <w:top w:val="single" w:sz="4" w:space="0" w:color="auto"/>
              <w:left w:val="single" w:sz="4" w:space="0" w:color="auto"/>
              <w:bottom w:val="single" w:sz="4" w:space="0" w:color="auto"/>
              <w:right w:val="single" w:sz="4" w:space="0" w:color="auto"/>
            </w:tcBorders>
            <w:noWrap/>
            <w:tcPrChange w:id="66"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04BFE0FA" w14:textId="31FB5C1A"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67" w:author="SungKwon Soh" w:date="2025-06-27T17:25:00Z" w16du:dateUtc="2025-06-27T08:25:00Z">
              <w:r w:rsidRPr="00A966F6">
                <w:rPr>
                  <w:sz w:val="20"/>
                  <w:szCs w:val="20"/>
                </w:rPr>
                <w:t>34,640</w:t>
              </w:r>
            </w:ins>
          </w:p>
        </w:tc>
        <w:tc>
          <w:tcPr>
            <w:tcW w:w="278" w:type="pct"/>
            <w:tcBorders>
              <w:top w:val="single" w:sz="4" w:space="0" w:color="auto"/>
              <w:left w:val="single" w:sz="4" w:space="0" w:color="auto"/>
              <w:bottom w:val="single" w:sz="4" w:space="0" w:color="auto"/>
              <w:right w:val="single" w:sz="4" w:space="0" w:color="auto"/>
            </w:tcBorders>
            <w:noWrap/>
            <w:vAlign w:val="center"/>
            <w:tcPrChange w:id="68"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50269B87" w14:textId="6107E8A3"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Change w:id="69"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74297989" w14:textId="572C7EC3"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Change w:id="70"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76286165" w14:textId="0DD59E74"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Change w:id="71"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062D5DCD" w14:textId="4AB7F242"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Change w:id="72"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vAlign w:val="center"/>
              </w:tcPr>
            </w:tcPrChange>
          </w:tcPr>
          <w:p w14:paraId="15742990" w14:textId="473EAE77" w:rsidR="00482E02" w:rsidRPr="00FC0469" w:rsidRDefault="00482E02" w:rsidP="00482E02">
            <w:pPr>
              <w:adjustRightInd w:val="0"/>
              <w:snapToGrid w:val="0"/>
              <w:spacing w:after="0" w:line="240" w:lineRule="auto"/>
              <w:jc w:val="right"/>
              <w:rPr>
                <w:rFonts w:ascii="Calibri" w:eastAsia="MS Mincho"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Change w:id="73"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246B339C" w14:textId="368FD72D"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Change w:id="74"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3FA7A749" w14:textId="452EFC3F"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Change w:id="75"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1DC97D87" w14:textId="7A08F86A"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r>
      <w:tr w:rsidR="00482E02" w:rsidRPr="00FC0469" w14:paraId="12A0BC50" w14:textId="77777777" w:rsidTr="00B93F6F">
        <w:tblPrEx>
          <w:tblW w:w="4997" w:type="pct"/>
          <w:tblLayout w:type="fixed"/>
          <w:tblPrExChange w:id="76" w:author="SungKwon Soh" w:date="2025-06-27T17:25:00Z" w16du:dateUtc="2025-06-27T08:25:00Z">
            <w:tblPrEx>
              <w:tblW w:w="4997" w:type="pct"/>
              <w:tblLayout w:type="fixed"/>
            </w:tblPrEx>
          </w:tblPrExChange>
        </w:tblPrEx>
        <w:trPr>
          <w:trHeight w:val="210"/>
          <w:trPrChange w:id="77" w:author="SungKwon Soh" w:date="2025-06-27T17:25:00Z" w16du:dateUtc="2025-06-27T08:25:00Z">
            <w:trPr>
              <w:gridAfter w:val="0"/>
              <w:trHeight w:val="210"/>
            </w:trPr>
          </w:trPrChange>
        </w:trPr>
        <w:tc>
          <w:tcPr>
            <w:tcW w:w="406" w:type="pct"/>
            <w:vMerge/>
            <w:tcBorders>
              <w:left w:val="single" w:sz="4" w:space="0" w:color="auto"/>
              <w:right w:val="single" w:sz="4" w:space="0" w:color="auto"/>
            </w:tcBorders>
            <w:noWrap/>
            <w:hideMark/>
            <w:tcPrChange w:id="78" w:author="SungKwon Soh" w:date="2025-06-27T17:25:00Z" w16du:dateUtc="2025-06-27T08:25:00Z">
              <w:tcPr>
                <w:tcW w:w="406" w:type="pct"/>
                <w:gridSpan w:val="2"/>
                <w:vMerge/>
                <w:tcBorders>
                  <w:left w:val="single" w:sz="4" w:space="0" w:color="auto"/>
                  <w:right w:val="single" w:sz="4" w:space="0" w:color="auto"/>
                </w:tcBorders>
                <w:noWrap/>
                <w:hideMark/>
              </w:tcPr>
            </w:tcPrChange>
          </w:tcPr>
          <w:p w14:paraId="4445B431"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right w:val="single" w:sz="4" w:space="0" w:color="auto"/>
            </w:tcBorders>
            <w:noWrap/>
            <w:hideMark/>
            <w:tcPrChange w:id="79" w:author="SungKwon Soh" w:date="2025-06-27T17:25:00Z" w16du:dateUtc="2025-06-27T08:25:00Z">
              <w:tcPr>
                <w:tcW w:w="345" w:type="pct"/>
                <w:gridSpan w:val="2"/>
                <w:vMerge/>
                <w:tcBorders>
                  <w:left w:val="single" w:sz="4" w:space="0" w:color="auto"/>
                  <w:right w:val="single" w:sz="4" w:space="0" w:color="auto"/>
                </w:tcBorders>
                <w:noWrap/>
                <w:hideMark/>
              </w:tcPr>
            </w:tcPrChange>
          </w:tcPr>
          <w:p w14:paraId="411E8C80"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noWrap/>
            <w:hideMark/>
            <w:tcPrChange w:id="80" w:author="SungKwon Soh" w:date="2025-06-27T17:25:00Z" w16du:dateUtc="2025-06-27T08:25:00Z">
              <w:tcPr>
                <w:tcW w:w="359" w:type="pct"/>
                <w:gridSpan w:val="2"/>
                <w:tcBorders>
                  <w:top w:val="single" w:sz="4" w:space="0" w:color="auto"/>
                  <w:left w:val="single" w:sz="4" w:space="0" w:color="auto"/>
                  <w:bottom w:val="single" w:sz="4" w:space="0" w:color="auto"/>
                  <w:right w:val="single" w:sz="4" w:space="0" w:color="auto"/>
                </w:tcBorders>
                <w:noWrap/>
                <w:hideMark/>
              </w:tcPr>
            </w:tcPrChange>
          </w:tcPr>
          <w:p w14:paraId="4C00D607"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noWrap/>
            <w:vAlign w:val="center"/>
            <w:hideMark/>
            <w:tcPrChange w:id="81"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hideMark/>
              </w:tcPr>
            </w:tcPrChange>
          </w:tcPr>
          <w:p w14:paraId="571FA7FA"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633</w:t>
            </w:r>
          </w:p>
        </w:tc>
        <w:tc>
          <w:tcPr>
            <w:tcW w:w="278" w:type="pct"/>
            <w:tcBorders>
              <w:top w:val="single" w:sz="4" w:space="0" w:color="auto"/>
              <w:left w:val="single" w:sz="4" w:space="0" w:color="auto"/>
              <w:bottom w:val="single" w:sz="4" w:space="0" w:color="auto"/>
              <w:right w:val="single" w:sz="4" w:space="0" w:color="auto"/>
            </w:tcBorders>
            <w:noWrap/>
            <w:vAlign w:val="center"/>
            <w:hideMark/>
            <w:tcPrChange w:id="82"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hideMark/>
              </w:tcPr>
            </w:tcPrChange>
          </w:tcPr>
          <w:p w14:paraId="747C0F10"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rPr>
              <w:t>26,851</w:t>
            </w:r>
          </w:p>
        </w:tc>
        <w:tc>
          <w:tcPr>
            <w:tcW w:w="278" w:type="pct"/>
            <w:tcBorders>
              <w:top w:val="single" w:sz="4" w:space="0" w:color="auto"/>
              <w:left w:val="single" w:sz="4" w:space="0" w:color="auto"/>
              <w:bottom w:val="single" w:sz="4" w:space="0" w:color="auto"/>
              <w:right w:val="single" w:sz="4" w:space="0" w:color="auto"/>
            </w:tcBorders>
            <w:noWrap/>
            <w:vAlign w:val="center"/>
            <w:tcPrChange w:id="83"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565AD292" w14:textId="352E2B92"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228</w:t>
            </w:r>
          </w:p>
        </w:tc>
        <w:tc>
          <w:tcPr>
            <w:tcW w:w="278" w:type="pct"/>
            <w:tcBorders>
              <w:top w:val="single" w:sz="4" w:space="0" w:color="auto"/>
              <w:left w:val="single" w:sz="4" w:space="0" w:color="auto"/>
              <w:bottom w:val="single" w:sz="4" w:space="0" w:color="auto"/>
              <w:right w:val="single" w:sz="4" w:space="0" w:color="auto"/>
            </w:tcBorders>
            <w:noWrap/>
            <w:vAlign w:val="center"/>
            <w:tcPrChange w:id="84"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754D0B52" w14:textId="474A56F5"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10,478</w:t>
            </w:r>
          </w:p>
        </w:tc>
        <w:tc>
          <w:tcPr>
            <w:tcW w:w="278" w:type="pct"/>
            <w:tcBorders>
              <w:top w:val="single" w:sz="4" w:space="0" w:color="auto"/>
              <w:left w:val="single" w:sz="4" w:space="0" w:color="auto"/>
              <w:bottom w:val="single" w:sz="4" w:space="0" w:color="auto"/>
              <w:right w:val="single" w:sz="4" w:space="0" w:color="auto"/>
            </w:tcBorders>
            <w:noWrap/>
            <w:tcPrChange w:id="85"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27B8324A" w14:textId="13091675"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86" w:author="SungKwon Soh" w:date="2025-06-27T17:25:00Z" w16du:dateUtc="2025-06-27T08:25:00Z">
              <w:r w:rsidRPr="00A966F6">
                <w:rPr>
                  <w:sz w:val="20"/>
                  <w:szCs w:val="20"/>
                </w:rPr>
                <w:t>219</w:t>
              </w:r>
            </w:ins>
          </w:p>
        </w:tc>
        <w:tc>
          <w:tcPr>
            <w:tcW w:w="278" w:type="pct"/>
            <w:tcBorders>
              <w:top w:val="single" w:sz="4" w:space="0" w:color="auto"/>
              <w:left w:val="single" w:sz="4" w:space="0" w:color="auto"/>
              <w:bottom w:val="single" w:sz="4" w:space="0" w:color="auto"/>
              <w:right w:val="single" w:sz="4" w:space="0" w:color="auto"/>
            </w:tcBorders>
            <w:noWrap/>
            <w:tcPrChange w:id="87"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606E1121" w14:textId="5EAF4524"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88" w:author="SungKwon Soh" w:date="2025-06-27T17:25:00Z" w16du:dateUtc="2025-06-27T08:25:00Z">
              <w:r w:rsidRPr="00A966F6">
                <w:rPr>
                  <w:sz w:val="20"/>
                  <w:szCs w:val="20"/>
                </w:rPr>
                <w:t>10,563</w:t>
              </w:r>
            </w:ins>
          </w:p>
        </w:tc>
        <w:tc>
          <w:tcPr>
            <w:tcW w:w="278" w:type="pct"/>
            <w:tcBorders>
              <w:top w:val="single" w:sz="4" w:space="0" w:color="auto"/>
              <w:left w:val="single" w:sz="4" w:space="0" w:color="auto"/>
              <w:bottom w:val="single" w:sz="4" w:space="0" w:color="auto"/>
              <w:right w:val="single" w:sz="4" w:space="0" w:color="auto"/>
            </w:tcBorders>
            <w:noWrap/>
            <w:vAlign w:val="center"/>
            <w:tcPrChange w:id="89"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79940D6E" w14:textId="42916283"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Change w:id="90"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3FD42B20" w14:textId="1D7592E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Change w:id="91"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49872F56" w14:textId="3E960CCB"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Change w:id="92"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622FBF5F" w14:textId="647D864C"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Change w:id="93"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vAlign w:val="center"/>
              </w:tcPr>
            </w:tcPrChange>
          </w:tcPr>
          <w:p w14:paraId="5CCD8424" w14:textId="284E7224" w:rsidR="00482E02" w:rsidRPr="00FC0469" w:rsidRDefault="00482E02" w:rsidP="00482E02">
            <w:pPr>
              <w:adjustRightInd w:val="0"/>
              <w:snapToGrid w:val="0"/>
              <w:spacing w:after="0" w:line="240" w:lineRule="auto"/>
              <w:jc w:val="right"/>
              <w:rPr>
                <w:rFonts w:ascii="Calibri" w:eastAsia="MS Mincho"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Change w:id="94"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535330BE" w14:textId="2619012A"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Change w:id="95"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3981D6CB" w14:textId="407D6859"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Change w:id="96"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451A078E" w14:textId="5A852230"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r>
      <w:tr w:rsidR="00482E02" w:rsidRPr="00FC0469" w14:paraId="73638932" w14:textId="77777777" w:rsidTr="00B93F6F">
        <w:tblPrEx>
          <w:tblW w:w="4997" w:type="pct"/>
          <w:tblLayout w:type="fixed"/>
          <w:tblPrExChange w:id="97" w:author="SungKwon Soh" w:date="2025-06-27T17:25:00Z" w16du:dateUtc="2025-06-27T08:25:00Z">
            <w:tblPrEx>
              <w:tblW w:w="4997" w:type="pct"/>
              <w:tblLayout w:type="fixed"/>
            </w:tblPrEx>
          </w:tblPrExChange>
        </w:tblPrEx>
        <w:trPr>
          <w:trHeight w:val="210"/>
          <w:trPrChange w:id="98" w:author="SungKwon Soh" w:date="2025-06-27T17:25:00Z" w16du:dateUtc="2025-06-27T08:25:00Z">
            <w:trPr>
              <w:gridAfter w:val="0"/>
              <w:trHeight w:val="210"/>
            </w:trPr>
          </w:trPrChange>
        </w:trPr>
        <w:tc>
          <w:tcPr>
            <w:tcW w:w="406" w:type="pct"/>
            <w:vMerge/>
            <w:tcBorders>
              <w:left w:val="single" w:sz="4" w:space="0" w:color="auto"/>
              <w:bottom w:val="single" w:sz="4" w:space="0" w:color="auto"/>
              <w:right w:val="single" w:sz="4" w:space="0" w:color="auto"/>
            </w:tcBorders>
            <w:noWrap/>
            <w:hideMark/>
            <w:tcPrChange w:id="99" w:author="SungKwon Soh" w:date="2025-06-27T17:25:00Z" w16du:dateUtc="2025-06-27T08:25:00Z">
              <w:tcPr>
                <w:tcW w:w="406" w:type="pct"/>
                <w:gridSpan w:val="2"/>
                <w:vMerge/>
                <w:tcBorders>
                  <w:left w:val="single" w:sz="4" w:space="0" w:color="auto"/>
                  <w:bottom w:val="single" w:sz="4" w:space="0" w:color="auto"/>
                  <w:right w:val="single" w:sz="4" w:space="0" w:color="auto"/>
                </w:tcBorders>
                <w:noWrap/>
                <w:hideMark/>
              </w:tcPr>
            </w:tcPrChange>
          </w:tcPr>
          <w:p w14:paraId="3B6507DA"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45" w:type="pct"/>
            <w:vMerge/>
            <w:tcBorders>
              <w:left w:val="single" w:sz="4" w:space="0" w:color="auto"/>
              <w:bottom w:val="single" w:sz="4" w:space="0" w:color="auto"/>
              <w:right w:val="single" w:sz="4" w:space="0" w:color="auto"/>
            </w:tcBorders>
            <w:noWrap/>
            <w:hideMark/>
            <w:tcPrChange w:id="100" w:author="SungKwon Soh" w:date="2025-06-27T17:25:00Z" w16du:dateUtc="2025-06-27T08:25:00Z">
              <w:tcPr>
                <w:tcW w:w="345" w:type="pct"/>
                <w:gridSpan w:val="2"/>
                <w:vMerge/>
                <w:tcBorders>
                  <w:left w:val="single" w:sz="4" w:space="0" w:color="auto"/>
                  <w:bottom w:val="single" w:sz="4" w:space="0" w:color="auto"/>
                  <w:right w:val="single" w:sz="4" w:space="0" w:color="auto"/>
                </w:tcBorders>
                <w:noWrap/>
                <w:hideMark/>
              </w:tcPr>
            </w:tcPrChange>
          </w:tcPr>
          <w:p w14:paraId="2DEB1847"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noWrap/>
            <w:hideMark/>
            <w:tcPrChange w:id="101" w:author="SungKwon Soh" w:date="2025-06-27T17:25:00Z" w16du:dateUtc="2025-06-27T08:25:00Z">
              <w:tcPr>
                <w:tcW w:w="359" w:type="pct"/>
                <w:gridSpan w:val="2"/>
                <w:tcBorders>
                  <w:top w:val="single" w:sz="4" w:space="0" w:color="auto"/>
                  <w:left w:val="single" w:sz="4" w:space="0" w:color="auto"/>
                  <w:bottom w:val="single" w:sz="4" w:space="0" w:color="auto"/>
                  <w:right w:val="single" w:sz="4" w:space="0" w:color="auto"/>
                </w:tcBorders>
                <w:noWrap/>
                <w:hideMark/>
              </w:tcPr>
            </w:tcPrChange>
          </w:tcPr>
          <w:p w14:paraId="2F0F2CB8" w14:textId="77777777" w:rsidR="00482E02" w:rsidRPr="00FC0469" w:rsidRDefault="00482E02" w:rsidP="00482E02">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PL DW</w:t>
            </w:r>
          </w:p>
        </w:tc>
        <w:tc>
          <w:tcPr>
            <w:tcW w:w="278" w:type="pct"/>
            <w:tcBorders>
              <w:top w:val="single" w:sz="4" w:space="0" w:color="auto"/>
              <w:left w:val="single" w:sz="4" w:space="0" w:color="auto"/>
              <w:bottom w:val="single" w:sz="4" w:space="0" w:color="auto"/>
              <w:right w:val="single" w:sz="4" w:space="0" w:color="auto"/>
            </w:tcBorders>
            <w:noWrap/>
            <w:vAlign w:val="center"/>
            <w:hideMark/>
            <w:tcPrChange w:id="102"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hideMark/>
              </w:tcPr>
            </w:tcPrChange>
          </w:tcPr>
          <w:p w14:paraId="743348E9"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141</w:t>
            </w:r>
          </w:p>
        </w:tc>
        <w:tc>
          <w:tcPr>
            <w:tcW w:w="278" w:type="pct"/>
            <w:tcBorders>
              <w:top w:val="single" w:sz="4" w:space="0" w:color="auto"/>
              <w:left w:val="single" w:sz="4" w:space="0" w:color="auto"/>
              <w:bottom w:val="single" w:sz="4" w:space="0" w:color="auto"/>
              <w:right w:val="single" w:sz="4" w:space="0" w:color="auto"/>
            </w:tcBorders>
            <w:noWrap/>
            <w:vAlign w:val="center"/>
            <w:hideMark/>
            <w:tcPrChange w:id="103"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hideMark/>
              </w:tcPr>
            </w:tcPrChange>
          </w:tcPr>
          <w:p w14:paraId="6E810A14" w14:textId="77777777"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r w:rsidRPr="00FC0469">
              <w:rPr>
                <w:rFonts w:ascii="Calibri" w:eastAsia="MS Mincho" w:hAnsi="Calibri" w:cs="Calibri"/>
                <w:sz w:val="20"/>
                <w:szCs w:val="20"/>
              </w:rPr>
              <w:t>19,839</w:t>
            </w:r>
          </w:p>
        </w:tc>
        <w:tc>
          <w:tcPr>
            <w:tcW w:w="278" w:type="pct"/>
            <w:tcBorders>
              <w:top w:val="single" w:sz="4" w:space="0" w:color="auto"/>
              <w:left w:val="single" w:sz="4" w:space="0" w:color="auto"/>
              <w:bottom w:val="single" w:sz="4" w:space="0" w:color="auto"/>
              <w:right w:val="single" w:sz="4" w:space="0" w:color="auto"/>
            </w:tcBorders>
            <w:noWrap/>
            <w:vAlign w:val="center"/>
            <w:tcPrChange w:id="104"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676C8FC8" w14:textId="09F6C375"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67</w:t>
            </w:r>
          </w:p>
        </w:tc>
        <w:tc>
          <w:tcPr>
            <w:tcW w:w="278" w:type="pct"/>
            <w:tcBorders>
              <w:top w:val="single" w:sz="4" w:space="0" w:color="auto"/>
              <w:left w:val="single" w:sz="4" w:space="0" w:color="auto"/>
              <w:bottom w:val="single" w:sz="4" w:space="0" w:color="auto"/>
              <w:right w:val="single" w:sz="4" w:space="0" w:color="auto"/>
            </w:tcBorders>
            <w:noWrap/>
            <w:vAlign w:val="center"/>
            <w:tcPrChange w:id="105"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4AD4E8DC" w14:textId="5AB519CC" w:rsidR="00482E02" w:rsidRPr="00FC0469" w:rsidRDefault="00482E02" w:rsidP="00482E02">
            <w:pPr>
              <w:adjustRightInd w:val="0"/>
              <w:snapToGrid w:val="0"/>
              <w:spacing w:after="0" w:line="240" w:lineRule="auto"/>
              <w:jc w:val="right"/>
              <w:rPr>
                <w:rFonts w:ascii="Calibri" w:hAnsi="Calibri" w:cs="Calibri"/>
                <w:sz w:val="20"/>
                <w:szCs w:val="20"/>
                <w:lang w:eastAsia="ko-KR"/>
              </w:rPr>
            </w:pPr>
            <w:r w:rsidRPr="00FC0469">
              <w:rPr>
                <w:rFonts w:ascii="Calibri" w:eastAsia="MS Mincho" w:hAnsi="Calibri" w:cs="Calibri"/>
                <w:sz w:val="20"/>
                <w:szCs w:val="20"/>
              </w:rPr>
              <w:t>6,713</w:t>
            </w:r>
          </w:p>
        </w:tc>
        <w:tc>
          <w:tcPr>
            <w:tcW w:w="278" w:type="pct"/>
            <w:tcBorders>
              <w:top w:val="single" w:sz="4" w:space="0" w:color="auto"/>
              <w:left w:val="single" w:sz="4" w:space="0" w:color="auto"/>
              <w:bottom w:val="single" w:sz="4" w:space="0" w:color="auto"/>
              <w:right w:val="single" w:sz="4" w:space="0" w:color="auto"/>
            </w:tcBorders>
            <w:noWrap/>
            <w:tcPrChange w:id="106"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64F62DC4" w14:textId="04FC7097"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107" w:author="SungKwon Soh" w:date="2025-06-27T17:25:00Z" w16du:dateUtc="2025-06-27T08:25:00Z">
              <w:r w:rsidRPr="00526104">
                <w:t>67</w:t>
              </w:r>
            </w:ins>
          </w:p>
        </w:tc>
        <w:tc>
          <w:tcPr>
            <w:tcW w:w="278" w:type="pct"/>
            <w:tcBorders>
              <w:top w:val="single" w:sz="4" w:space="0" w:color="auto"/>
              <w:left w:val="single" w:sz="4" w:space="0" w:color="auto"/>
              <w:bottom w:val="single" w:sz="4" w:space="0" w:color="auto"/>
              <w:right w:val="single" w:sz="4" w:space="0" w:color="auto"/>
            </w:tcBorders>
            <w:noWrap/>
            <w:tcPrChange w:id="108"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53469CFB" w14:textId="637803A8" w:rsidR="00482E02" w:rsidRPr="00FC0469" w:rsidRDefault="00482E02" w:rsidP="00482E02">
            <w:pPr>
              <w:adjustRightInd w:val="0"/>
              <w:snapToGrid w:val="0"/>
              <w:spacing w:after="0" w:line="240" w:lineRule="auto"/>
              <w:jc w:val="right"/>
              <w:rPr>
                <w:rFonts w:ascii="Calibri" w:hAnsi="Calibri" w:cs="Calibri"/>
                <w:sz w:val="20"/>
                <w:szCs w:val="20"/>
                <w:lang w:eastAsia="ko-KR"/>
              </w:rPr>
            </w:pPr>
            <w:ins w:id="109" w:author="SungKwon Soh" w:date="2025-06-27T17:25:00Z" w16du:dateUtc="2025-06-27T08:25:00Z">
              <w:r w:rsidRPr="00526104">
                <w:t>8,845</w:t>
              </w:r>
            </w:ins>
          </w:p>
        </w:tc>
        <w:tc>
          <w:tcPr>
            <w:tcW w:w="278" w:type="pct"/>
            <w:tcBorders>
              <w:top w:val="single" w:sz="4" w:space="0" w:color="auto"/>
              <w:left w:val="single" w:sz="4" w:space="0" w:color="auto"/>
              <w:bottom w:val="single" w:sz="4" w:space="0" w:color="auto"/>
              <w:right w:val="single" w:sz="4" w:space="0" w:color="auto"/>
            </w:tcBorders>
            <w:noWrap/>
            <w:vAlign w:val="center"/>
            <w:tcPrChange w:id="110"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57012EC9" w14:textId="631F9FEE"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Change w:id="111"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636CBA8C" w14:textId="792031B3"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Change w:id="112"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5D3D6B6B" w14:textId="07CDB187"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Change w:id="113"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noWrap/>
                <w:vAlign w:val="center"/>
              </w:tcPr>
            </w:tcPrChange>
          </w:tcPr>
          <w:p w14:paraId="184ECA8E" w14:textId="56F4C8F1" w:rsidR="00482E02" w:rsidRPr="00FC0469" w:rsidRDefault="00482E02" w:rsidP="00482E02">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vAlign w:val="center"/>
            <w:tcPrChange w:id="114" w:author="SungKwon Soh" w:date="2025-06-27T17:25:00Z" w16du:dateUtc="2025-06-27T08:25:00Z">
              <w:tcPr>
                <w:tcW w:w="278" w:type="pct"/>
                <w:gridSpan w:val="2"/>
                <w:tcBorders>
                  <w:top w:val="single" w:sz="4" w:space="0" w:color="auto"/>
                  <w:left w:val="single" w:sz="4" w:space="0" w:color="auto"/>
                  <w:bottom w:val="single" w:sz="4" w:space="0" w:color="auto"/>
                  <w:right w:val="single" w:sz="4" w:space="0" w:color="auto"/>
                </w:tcBorders>
                <w:vAlign w:val="center"/>
              </w:tcPr>
            </w:tcPrChange>
          </w:tcPr>
          <w:p w14:paraId="21BD6588" w14:textId="58BC9D8B" w:rsidR="00482E02" w:rsidRPr="00FC0469" w:rsidRDefault="00482E02" w:rsidP="00482E02">
            <w:pPr>
              <w:adjustRightInd w:val="0"/>
              <w:snapToGrid w:val="0"/>
              <w:spacing w:after="0" w:line="240" w:lineRule="auto"/>
              <w:jc w:val="right"/>
              <w:rPr>
                <w:rFonts w:ascii="Calibri" w:eastAsia="MS Mincho"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Change w:id="115"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79ECD1DE" w14:textId="5EA77191"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Change w:id="116"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0D3C2C16" w14:textId="01957B4A"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Change w:id="117" w:author="SungKwon Soh" w:date="2025-06-27T17:25:00Z" w16du:dateUtc="2025-06-27T08:25:00Z">
              <w:tcPr>
                <w:tcW w:w="277" w:type="pct"/>
                <w:gridSpan w:val="2"/>
                <w:tcBorders>
                  <w:top w:val="single" w:sz="4" w:space="0" w:color="auto"/>
                  <w:left w:val="single" w:sz="4" w:space="0" w:color="auto"/>
                  <w:bottom w:val="single" w:sz="4" w:space="0" w:color="auto"/>
                  <w:right w:val="single" w:sz="4" w:space="0" w:color="auto"/>
                </w:tcBorders>
                <w:vAlign w:val="center"/>
              </w:tcPr>
            </w:tcPrChange>
          </w:tcPr>
          <w:p w14:paraId="5873F3F9" w14:textId="7BFBAFD5" w:rsidR="00482E02" w:rsidRPr="00FC0469" w:rsidRDefault="00482E02" w:rsidP="00482E02">
            <w:pPr>
              <w:adjustRightInd w:val="0"/>
              <w:snapToGrid w:val="0"/>
              <w:spacing w:after="0" w:line="240" w:lineRule="auto"/>
              <w:jc w:val="right"/>
              <w:rPr>
                <w:rFonts w:ascii="Calibri" w:hAnsi="Calibri" w:cs="Calibri"/>
                <w:sz w:val="20"/>
                <w:szCs w:val="20"/>
                <w:lang w:eastAsia="ko-KR"/>
              </w:rPr>
            </w:pPr>
          </w:p>
        </w:tc>
      </w:tr>
      <w:tr w:rsidR="00292D96" w:rsidRPr="00FC0469" w14:paraId="7671C887" w14:textId="77777777" w:rsidTr="00452B8E">
        <w:trPr>
          <w:trHeight w:val="215"/>
        </w:trPr>
        <w:tc>
          <w:tcPr>
            <w:tcW w:w="406" w:type="pct"/>
            <w:vMerge w:val="restart"/>
            <w:tcBorders>
              <w:top w:val="single" w:sz="4" w:space="0" w:color="auto"/>
              <w:left w:val="single" w:sz="4" w:space="0" w:color="auto"/>
              <w:right w:val="single" w:sz="4" w:space="0" w:color="auto"/>
            </w:tcBorders>
            <w:noWrap/>
            <w:hideMark/>
          </w:tcPr>
          <w:p w14:paraId="4C933907" w14:textId="77777777" w:rsidR="00292D96" w:rsidRPr="00FC0469" w:rsidRDefault="00292D96"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Korea</w:t>
            </w:r>
            <w:r w:rsidRPr="00FC0469">
              <w:rPr>
                <w:rStyle w:val="FootnoteReference"/>
                <w:rFonts w:ascii="Calibri" w:eastAsia="Times New Roman" w:hAnsi="Calibri" w:cs="Calibri"/>
                <w:bCs/>
                <w:sz w:val="20"/>
                <w:szCs w:val="20"/>
              </w:rPr>
              <w:footnoteReference w:id="18"/>
            </w:r>
          </w:p>
        </w:tc>
        <w:tc>
          <w:tcPr>
            <w:tcW w:w="345" w:type="pct"/>
            <w:vMerge w:val="restart"/>
            <w:tcBorders>
              <w:top w:val="single" w:sz="4" w:space="0" w:color="auto"/>
              <w:left w:val="single" w:sz="4" w:space="0" w:color="auto"/>
              <w:right w:val="single" w:sz="4" w:space="0" w:color="auto"/>
            </w:tcBorders>
            <w:noWrap/>
            <w:hideMark/>
          </w:tcPr>
          <w:p w14:paraId="46FF90BE"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5560A2A3"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LL DW</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774C2A58"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p w14:paraId="400157B9"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0E8F2176" w14:textId="77777777" w:rsidR="00292D96" w:rsidRPr="00FC0469" w:rsidRDefault="00292D96" w:rsidP="00452B8E">
            <w:pPr>
              <w:adjustRightInd w:val="0"/>
              <w:snapToGrid w:val="0"/>
              <w:spacing w:after="0" w:line="240" w:lineRule="auto"/>
              <w:jc w:val="right"/>
              <w:rPr>
                <w:rFonts w:ascii="Calibri" w:eastAsia="Times New Roman" w:hAnsi="Calibri" w:cs="Calibri"/>
                <w:strike/>
                <w:sz w:val="20"/>
                <w:szCs w:val="20"/>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240369C3" w14:textId="367FBC30"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31FD12AA" w14:textId="2747142C"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54C1DFC5" w14:textId="2B3EECCE"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ins w:id="118" w:author="SungKwon Soh" w:date="2025-06-26T12:55:00Z" w16du:dateUtc="2025-06-26T03:5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2CB26481" w14:textId="280F51E9" w:rsidR="00292D96" w:rsidRPr="00FC0469" w:rsidRDefault="00292D96" w:rsidP="00452B8E">
            <w:pPr>
              <w:adjustRightInd w:val="0"/>
              <w:snapToGrid w:val="0"/>
              <w:spacing w:after="0" w:line="240" w:lineRule="auto"/>
              <w:jc w:val="right"/>
              <w:rPr>
                <w:rFonts w:ascii="Calibri" w:hAnsi="Calibri" w:cs="Calibri"/>
                <w:sz w:val="20"/>
                <w:szCs w:val="20"/>
                <w:lang w:eastAsia="ko-KR"/>
              </w:rPr>
            </w:pPr>
            <w:ins w:id="119" w:author="SungKwon Soh" w:date="2025-06-26T12:55:00Z" w16du:dateUtc="2025-06-26T03:55: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52C67DD5" w14:textId="5BDF2CA4"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23D62D78" w14:textId="5ECF9049"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A9B2D4E" w14:textId="3DE03EA2"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5E260BEF" w14:textId="209CE3EA"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74A4C0AA" w14:textId="191A4A30"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14:paraId="6F8028B9" w14:textId="23734B3E"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22A741DC" w14:textId="5C46CEAB"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05966A1F" w14:textId="30AF9DD5"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r w:rsidR="00292D96" w:rsidRPr="00FC0469" w14:paraId="430E4B62" w14:textId="77777777" w:rsidTr="00452B8E">
        <w:trPr>
          <w:trHeight w:val="215"/>
        </w:trPr>
        <w:tc>
          <w:tcPr>
            <w:tcW w:w="406" w:type="pct"/>
            <w:vMerge/>
            <w:tcBorders>
              <w:left w:val="single" w:sz="4" w:space="0" w:color="auto"/>
              <w:bottom w:val="single" w:sz="4" w:space="0" w:color="auto"/>
              <w:right w:val="single" w:sz="4" w:space="0" w:color="auto"/>
            </w:tcBorders>
            <w:noWrap/>
          </w:tcPr>
          <w:p w14:paraId="0626D5C3" w14:textId="77777777" w:rsidR="00292D96" w:rsidRPr="00FC0469" w:rsidRDefault="00292D96" w:rsidP="00452B8E">
            <w:pPr>
              <w:adjustRightInd w:val="0"/>
              <w:snapToGrid w:val="0"/>
              <w:spacing w:after="0" w:line="240" w:lineRule="auto"/>
              <w:rPr>
                <w:rFonts w:ascii="Calibri" w:eastAsia="Times New Roman" w:hAnsi="Calibri" w:cs="Calibri"/>
                <w:bCs/>
                <w:sz w:val="20"/>
                <w:szCs w:val="20"/>
              </w:rPr>
            </w:pPr>
          </w:p>
        </w:tc>
        <w:tc>
          <w:tcPr>
            <w:tcW w:w="345" w:type="pct"/>
            <w:vMerge/>
            <w:tcBorders>
              <w:left w:val="single" w:sz="4" w:space="0" w:color="auto"/>
              <w:bottom w:val="single" w:sz="4" w:space="0" w:color="auto"/>
              <w:right w:val="single" w:sz="4" w:space="0" w:color="auto"/>
            </w:tcBorders>
            <w:noWrap/>
          </w:tcPr>
          <w:p w14:paraId="1AE350EA"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p>
        </w:tc>
        <w:tc>
          <w:tcPr>
            <w:tcW w:w="359" w:type="pct"/>
            <w:tcBorders>
              <w:top w:val="single" w:sz="4" w:space="0" w:color="auto"/>
              <w:left w:val="single" w:sz="4" w:space="0" w:color="auto"/>
              <w:bottom w:val="single" w:sz="4" w:space="0" w:color="auto"/>
              <w:right w:val="single" w:sz="4" w:space="0" w:color="auto"/>
            </w:tcBorders>
            <w:noWrap/>
            <w:vAlign w:val="center"/>
          </w:tcPr>
          <w:p w14:paraId="1DA3E7E4"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PS</w:t>
            </w:r>
          </w:p>
        </w:tc>
        <w:tc>
          <w:tcPr>
            <w:tcW w:w="278" w:type="pct"/>
            <w:tcBorders>
              <w:top w:val="single" w:sz="4" w:space="0" w:color="auto"/>
              <w:left w:val="single" w:sz="4" w:space="0" w:color="auto"/>
              <w:bottom w:val="single" w:sz="4" w:space="0" w:color="auto"/>
              <w:right w:val="single" w:sz="4" w:space="0" w:color="auto"/>
            </w:tcBorders>
            <w:noWrap/>
            <w:vAlign w:val="center"/>
          </w:tcPr>
          <w:p w14:paraId="3403E939"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15170FEB" w14:textId="77777777"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30CA668A" w14:textId="507806ED"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5FCC9080" w14:textId="66D31ABB"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45D06C92" w14:textId="6EC61E86"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ins w:id="120" w:author="SungKwon Soh" w:date="2025-06-26T12:55:00Z" w16du:dateUtc="2025-06-26T03:5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67E1F05B" w14:textId="418DF470" w:rsidR="00292D96" w:rsidRPr="00FC0469" w:rsidRDefault="00292D96" w:rsidP="00452B8E">
            <w:pPr>
              <w:adjustRightInd w:val="0"/>
              <w:snapToGrid w:val="0"/>
              <w:spacing w:after="0" w:line="240" w:lineRule="auto"/>
              <w:jc w:val="right"/>
              <w:rPr>
                <w:rFonts w:ascii="Calibri" w:hAnsi="Calibri" w:cs="Calibri"/>
                <w:sz w:val="20"/>
                <w:szCs w:val="20"/>
                <w:lang w:eastAsia="ko-KR"/>
              </w:rPr>
            </w:pPr>
            <w:ins w:id="121" w:author="SungKwon Soh" w:date="2025-06-26T12:55:00Z" w16du:dateUtc="2025-06-26T03:55: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61CED2A9" w14:textId="18BB4439"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5674840C" w14:textId="1227B79A"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EFA945A" w14:textId="7A1EFEF3"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7E1A3248" w14:textId="31508C31"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tcPr>
          <w:p w14:paraId="4E080272" w14:textId="3B9A80EB"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2452A6DB" w14:textId="0A42B15A"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11D7F86D" w14:textId="4FE11DD7"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25623169" w14:textId="1CB110E0" w:rsidR="00292D96" w:rsidRPr="00FC0469" w:rsidRDefault="00292D96" w:rsidP="00452B8E">
            <w:pPr>
              <w:adjustRightInd w:val="0"/>
              <w:snapToGrid w:val="0"/>
              <w:spacing w:after="0" w:line="240" w:lineRule="auto"/>
              <w:jc w:val="right"/>
              <w:rPr>
                <w:rFonts w:ascii="Calibri" w:hAnsi="Calibri" w:cs="Calibri"/>
                <w:sz w:val="20"/>
                <w:szCs w:val="20"/>
                <w:lang w:eastAsia="ko-KR"/>
              </w:rPr>
            </w:pPr>
          </w:p>
        </w:tc>
      </w:tr>
      <w:tr w:rsidR="00292D96" w:rsidRPr="00FC0469" w14:paraId="2221E275" w14:textId="77777777" w:rsidTr="00452B8E">
        <w:trPr>
          <w:trHeight w:val="233"/>
        </w:trPr>
        <w:tc>
          <w:tcPr>
            <w:tcW w:w="406" w:type="pct"/>
            <w:tcBorders>
              <w:top w:val="single" w:sz="4" w:space="0" w:color="auto"/>
              <w:left w:val="single" w:sz="4" w:space="0" w:color="auto"/>
              <w:bottom w:val="single" w:sz="4" w:space="0" w:color="auto"/>
              <w:right w:val="single" w:sz="4" w:space="0" w:color="auto"/>
            </w:tcBorders>
            <w:noWrap/>
            <w:hideMark/>
          </w:tcPr>
          <w:p w14:paraId="166EB7F6" w14:textId="77777777" w:rsidR="00292D96" w:rsidRPr="00FC0469" w:rsidRDefault="00292D96" w:rsidP="00452B8E">
            <w:pPr>
              <w:adjustRightInd w:val="0"/>
              <w:snapToGrid w:val="0"/>
              <w:spacing w:after="0" w:line="240" w:lineRule="auto"/>
              <w:rPr>
                <w:rFonts w:ascii="Calibri" w:hAnsi="Calibri" w:cs="Calibri"/>
                <w:bCs/>
                <w:sz w:val="20"/>
                <w:szCs w:val="20"/>
                <w:lang w:eastAsia="ko-KR"/>
              </w:rPr>
            </w:pPr>
            <w:r w:rsidRPr="00FC0469">
              <w:rPr>
                <w:rFonts w:ascii="Calibri" w:eastAsia="Times New Roman" w:hAnsi="Calibri" w:cs="Calibr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noWrap/>
            <w:hideMark/>
          </w:tcPr>
          <w:p w14:paraId="3094052D"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39975AA7" w14:textId="77777777" w:rsidR="00292D96" w:rsidRPr="00FC0469" w:rsidRDefault="00292D96"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HL</w:t>
            </w:r>
          </w:p>
        </w:tc>
        <w:tc>
          <w:tcPr>
            <w:tcW w:w="278" w:type="pct"/>
            <w:tcBorders>
              <w:top w:val="single" w:sz="4" w:space="0" w:color="auto"/>
              <w:left w:val="single" w:sz="4" w:space="0" w:color="auto"/>
              <w:bottom w:val="single" w:sz="4" w:space="0" w:color="auto"/>
              <w:right w:val="single" w:sz="4" w:space="0" w:color="auto"/>
            </w:tcBorders>
            <w:noWrap/>
          </w:tcPr>
          <w:p w14:paraId="7E7D8132"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2FD254C6" w14:textId="77777777"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0</w:t>
            </w:r>
          </w:p>
        </w:tc>
        <w:tc>
          <w:tcPr>
            <w:tcW w:w="278" w:type="pct"/>
            <w:tcBorders>
              <w:top w:val="single" w:sz="4" w:space="0" w:color="auto"/>
              <w:left w:val="single" w:sz="4" w:space="0" w:color="auto"/>
              <w:bottom w:val="single" w:sz="4" w:space="0" w:color="auto"/>
              <w:right w:val="single" w:sz="4" w:space="0" w:color="auto"/>
            </w:tcBorders>
            <w:noWrap/>
          </w:tcPr>
          <w:p w14:paraId="330B0247" w14:textId="5789B993" w:rsidR="00292D96" w:rsidRPr="00FC0469" w:rsidDel="00CE4171"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4863292C" w14:textId="2DC897A2" w:rsidR="00292D96" w:rsidRPr="00FC0469" w:rsidRDefault="00292D96"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tcPr>
          <w:p w14:paraId="1F2F4C7C" w14:textId="62F19792" w:rsidR="00292D96" w:rsidRPr="00FC0469" w:rsidRDefault="00452B8E" w:rsidP="00452B8E">
            <w:pPr>
              <w:adjustRightInd w:val="0"/>
              <w:snapToGrid w:val="0"/>
              <w:spacing w:after="0" w:line="240" w:lineRule="auto"/>
              <w:jc w:val="right"/>
              <w:rPr>
                <w:rFonts w:ascii="Calibri" w:eastAsia="Times New Roman" w:hAnsi="Calibri" w:cs="Calibri"/>
                <w:sz w:val="20"/>
                <w:szCs w:val="20"/>
              </w:rPr>
            </w:pPr>
            <w:ins w:id="122" w:author="SungKwon Soh" w:date="2025-06-26T16:15:00Z" w16du:dateUtc="2025-06-26T07:1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noWrap/>
          </w:tcPr>
          <w:p w14:paraId="7496002B" w14:textId="0056A0D3" w:rsidR="00292D96" w:rsidRPr="00FC0469" w:rsidRDefault="00452B8E" w:rsidP="00452B8E">
            <w:pPr>
              <w:adjustRightInd w:val="0"/>
              <w:snapToGrid w:val="0"/>
              <w:spacing w:after="0" w:line="240" w:lineRule="auto"/>
              <w:jc w:val="right"/>
              <w:rPr>
                <w:rFonts w:ascii="Calibri" w:eastAsia="Times New Roman" w:hAnsi="Calibri" w:cs="Calibri"/>
                <w:sz w:val="20"/>
                <w:szCs w:val="20"/>
              </w:rPr>
            </w:pPr>
            <w:ins w:id="123" w:author="SungKwon Soh" w:date="2025-06-26T16:15:00Z" w16du:dateUtc="2025-06-26T07:15:00Z">
              <w:r>
                <w:rPr>
                  <w:rFonts w:ascii="Calibri" w:eastAsia="Times New Roman" w:hAnsi="Calibri" w:cs="Calibri"/>
                  <w:sz w:val="20"/>
                  <w:szCs w:val="20"/>
                </w:rPr>
                <w:t>0</w:t>
              </w:r>
            </w:ins>
          </w:p>
        </w:tc>
        <w:tc>
          <w:tcPr>
            <w:tcW w:w="278" w:type="pct"/>
            <w:tcBorders>
              <w:top w:val="single" w:sz="4" w:space="0" w:color="auto"/>
              <w:left w:val="single" w:sz="4" w:space="0" w:color="auto"/>
              <w:bottom w:val="single" w:sz="4" w:space="0" w:color="auto"/>
              <w:right w:val="single" w:sz="4" w:space="0" w:color="auto"/>
            </w:tcBorders>
            <w:noWrap/>
          </w:tcPr>
          <w:p w14:paraId="39916AA2" w14:textId="6BB458CC"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1AB489D1" w14:textId="7B6BA560"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1B17DCE9" w14:textId="52E6CDA2"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7D82A325" w14:textId="74B806B9"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tcPr>
          <w:p w14:paraId="17B9ADBE" w14:textId="5B94C0DF"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494B09B2" w14:textId="227E1FC0"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5EBFC9EE" w14:textId="6B832DBA"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c>
          <w:tcPr>
            <w:tcW w:w="277" w:type="pct"/>
            <w:tcBorders>
              <w:top w:val="single" w:sz="4" w:space="0" w:color="auto"/>
              <w:left w:val="single" w:sz="4" w:space="0" w:color="auto"/>
              <w:bottom w:val="single" w:sz="4" w:space="0" w:color="auto"/>
              <w:right w:val="single" w:sz="4" w:space="0" w:color="auto"/>
            </w:tcBorders>
          </w:tcPr>
          <w:p w14:paraId="7EB2883F" w14:textId="3BE56C94" w:rsidR="00292D96" w:rsidRPr="00FC0469" w:rsidRDefault="00292D96" w:rsidP="00452B8E">
            <w:pPr>
              <w:adjustRightInd w:val="0"/>
              <w:snapToGrid w:val="0"/>
              <w:spacing w:after="0" w:line="240" w:lineRule="auto"/>
              <w:jc w:val="right"/>
              <w:rPr>
                <w:rFonts w:ascii="Calibri" w:eastAsia="Times New Roman" w:hAnsi="Calibri" w:cs="Calibri"/>
                <w:sz w:val="20"/>
                <w:szCs w:val="20"/>
              </w:rPr>
            </w:pPr>
          </w:p>
        </w:tc>
      </w:tr>
      <w:tr w:rsidR="003D3D2E" w:rsidRPr="00FC0469" w14:paraId="6C3FB51C" w14:textId="77777777" w:rsidTr="00520D92">
        <w:trPr>
          <w:trHeight w:val="314"/>
        </w:trPr>
        <w:tc>
          <w:tcPr>
            <w:tcW w:w="406" w:type="pct"/>
            <w:vMerge w:val="restart"/>
            <w:tcBorders>
              <w:top w:val="single" w:sz="4" w:space="0" w:color="auto"/>
              <w:left w:val="single" w:sz="4" w:space="0" w:color="auto"/>
              <w:right w:val="single" w:sz="4" w:space="0" w:color="auto"/>
            </w:tcBorders>
            <w:noWrap/>
            <w:hideMark/>
          </w:tcPr>
          <w:p w14:paraId="08F968DE" w14:textId="77777777" w:rsidR="003D3D2E" w:rsidRPr="00FC0469" w:rsidRDefault="003D3D2E" w:rsidP="00452B8E">
            <w:pPr>
              <w:adjustRightInd w:val="0"/>
              <w:snapToGrid w:val="0"/>
              <w:spacing w:after="0" w:line="240" w:lineRule="auto"/>
              <w:rPr>
                <w:rFonts w:ascii="Calibri" w:hAnsi="Calibri" w:cs="Calibri"/>
                <w:sz w:val="20"/>
                <w:szCs w:val="20"/>
                <w:lang w:eastAsia="ko-KR"/>
              </w:rPr>
            </w:pPr>
            <w:r w:rsidRPr="00FC0469">
              <w:rPr>
                <w:rFonts w:ascii="Calibri" w:eastAsia="Times New Roman" w:hAnsi="Calibri" w:cs="Calibr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noWrap/>
            <w:vAlign w:val="center"/>
            <w:hideMark/>
          </w:tcPr>
          <w:p w14:paraId="6338AF43" w14:textId="77777777" w:rsidR="003D3D2E" w:rsidRPr="00FC0469" w:rsidRDefault="003D3D2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vAlign w:val="center"/>
            <w:hideMark/>
          </w:tcPr>
          <w:p w14:paraId="10A89A66" w14:textId="77777777" w:rsidR="003D3D2E" w:rsidRPr="00FC0469" w:rsidRDefault="003D3D2E" w:rsidP="00452B8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2F37F49A" w14:textId="77777777" w:rsidR="003D3D2E" w:rsidRPr="00FC0469" w:rsidRDefault="003D3D2E" w:rsidP="00452B8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25</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10AF7E9B" w14:textId="77777777" w:rsidR="003D3D2E" w:rsidRPr="00FC0469" w:rsidRDefault="003D3D2E" w:rsidP="00452B8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3798BECD" w14:textId="6563D0F4"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noWrap/>
            <w:vAlign w:val="center"/>
          </w:tcPr>
          <w:p w14:paraId="79DC84AD" w14:textId="53C379FE" w:rsidR="003D3D2E" w:rsidRPr="00FC0469" w:rsidRDefault="003D3D2E" w:rsidP="00452B8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1,907</w:t>
            </w:r>
          </w:p>
        </w:tc>
        <w:tc>
          <w:tcPr>
            <w:tcW w:w="278" w:type="pct"/>
            <w:tcBorders>
              <w:top w:val="single" w:sz="4" w:space="0" w:color="auto"/>
              <w:left w:val="single" w:sz="4" w:space="0" w:color="auto"/>
              <w:bottom w:val="single" w:sz="4" w:space="0" w:color="auto"/>
              <w:right w:val="single" w:sz="4" w:space="0" w:color="auto"/>
            </w:tcBorders>
            <w:noWrap/>
            <w:vAlign w:val="center"/>
          </w:tcPr>
          <w:p w14:paraId="1BDAE89F" w14:textId="0489096B" w:rsidR="003D3D2E" w:rsidRPr="00FC0469" w:rsidRDefault="003D3D2E" w:rsidP="00452B8E">
            <w:pPr>
              <w:adjustRightInd w:val="0"/>
              <w:snapToGrid w:val="0"/>
              <w:spacing w:after="0" w:line="240" w:lineRule="auto"/>
              <w:jc w:val="right"/>
              <w:rPr>
                <w:rFonts w:ascii="Calibri" w:eastAsia="PMingLiU" w:hAnsi="Calibri" w:cs="Calibri"/>
                <w:bCs/>
                <w:sz w:val="20"/>
                <w:szCs w:val="20"/>
                <w:lang w:eastAsia="zh-TW"/>
              </w:rPr>
            </w:pPr>
            <w:ins w:id="124" w:author="SungKwon Soh" w:date="2025-06-26T16:22:00Z" w16du:dateUtc="2025-06-26T07:22:00Z">
              <w:r>
                <w:rPr>
                  <w:rFonts w:ascii="Calibri" w:eastAsia="PMingLiU" w:hAnsi="Calibri" w:cs="Calibri"/>
                  <w:bCs/>
                  <w:sz w:val="20"/>
                  <w:szCs w:val="20"/>
                  <w:lang w:eastAsia="zh-TW"/>
                </w:rPr>
                <w:t>25</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381AD455" w14:textId="3465CF35" w:rsidR="003D3D2E" w:rsidRPr="00FC0469" w:rsidRDefault="003D3D2E" w:rsidP="00452B8E">
            <w:pPr>
              <w:adjustRightInd w:val="0"/>
              <w:snapToGrid w:val="0"/>
              <w:spacing w:after="0" w:line="240" w:lineRule="auto"/>
              <w:jc w:val="right"/>
              <w:rPr>
                <w:rFonts w:ascii="Calibri" w:eastAsia="PMingLiU" w:hAnsi="Calibri" w:cs="Calibri"/>
                <w:bCs/>
                <w:sz w:val="20"/>
                <w:szCs w:val="20"/>
                <w:lang w:eastAsia="zh-TW"/>
              </w:rPr>
            </w:pPr>
            <w:ins w:id="125" w:author="SungKwon Soh" w:date="2025-06-26T16:22:00Z" w16du:dateUtc="2025-06-26T07:22:00Z">
              <w:r>
                <w:rPr>
                  <w:rFonts w:ascii="Calibri" w:eastAsia="PMingLiU" w:hAnsi="Calibri" w:cs="Calibri"/>
                  <w:bCs/>
                  <w:sz w:val="20"/>
                  <w:szCs w:val="20"/>
                  <w:lang w:eastAsia="zh-TW"/>
                </w:rPr>
                <w:t>1,950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7850A009" w14:textId="026700E3" w:rsidR="003D3D2E" w:rsidRPr="00FC0469" w:rsidRDefault="003D3D2E"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8186D55" w14:textId="0AF2099A" w:rsidR="003D3D2E" w:rsidRPr="00FC0469" w:rsidRDefault="003D3D2E" w:rsidP="00452B8E">
            <w:pPr>
              <w:tabs>
                <w:tab w:val="left" w:pos="503"/>
              </w:tabs>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C273DA7" w14:textId="7E89E3B8" w:rsidR="003D3D2E" w:rsidRPr="00FC0469" w:rsidRDefault="003D3D2E"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38751F76" w14:textId="43B47F71" w:rsidR="003D3D2E" w:rsidRPr="00FC0469" w:rsidRDefault="003D3D2E" w:rsidP="00452B8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0044CC03" w14:textId="1CC16E63" w:rsidR="003D3D2E" w:rsidRPr="00FC0469" w:rsidRDefault="003D3D2E"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6A532FE8" w14:textId="1E14BDC8" w:rsidR="003D3D2E" w:rsidRPr="00FC0469" w:rsidRDefault="003D3D2E"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1461C68E" w14:textId="1F551509" w:rsidR="003D3D2E" w:rsidRPr="00FC0469" w:rsidRDefault="003D3D2E" w:rsidP="00452B8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060AED56" w14:textId="3B35F06B" w:rsidR="003D3D2E" w:rsidRPr="00FC0469" w:rsidRDefault="003D3D2E" w:rsidP="00452B8E">
            <w:pPr>
              <w:adjustRightInd w:val="0"/>
              <w:snapToGrid w:val="0"/>
              <w:spacing w:after="0" w:line="240" w:lineRule="auto"/>
              <w:jc w:val="right"/>
              <w:rPr>
                <w:rFonts w:ascii="Calibri" w:hAnsi="Calibri" w:cs="Calibri"/>
                <w:sz w:val="20"/>
                <w:szCs w:val="20"/>
                <w:lang w:eastAsia="ko-KR"/>
              </w:rPr>
            </w:pPr>
          </w:p>
        </w:tc>
      </w:tr>
      <w:tr w:rsidR="003D3D2E" w:rsidRPr="00FC0469" w14:paraId="05F795A2" w14:textId="77777777" w:rsidTr="00520D92">
        <w:trPr>
          <w:trHeight w:val="314"/>
          <w:ins w:id="126" w:author="SungKwon Soh" w:date="2025-11-06T23:49:00Z" w16du:dateUtc="2025-11-06T14:49:00Z"/>
        </w:trPr>
        <w:tc>
          <w:tcPr>
            <w:tcW w:w="406" w:type="pct"/>
            <w:vMerge/>
            <w:tcBorders>
              <w:left w:val="single" w:sz="4" w:space="0" w:color="auto"/>
              <w:bottom w:val="single" w:sz="4" w:space="0" w:color="auto"/>
              <w:right w:val="single" w:sz="4" w:space="0" w:color="auto"/>
            </w:tcBorders>
            <w:noWrap/>
          </w:tcPr>
          <w:p w14:paraId="4DC6C41A" w14:textId="77777777" w:rsidR="003D3D2E" w:rsidRPr="00FC0469" w:rsidRDefault="003D3D2E" w:rsidP="003D3D2E">
            <w:pPr>
              <w:adjustRightInd w:val="0"/>
              <w:snapToGrid w:val="0"/>
              <w:spacing w:after="0" w:line="240" w:lineRule="auto"/>
              <w:rPr>
                <w:ins w:id="127" w:author="SungKwon Soh" w:date="2025-11-06T23:49:00Z" w16du:dateUtc="2025-11-06T14:49:00Z"/>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noWrap/>
            <w:vAlign w:val="center"/>
          </w:tcPr>
          <w:p w14:paraId="5D5DED24" w14:textId="7AF6FE32" w:rsidR="003D3D2E" w:rsidRPr="00FC0469" w:rsidRDefault="003D3D2E" w:rsidP="003D3D2E">
            <w:pPr>
              <w:adjustRightInd w:val="0"/>
              <w:snapToGrid w:val="0"/>
              <w:spacing w:after="0" w:line="240" w:lineRule="auto"/>
              <w:rPr>
                <w:ins w:id="128" w:author="SungKwon Soh" w:date="2025-11-06T23:49:00Z" w16du:dateUtc="2025-11-06T14:49:00Z"/>
                <w:rFonts w:ascii="Calibri" w:eastAsia="Times New Roman" w:hAnsi="Calibri" w:cs="Calibri"/>
                <w:sz w:val="20"/>
                <w:szCs w:val="20"/>
              </w:rPr>
            </w:pPr>
            <w:ins w:id="129" w:author="SungKwon Soh" w:date="2025-11-06T23:50:00Z" w16du:dateUtc="2025-11-06T14:50:00Z">
              <w:r w:rsidRPr="00FC0469">
                <w:rPr>
                  <w:rFonts w:ascii="Calibri" w:eastAsia="Times New Roman" w:hAnsi="Calibri" w:cs="Calibri"/>
                  <w:sz w:val="20"/>
                  <w:szCs w:val="20"/>
                </w:rPr>
                <w:t>CA only</w:t>
              </w:r>
            </w:ins>
          </w:p>
        </w:tc>
        <w:tc>
          <w:tcPr>
            <w:tcW w:w="359" w:type="pct"/>
            <w:tcBorders>
              <w:top w:val="single" w:sz="4" w:space="0" w:color="auto"/>
              <w:left w:val="single" w:sz="4" w:space="0" w:color="auto"/>
              <w:bottom w:val="single" w:sz="4" w:space="0" w:color="auto"/>
              <w:right w:val="single" w:sz="4" w:space="0" w:color="auto"/>
            </w:tcBorders>
            <w:noWrap/>
            <w:vAlign w:val="center"/>
          </w:tcPr>
          <w:p w14:paraId="775F53CB" w14:textId="7082B0CF" w:rsidR="003D3D2E" w:rsidRPr="00FC0469" w:rsidRDefault="003D3D2E" w:rsidP="003D3D2E">
            <w:pPr>
              <w:adjustRightInd w:val="0"/>
              <w:snapToGrid w:val="0"/>
              <w:spacing w:after="0" w:line="240" w:lineRule="auto"/>
              <w:rPr>
                <w:ins w:id="130" w:author="SungKwon Soh" w:date="2025-11-06T23:49:00Z" w16du:dateUtc="2025-11-06T14:49:00Z"/>
                <w:rFonts w:ascii="Calibri" w:eastAsia="Times New Roman" w:hAnsi="Calibri" w:cs="Calibri"/>
                <w:sz w:val="20"/>
                <w:szCs w:val="20"/>
              </w:rPr>
            </w:pPr>
            <w:ins w:id="131" w:author="SungKwon Soh" w:date="2025-11-06T23:50:00Z" w16du:dateUtc="2025-11-06T14:50:00Z">
              <w:r w:rsidRPr="00FC0469">
                <w:rPr>
                  <w:rFonts w:ascii="Calibri" w:eastAsia="Times New Roman" w:hAnsi="Calibri" w:cs="Calibri"/>
                  <w:sz w:val="20"/>
                  <w:szCs w:val="20"/>
                </w:rPr>
                <w:t>ALB LL</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1F1E8B28" w14:textId="60C5DDB9" w:rsidR="003D3D2E" w:rsidRPr="00FC0469" w:rsidRDefault="003D3D2E" w:rsidP="003D3D2E">
            <w:pPr>
              <w:adjustRightInd w:val="0"/>
              <w:snapToGrid w:val="0"/>
              <w:spacing w:after="0" w:line="240" w:lineRule="auto"/>
              <w:jc w:val="right"/>
              <w:rPr>
                <w:ins w:id="132" w:author="SungKwon Soh" w:date="2025-11-06T23:49:00Z" w16du:dateUtc="2025-11-06T14:49:00Z"/>
                <w:rFonts w:ascii="Calibri" w:eastAsia="Times New Roman" w:hAnsi="Calibri" w:cs="Calibri"/>
                <w:sz w:val="20"/>
                <w:szCs w:val="20"/>
              </w:rPr>
            </w:pPr>
            <w:ins w:id="133" w:author="SungKwon Soh" w:date="2025-11-06T23:50:00Z" w16du:dateUtc="2025-11-06T14:50:00Z">
              <w:r w:rsidRPr="00FC0469">
                <w:rPr>
                  <w:rFonts w:ascii="Calibri" w:eastAsia="Times New Roman" w:hAnsi="Calibri" w:cs="Calibri"/>
                  <w:sz w:val="20"/>
                  <w:szCs w:val="20"/>
                </w:rPr>
                <w:t>25</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71CD5379" w14:textId="77777777" w:rsidR="003D3D2E" w:rsidRPr="00FC0469" w:rsidRDefault="003D3D2E" w:rsidP="003D3D2E">
            <w:pPr>
              <w:adjustRightInd w:val="0"/>
              <w:snapToGrid w:val="0"/>
              <w:spacing w:after="0" w:line="240" w:lineRule="auto"/>
              <w:jc w:val="right"/>
              <w:rPr>
                <w:ins w:id="134" w:author="SungKwon Soh" w:date="2025-11-06T23:49:00Z" w16du:dateUtc="2025-11-06T14:49:00Z"/>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D082FE8" w14:textId="21D7EB09" w:rsidR="003D3D2E" w:rsidRPr="00FC0469" w:rsidRDefault="003D3D2E" w:rsidP="003D3D2E">
            <w:pPr>
              <w:adjustRightInd w:val="0"/>
              <w:snapToGrid w:val="0"/>
              <w:spacing w:after="0" w:line="240" w:lineRule="auto"/>
              <w:jc w:val="right"/>
              <w:rPr>
                <w:ins w:id="135" w:author="SungKwon Soh" w:date="2025-11-06T23:49:00Z" w16du:dateUtc="2025-11-06T14:49:00Z"/>
                <w:rFonts w:ascii="Calibri" w:hAnsi="Calibri" w:cs="Calibri"/>
                <w:sz w:val="20"/>
                <w:szCs w:val="20"/>
                <w:lang w:eastAsia="ko-KR"/>
              </w:rPr>
            </w:pPr>
            <w:ins w:id="136" w:author="SungKwon Soh" w:date="2025-11-06T23:50:00Z" w16du:dateUtc="2025-11-06T14:50:00Z">
              <w:r w:rsidRPr="00FC0469">
                <w:rPr>
                  <w:rFonts w:ascii="Calibri" w:eastAsia="Times New Roman" w:hAnsi="Calibri" w:cs="Calibri"/>
                  <w:sz w:val="20"/>
                  <w:szCs w:val="20"/>
                </w:rPr>
                <w:t>25</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6E22C74C" w14:textId="7360702A" w:rsidR="003D3D2E" w:rsidRPr="00FC0469" w:rsidRDefault="003D3D2E" w:rsidP="003D3D2E">
            <w:pPr>
              <w:adjustRightInd w:val="0"/>
              <w:snapToGrid w:val="0"/>
              <w:spacing w:after="0" w:line="240" w:lineRule="auto"/>
              <w:jc w:val="right"/>
              <w:rPr>
                <w:ins w:id="137" w:author="SungKwon Soh" w:date="2025-11-06T23:49:00Z" w16du:dateUtc="2025-11-06T14:49:00Z"/>
                <w:rFonts w:ascii="Calibri" w:hAnsi="Calibri" w:cs="Calibri"/>
                <w:sz w:val="20"/>
                <w:szCs w:val="20"/>
                <w:lang w:eastAsia="ko-KR"/>
              </w:rPr>
            </w:pPr>
            <w:ins w:id="138" w:author="SungKwon Soh" w:date="2025-11-06T23:50:00Z" w16du:dateUtc="2025-11-06T14:50:00Z">
              <w:r>
                <w:rPr>
                  <w:rFonts w:ascii="Calibri" w:eastAsia="PMingLiU" w:hAnsi="Calibri" w:cs="Calibri"/>
                  <w:sz w:val="20"/>
                  <w:szCs w:val="20"/>
                  <w:lang w:eastAsia="zh-TW"/>
                </w:rPr>
                <w:t>1,457</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47449DBA" w14:textId="55BBE86D" w:rsidR="003D3D2E" w:rsidRDefault="003D3D2E" w:rsidP="003D3D2E">
            <w:pPr>
              <w:adjustRightInd w:val="0"/>
              <w:snapToGrid w:val="0"/>
              <w:spacing w:after="0" w:line="240" w:lineRule="auto"/>
              <w:jc w:val="right"/>
              <w:rPr>
                <w:ins w:id="139" w:author="SungKwon Soh" w:date="2025-11-06T23:49:00Z" w16du:dateUtc="2025-11-06T14:49:00Z"/>
                <w:rFonts w:ascii="Calibri" w:eastAsia="PMingLiU" w:hAnsi="Calibri" w:cs="Calibri"/>
                <w:bCs/>
                <w:sz w:val="20"/>
                <w:szCs w:val="20"/>
                <w:lang w:eastAsia="zh-TW"/>
              </w:rPr>
            </w:pPr>
            <w:ins w:id="140" w:author="SungKwon Soh" w:date="2025-11-06T23:50:00Z" w16du:dateUtc="2025-11-06T14:50:00Z">
              <w:r w:rsidRPr="00FC0469">
                <w:rPr>
                  <w:rFonts w:ascii="Calibri" w:eastAsia="Times New Roman" w:hAnsi="Calibri" w:cs="Calibri"/>
                  <w:sz w:val="20"/>
                  <w:szCs w:val="20"/>
                </w:rPr>
                <w:t>25</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2E63D0CC" w14:textId="24D09077" w:rsidR="003D3D2E" w:rsidRDefault="003D3D2E" w:rsidP="003D3D2E">
            <w:pPr>
              <w:adjustRightInd w:val="0"/>
              <w:snapToGrid w:val="0"/>
              <w:spacing w:after="0" w:line="240" w:lineRule="auto"/>
              <w:jc w:val="right"/>
              <w:rPr>
                <w:ins w:id="141" w:author="SungKwon Soh" w:date="2025-11-06T23:49:00Z" w16du:dateUtc="2025-11-06T14:49:00Z"/>
                <w:rFonts w:ascii="Calibri" w:eastAsia="PMingLiU" w:hAnsi="Calibri" w:cs="Calibri"/>
                <w:bCs/>
                <w:sz w:val="20"/>
                <w:szCs w:val="20"/>
                <w:lang w:eastAsia="zh-TW"/>
              </w:rPr>
            </w:pPr>
            <w:ins w:id="142" w:author="SungKwon Soh" w:date="2025-11-06T23:50:00Z" w16du:dateUtc="2025-11-06T14:50:00Z">
              <w:r>
                <w:rPr>
                  <w:rFonts w:ascii="Calibri" w:eastAsia="PMingLiU" w:hAnsi="Calibri" w:cs="Calibri" w:hint="eastAsia"/>
                  <w:bCs/>
                  <w:sz w:val="20"/>
                  <w:szCs w:val="20"/>
                  <w:lang w:eastAsia="zh-TW"/>
                </w:rPr>
                <w:t>1</w:t>
              </w:r>
              <w:r>
                <w:rPr>
                  <w:rFonts w:ascii="Calibri" w:eastAsia="PMingLiU" w:hAnsi="Calibri" w:cs="Calibri"/>
                  <w:bCs/>
                  <w:sz w:val="20"/>
                  <w:szCs w:val="20"/>
                  <w:lang w:eastAsia="zh-TW"/>
                </w:rPr>
                <w:t>,594</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464DEEFC" w14:textId="77777777" w:rsidR="003D3D2E" w:rsidRPr="00FC0469" w:rsidRDefault="003D3D2E" w:rsidP="003D3D2E">
            <w:pPr>
              <w:adjustRightInd w:val="0"/>
              <w:snapToGrid w:val="0"/>
              <w:spacing w:after="0" w:line="240" w:lineRule="auto"/>
              <w:jc w:val="right"/>
              <w:rPr>
                <w:ins w:id="143" w:author="SungKwon Soh" w:date="2025-11-06T23:49:00Z" w16du:dateUtc="2025-11-06T14:49:00Z"/>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36D62153" w14:textId="77777777" w:rsidR="003D3D2E" w:rsidRPr="00FC0469" w:rsidRDefault="003D3D2E" w:rsidP="003D3D2E">
            <w:pPr>
              <w:tabs>
                <w:tab w:val="left" w:pos="503"/>
              </w:tabs>
              <w:adjustRightInd w:val="0"/>
              <w:snapToGrid w:val="0"/>
              <w:spacing w:after="0" w:line="240" w:lineRule="auto"/>
              <w:jc w:val="right"/>
              <w:rPr>
                <w:ins w:id="144" w:author="SungKwon Soh" w:date="2025-11-06T23:49:00Z" w16du:dateUtc="2025-11-06T14:49:00Z"/>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FC93695" w14:textId="77777777" w:rsidR="003D3D2E" w:rsidRPr="00FC0469" w:rsidRDefault="003D3D2E" w:rsidP="003D3D2E">
            <w:pPr>
              <w:adjustRightInd w:val="0"/>
              <w:snapToGrid w:val="0"/>
              <w:spacing w:after="0" w:line="240" w:lineRule="auto"/>
              <w:jc w:val="right"/>
              <w:rPr>
                <w:ins w:id="145" w:author="SungKwon Soh" w:date="2025-11-06T23:49:00Z" w16du:dateUtc="2025-11-06T14:49:00Z"/>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753FCC44" w14:textId="77777777" w:rsidR="003D3D2E" w:rsidRPr="00FC0469" w:rsidRDefault="003D3D2E" w:rsidP="003D3D2E">
            <w:pPr>
              <w:adjustRightInd w:val="0"/>
              <w:snapToGrid w:val="0"/>
              <w:spacing w:after="0" w:line="240" w:lineRule="auto"/>
              <w:jc w:val="right"/>
              <w:rPr>
                <w:ins w:id="146" w:author="SungKwon Soh" w:date="2025-11-06T23:49:00Z" w16du:dateUtc="2025-11-06T14:49:00Z"/>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2B8C3A40" w14:textId="77777777" w:rsidR="003D3D2E" w:rsidRPr="00FC0469" w:rsidRDefault="003D3D2E" w:rsidP="003D3D2E">
            <w:pPr>
              <w:adjustRightInd w:val="0"/>
              <w:snapToGrid w:val="0"/>
              <w:spacing w:after="0" w:line="240" w:lineRule="auto"/>
              <w:jc w:val="right"/>
              <w:rPr>
                <w:ins w:id="147" w:author="SungKwon Soh" w:date="2025-11-06T23:49:00Z" w16du:dateUtc="2025-11-06T14:49:00Z"/>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3DA3724E" w14:textId="77777777" w:rsidR="003D3D2E" w:rsidRPr="00FC0469" w:rsidRDefault="003D3D2E" w:rsidP="003D3D2E">
            <w:pPr>
              <w:adjustRightInd w:val="0"/>
              <w:snapToGrid w:val="0"/>
              <w:spacing w:after="0" w:line="240" w:lineRule="auto"/>
              <w:jc w:val="right"/>
              <w:rPr>
                <w:ins w:id="148" w:author="SungKwon Soh" w:date="2025-11-06T23:49:00Z" w16du:dateUtc="2025-11-06T14:49:00Z"/>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4264F7FF" w14:textId="77777777" w:rsidR="003D3D2E" w:rsidRPr="00FC0469" w:rsidRDefault="003D3D2E" w:rsidP="003D3D2E">
            <w:pPr>
              <w:adjustRightInd w:val="0"/>
              <w:snapToGrid w:val="0"/>
              <w:spacing w:after="0" w:line="240" w:lineRule="auto"/>
              <w:jc w:val="right"/>
              <w:rPr>
                <w:ins w:id="149" w:author="SungKwon Soh" w:date="2025-11-06T23:49:00Z" w16du:dateUtc="2025-11-06T14:49:00Z"/>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368ACD6D" w14:textId="77777777" w:rsidR="003D3D2E" w:rsidRPr="00FC0469" w:rsidRDefault="003D3D2E" w:rsidP="003D3D2E">
            <w:pPr>
              <w:adjustRightInd w:val="0"/>
              <w:snapToGrid w:val="0"/>
              <w:spacing w:after="0" w:line="240" w:lineRule="auto"/>
              <w:jc w:val="right"/>
              <w:rPr>
                <w:ins w:id="150" w:author="SungKwon Soh" w:date="2025-11-06T23:49:00Z" w16du:dateUtc="2025-11-06T14:49:00Z"/>
                <w:rFonts w:ascii="Calibri" w:hAnsi="Calibri" w:cs="Calibri"/>
                <w:sz w:val="20"/>
                <w:szCs w:val="20"/>
                <w:lang w:eastAsia="ko-KR"/>
              </w:rPr>
            </w:pPr>
          </w:p>
        </w:tc>
      </w:tr>
      <w:tr w:rsidR="003D3D2E" w:rsidRPr="00FC0469" w14:paraId="38D1C0FC" w14:textId="77777777" w:rsidTr="00452B8E">
        <w:trPr>
          <w:trHeight w:val="255"/>
        </w:trPr>
        <w:tc>
          <w:tcPr>
            <w:tcW w:w="406" w:type="pct"/>
            <w:vMerge w:val="restart"/>
            <w:tcBorders>
              <w:top w:val="single" w:sz="4" w:space="0" w:color="auto"/>
              <w:left w:val="single" w:sz="4" w:space="0" w:color="auto"/>
              <w:right w:val="single" w:sz="4" w:space="0" w:color="auto"/>
            </w:tcBorders>
            <w:noWrap/>
            <w:hideMark/>
          </w:tcPr>
          <w:p w14:paraId="6313EE34" w14:textId="77777777" w:rsidR="003D3D2E" w:rsidRPr="00FC0469" w:rsidRDefault="003D3D2E" w:rsidP="003D3D2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USA</w:t>
            </w:r>
          </w:p>
        </w:tc>
        <w:tc>
          <w:tcPr>
            <w:tcW w:w="345" w:type="pct"/>
            <w:tcBorders>
              <w:top w:val="single" w:sz="4" w:space="0" w:color="auto"/>
              <w:left w:val="single" w:sz="4" w:space="0" w:color="auto"/>
              <w:bottom w:val="single" w:sz="4" w:space="0" w:color="auto"/>
              <w:right w:val="single" w:sz="4" w:space="0" w:color="auto"/>
            </w:tcBorders>
            <w:noWrap/>
            <w:hideMark/>
          </w:tcPr>
          <w:p w14:paraId="0EA624A0"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hideMark/>
          </w:tcPr>
          <w:p w14:paraId="16D7B88A"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vAlign w:val="center"/>
            <w:hideMark/>
          </w:tcPr>
          <w:p w14:paraId="6CCF3243"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3C83404"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r w:rsidRPr="00FC0469">
              <w:rPr>
                <w:rFonts w:ascii="Calibri" w:eastAsia="Times New Roman" w:hAnsi="Calibri" w:cs="Calibri"/>
                <w:sz w:val="20"/>
                <w:szCs w:val="20"/>
              </w:rPr>
              <w:t>13,311</w:t>
            </w:r>
          </w:p>
        </w:tc>
        <w:tc>
          <w:tcPr>
            <w:tcW w:w="278" w:type="pct"/>
            <w:tcBorders>
              <w:top w:val="single" w:sz="4" w:space="0" w:color="auto"/>
              <w:left w:val="single" w:sz="4" w:space="0" w:color="auto"/>
              <w:bottom w:val="single" w:sz="4" w:space="0" w:color="auto"/>
              <w:right w:val="single" w:sz="4" w:space="0" w:color="auto"/>
            </w:tcBorders>
            <w:noWrap/>
            <w:vAlign w:val="center"/>
          </w:tcPr>
          <w:p w14:paraId="12806B14"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39887C6" w14:textId="755D27E3"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5,559</w:t>
            </w:r>
          </w:p>
        </w:tc>
        <w:tc>
          <w:tcPr>
            <w:tcW w:w="278" w:type="pct"/>
            <w:tcBorders>
              <w:top w:val="single" w:sz="4" w:space="0" w:color="auto"/>
              <w:left w:val="single" w:sz="4" w:space="0" w:color="auto"/>
              <w:bottom w:val="single" w:sz="4" w:space="0" w:color="auto"/>
              <w:right w:val="single" w:sz="4" w:space="0" w:color="auto"/>
            </w:tcBorders>
            <w:noWrap/>
            <w:vAlign w:val="center"/>
          </w:tcPr>
          <w:p w14:paraId="6D9DA8E5"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54653D98" w14:textId="357BFDC7" w:rsidR="003D3D2E" w:rsidRPr="00FC0469" w:rsidRDefault="003D3D2E" w:rsidP="003D3D2E">
            <w:pPr>
              <w:adjustRightInd w:val="0"/>
              <w:snapToGrid w:val="0"/>
              <w:spacing w:after="0" w:line="240" w:lineRule="auto"/>
              <w:jc w:val="right"/>
              <w:rPr>
                <w:rFonts w:ascii="Calibri" w:hAnsi="Calibri" w:cs="Calibri"/>
                <w:sz w:val="20"/>
                <w:szCs w:val="20"/>
                <w:lang w:eastAsia="ko-KR"/>
              </w:rPr>
            </w:pPr>
            <w:ins w:id="151" w:author="SungKwon Soh" w:date="2025-06-26T12:55:00Z" w16du:dateUtc="2025-06-26T03:55:00Z">
              <w:r w:rsidRPr="00FC0469">
                <w:rPr>
                  <w:rFonts w:ascii="Calibri" w:hAnsi="Calibri" w:cs="Calibri"/>
                  <w:sz w:val="20"/>
                  <w:szCs w:val="20"/>
                  <w:lang w:eastAsia="ko-KR"/>
                </w:rPr>
                <w:t>5,990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4AF8D958"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7B6D8BD" w14:textId="101F9555"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4CA5A759"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6848ED38" w14:textId="523681D4"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50C159CE"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05B12DF4" w14:textId="76A5D05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793C9E9D"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334D5565" w14:textId="3500B17D"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r>
      <w:tr w:rsidR="003D3D2E" w:rsidRPr="00FC0469" w14:paraId="1D76D86F" w14:textId="77777777" w:rsidTr="00452B8E">
        <w:trPr>
          <w:trHeight w:val="269"/>
        </w:trPr>
        <w:tc>
          <w:tcPr>
            <w:tcW w:w="406" w:type="pct"/>
            <w:vMerge/>
            <w:tcBorders>
              <w:left w:val="single" w:sz="4" w:space="0" w:color="auto"/>
              <w:bottom w:val="single" w:sz="4" w:space="0" w:color="auto"/>
              <w:right w:val="single" w:sz="4" w:space="0" w:color="auto"/>
            </w:tcBorders>
            <w:noWrap/>
          </w:tcPr>
          <w:p w14:paraId="61E54D59" w14:textId="77777777" w:rsidR="003D3D2E" w:rsidRPr="00FC0469" w:rsidRDefault="003D3D2E" w:rsidP="003D3D2E">
            <w:pPr>
              <w:adjustRightInd w:val="0"/>
              <w:snapToGrid w:val="0"/>
              <w:spacing w:after="0" w:line="240" w:lineRule="auto"/>
              <w:rPr>
                <w:rFonts w:ascii="Calibri" w:eastAsia="Times New Roman" w:hAnsi="Calibri" w:cs="Calibri"/>
                <w:bCs/>
                <w:sz w:val="20"/>
                <w:szCs w:val="20"/>
              </w:rPr>
            </w:pPr>
          </w:p>
        </w:tc>
        <w:tc>
          <w:tcPr>
            <w:tcW w:w="345" w:type="pct"/>
            <w:tcBorders>
              <w:top w:val="single" w:sz="4" w:space="0" w:color="auto"/>
              <w:left w:val="single" w:sz="4" w:space="0" w:color="auto"/>
              <w:bottom w:val="single" w:sz="4" w:space="0" w:color="auto"/>
              <w:right w:val="single" w:sz="4" w:space="0" w:color="auto"/>
            </w:tcBorders>
            <w:noWrap/>
          </w:tcPr>
          <w:p w14:paraId="34D54C50"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CA only</w:t>
            </w:r>
          </w:p>
        </w:tc>
        <w:tc>
          <w:tcPr>
            <w:tcW w:w="359" w:type="pct"/>
            <w:tcBorders>
              <w:top w:val="single" w:sz="4" w:space="0" w:color="auto"/>
              <w:left w:val="single" w:sz="4" w:space="0" w:color="auto"/>
              <w:bottom w:val="single" w:sz="4" w:space="0" w:color="auto"/>
              <w:right w:val="single" w:sz="4" w:space="0" w:color="auto"/>
            </w:tcBorders>
          </w:tcPr>
          <w:p w14:paraId="75DD7200"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ALB troll</w:t>
            </w:r>
          </w:p>
        </w:tc>
        <w:tc>
          <w:tcPr>
            <w:tcW w:w="278" w:type="pct"/>
            <w:tcBorders>
              <w:top w:val="single" w:sz="4" w:space="0" w:color="auto"/>
              <w:left w:val="single" w:sz="4" w:space="0" w:color="auto"/>
              <w:bottom w:val="single" w:sz="4" w:space="0" w:color="auto"/>
              <w:right w:val="single" w:sz="4" w:space="0" w:color="auto"/>
            </w:tcBorders>
            <w:noWrap/>
            <w:vAlign w:val="center"/>
          </w:tcPr>
          <w:p w14:paraId="4B6B5B24"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709458B4"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r w:rsidRPr="00FC0469">
              <w:rPr>
                <w:rFonts w:ascii="Calibri" w:hAnsi="Calibri" w:cs="Calibr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noWrap/>
            <w:vAlign w:val="center"/>
          </w:tcPr>
          <w:p w14:paraId="061BEF6D"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78BCC9CA" w14:textId="7381919A"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noWrap/>
            <w:vAlign w:val="center"/>
          </w:tcPr>
          <w:p w14:paraId="7D963620"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6A771A0" w14:textId="17987733" w:rsidR="003D3D2E" w:rsidRPr="00FC0469" w:rsidRDefault="003D3D2E" w:rsidP="003D3D2E">
            <w:pPr>
              <w:adjustRightInd w:val="0"/>
              <w:snapToGrid w:val="0"/>
              <w:spacing w:after="0" w:line="240" w:lineRule="auto"/>
              <w:jc w:val="right"/>
              <w:rPr>
                <w:rFonts w:ascii="Calibri" w:hAnsi="Calibri" w:cs="Calibri"/>
                <w:sz w:val="20"/>
                <w:szCs w:val="20"/>
                <w:lang w:eastAsia="ko-KR"/>
              </w:rPr>
            </w:pPr>
            <w:ins w:id="152" w:author="SungKwon Soh" w:date="2025-06-26T12:55:00Z" w16du:dateUtc="2025-06-26T03:55:00Z">
              <w:r>
                <w:rPr>
                  <w:rFonts w:ascii="Calibri" w:hAnsi="Calibri" w:cs="Calibr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noWrap/>
            <w:vAlign w:val="center"/>
          </w:tcPr>
          <w:p w14:paraId="60BEAE50"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0E320CD4" w14:textId="5B214F04"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3122EBB8"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vAlign w:val="center"/>
          </w:tcPr>
          <w:p w14:paraId="23B9CF5B" w14:textId="335B92F3"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vAlign w:val="center"/>
          </w:tcPr>
          <w:p w14:paraId="2A54A3E9"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0C20F0EC" w14:textId="7A6943D1"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66C747F4"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vAlign w:val="center"/>
          </w:tcPr>
          <w:p w14:paraId="06203AA7" w14:textId="61E71DA6"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r>
      <w:tr w:rsidR="003D3D2E" w:rsidRPr="00FC0469" w14:paraId="1D5AF50A" w14:textId="77777777" w:rsidTr="00452B8E">
        <w:trPr>
          <w:trHeight w:val="210"/>
        </w:trPr>
        <w:tc>
          <w:tcPr>
            <w:tcW w:w="406" w:type="pct"/>
            <w:tcBorders>
              <w:top w:val="single" w:sz="4" w:space="0" w:color="auto"/>
              <w:left w:val="single" w:sz="4" w:space="0" w:color="auto"/>
              <w:bottom w:val="single" w:sz="4" w:space="0" w:color="auto"/>
              <w:right w:val="single" w:sz="4" w:space="0" w:color="auto"/>
            </w:tcBorders>
            <w:noWrap/>
            <w:hideMark/>
          </w:tcPr>
          <w:p w14:paraId="7359E3E7" w14:textId="77777777" w:rsidR="003D3D2E" w:rsidRPr="00FC0469" w:rsidRDefault="003D3D2E" w:rsidP="003D3D2E">
            <w:pPr>
              <w:adjustRightInd w:val="0"/>
              <w:snapToGrid w:val="0"/>
              <w:spacing w:after="0" w:line="240" w:lineRule="auto"/>
              <w:rPr>
                <w:rFonts w:ascii="Calibri" w:eastAsia="Times New Roman" w:hAnsi="Calibri" w:cs="Calibri"/>
                <w:bCs/>
                <w:sz w:val="20"/>
                <w:szCs w:val="20"/>
              </w:rPr>
            </w:pPr>
            <w:r w:rsidRPr="00FC0469">
              <w:rPr>
                <w:rFonts w:ascii="Calibri" w:eastAsia="Times New Roman" w:hAnsi="Calibri" w:cs="Calibri"/>
                <w:bCs/>
                <w:sz w:val="20"/>
                <w:szCs w:val="20"/>
              </w:rPr>
              <w:t>Vanuatu</w:t>
            </w:r>
          </w:p>
        </w:tc>
        <w:tc>
          <w:tcPr>
            <w:tcW w:w="345" w:type="pct"/>
            <w:tcBorders>
              <w:top w:val="single" w:sz="4" w:space="0" w:color="auto"/>
              <w:left w:val="single" w:sz="4" w:space="0" w:color="auto"/>
              <w:bottom w:val="single" w:sz="4" w:space="0" w:color="auto"/>
              <w:right w:val="single" w:sz="4" w:space="0" w:color="auto"/>
            </w:tcBorders>
            <w:noWrap/>
            <w:hideMark/>
          </w:tcPr>
          <w:p w14:paraId="5A88FCFE" w14:textId="77777777" w:rsidR="003D3D2E" w:rsidRPr="00FC0469" w:rsidRDefault="003D3D2E" w:rsidP="003D3D2E">
            <w:pPr>
              <w:adjustRightInd w:val="0"/>
              <w:snapToGrid w:val="0"/>
              <w:spacing w:after="0" w:line="240" w:lineRule="auto"/>
              <w:rPr>
                <w:rFonts w:ascii="Calibri" w:eastAsia="Times New Roman" w:hAnsi="Calibri" w:cs="Calibri"/>
                <w:sz w:val="20"/>
                <w:szCs w:val="20"/>
              </w:rPr>
            </w:pPr>
            <w:r w:rsidRPr="00FC0469">
              <w:rPr>
                <w:rFonts w:ascii="Calibri" w:eastAsia="Times New Roman" w:hAnsi="Calibri" w:cs="Calibri"/>
                <w:sz w:val="20"/>
                <w:szCs w:val="20"/>
              </w:rPr>
              <w:t>N Pacific</w:t>
            </w:r>
          </w:p>
        </w:tc>
        <w:tc>
          <w:tcPr>
            <w:tcW w:w="359" w:type="pct"/>
            <w:tcBorders>
              <w:top w:val="single" w:sz="4" w:space="0" w:color="auto"/>
              <w:left w:val="single" w:sz="4" w:space="0" w:color="auto"/>
              <w:bottom w:val="single" w:sz="4" w:space="0" w:color="auto"/>
              <w:right w:val="single" w:sz="4" w:space="0" w:color="auto"/>
            </w:tcBorders>
            <w:noWrap/>
            <w:hideMark/>
          </w:tcPr>
          <w:p w14:paraId="545E81A7" w14:textId="77777777" w:rsidR="003D3D2E" w:rsidRPr="00FC0469" w:rsidRDefault="003D3D2E" w:rsidP="003D3D2E">
            <w:pPr>
              <w:adjustRightInd w:val="0"/>
              <w:snapToGrid w:val="0"/>
              <w:spacing w:after="0" w:line="240" w:lineRule="auto"/>
              <w:rPr>
                <w:rFonts w:ascii="Calibri" w:hAnsi="Calibri" w:cs="Calibri"/>
                <w:sz w:val="20"/>
                <w:szCs w:val="20"/>
                <w:lang w:eastAsia="ko-KR"/>
              </w:rPr>
            </w:pPr>
            <w:r w:rsidRPr="00FC0469">
              <w:rPr>
                <w:rFonts w:ascii="Calibri" w:hAnsi="Calibri" w:cs="Calibr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noWrap/>
            <w:hideMark/>
          </w:tcPr>
          <w:p w14:paraId="0B9950F9"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34</w:t>
            </w:r>
          </w:p>
          <w:p w14:paraId="48A0B44A" w14:textId="2E53B02A" w:rsidR="003D3D2E" w:rsidRPr="00FC0469" w:rsidRDefault="003D3D2E" w:rsidP="003D3D2E">
            <w:pPr>
              <w:adjustRightInd w:val="0"/>
              <w:snapToGrid w:val="0"/>
              <w:spacing w:after="0" w:line="240" w:lineRule="auto"/>
              <w:jc w:val="right"/>
              <w:rPr>
                <w:rFonts w:ascii="Calibri" w:hAnsi="Calibri" w:cs="Calibri"/>
                <w:sz w:val="20"/>
                <w:szCs w:val="20"/>
                <w:lang w:eastAsia="ko-KR"/>
              </w:rPr>
            </w:pPr>
          </w:p>
          <w:p w14:paraId="583165CE" w14:textId="7777777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hideMark/>
          </w:tcPr>
          <w:p w14:paraId="7ECD32A3" w14:textId="77777777"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2,753</w:t>
            </w:r>
          </w:p>
          <w:p w14:paraId="7A1B7164" w14:textId="5B9A15FF"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09D9F634" w14:textId="7546F8E3"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17</w:t>
            </w:r>
          </w:p>
        </w:tc>
        <w:tc>
          <w:tcPr>
            <w:tcW w:w="278" w:type="pct"/>
            <w:tcBorders>
              <w:top w:val="single" w:sz="4" w:space="0" w:color="auto"/>
              <w:left w:val="single" w:sz="4" w:space="0" w:color="auto"/>
              <w:bottom w:val="single" w:sz="4" w:space="0" w:color="auto"/>
              <w:right w:val="single" w:sz="4" w:space="0" w:color="auto"/>
            </w:tcBorders>
            <w:noWrap/>
          </w:tcPr>
          <w:p w14:paraId="09C6D986" w14:textId="10B0260A" w:rsidR="003D3D2E" w:rsidRPr="00FC0469" w:rsidRDefault="003D3D2E" w:rsidP="003D3D2E">
            <w:pPr>
              <w:adjustRightInd w:val="0"/>
              <w:snapToGrid w:val="0"/>
              <w:spacing w:after="0" w:line="240" w:lineRule="auto"/>
              <w:jc w:val="right"/>
              <w:rPr>
                <w:rFonts w:ascii="Calibri" w:hAnsi="Calibri" w:cs="Calibri"/>
                <w:sz w:val="20"/>
                <w:szCs w:val="20"/>
                <w:lang w:eastAsia="ko-KR"/>
              </w:rPr>
            </w:pPr>
            <w:r w:rsidRPr="00FC0469">
              <w:rPr>
                <w:rFonts w:ascii="Calibri" w:hAnsi="Calibri" w:cs="Calibri"/>
                <w:sz w:val="20"/>
                <w:szCs w:val="20"/>
                <w:lang w:eastAsia="ko-KR"/>
              </w:rPr>
              <w:t>1,324</w:t>
            </w:r>
          </w:p>
        </w:tc>
        <w:tc>
          <w:tcPr>
            <w:tcW w:w="278" w:type="pct"/>
            <w:tcBorders>
              <w:top w:val="single" w:sz="4" w:space="0" w:color="auto"/>
              <w:left w:val="single" w:sz="4" w:space="0" w:color="auto"/>
              <w:bottom w:val="single" w:sz="4" w:space="0" w:color="auto"/>
              <w:right w:val="single" w:sz="4" w:space="0" w:color="auto"/>
            </w:tcBorders>
            <w:noWrap/>
          </w:tcPr>
          <w:p w14:paraId="2C9398BC" w14:textId="70D803BF" w:rsidR="003D3D2E" w:rsidRPr="00FC0469" w:rsidRDefault="003D3D2E" w:rsidP="003D3D2E">
            <w:pPr>
              <w:adjustRightInd w:val="0"/>
              <w:snapToGrid w:val="0"/>
              <w:spacing w:after="0" w:line="240" w:lineRule="auto"/>
              <w:jc w:val="right"/>
              <w:rPr>
                <w:rFonts w:ascii="Calibri" w:hAnsi="Calibri" w:cs="Calibri"/>
                <w:sz w:val="20"/>
                <w:szCs w:val="20"/>
                <w:lang w:eastAsia="ko-KR"/>
              </w:rPr>
            </w:pPr>
            <w:ins w:id="153" w:author="SungKwon Soh" w:date="2025-06-26T16:33:00Z" w16du:dateUtc="2025-06-26T07:33:00Z">
              <w:r>
                <w:rPr>
                  <w:rFonts w:ascii="Calibri" w:hAnsi="Calibri" w:cs="Calibri"/>
                  <w:sz w:val="20"/>
                  <w:szCs w:val="20"/>
                  <w:lang w:eastAsia="ko-KR"/>
                </w:rPr>
                <w:t>12</w:t>
              </w:r>
            </w:ins>
          </w:p>
        </w:tc>
        <w:tc>
          <w:tcPr>
            <w:tcW w:w="278" w:type="pct"/>
            <w:tcBorders>
              <w:top w:val="single" w:sz="4" w:space="0" w:color="auto"/>
              <w:left w:val="single" w:sz="4" w:space="0" w:color="auto"/>
              <w:bottom w:val="single" w:sz="4" w:space="0" w:color="auto"/>
              <w:right w:val="single" w:sz="4" w:space="0" w:color="auto"/>
            </w:tcBorders>
            <w:noWrap/>
          </w:tcPr>
          <w:p w14:paraId="355740D6" w14:textId="6678643A" w:rsidR="003D3D2E" w:rsidRPr="00FC0469" w:rsidRDefault="003D3D2E" w:rsidP="003D3D2E">
            <w:pPr>
              <w:adjustRightInd w:val="0"/>
              <w:snapToGrid w:val="0"/>
              <w:spacing w:after="0" w:line="240" w:lineRule="auto"/>
              <w:jc w:val="right"/>
              <w:rPr>
                <w:rFonts w:ascii="Calibri" w:hAnsi="Calibri" w:cs="Calibri"/>
                <w:sz w:val="20"/>
                <w:szCs w:val="20"/>
                <w:lang w:eastAsia="ko-KR"/>
              </w:rPr>
            </w:pPr>
            <w:ins w:id="154" w:author="SungKwon Soh" w:date="2025-06-26T16:33:00Z" w16du:dateUtc="2025-06-26T07:33:00Z">
              <w:r>
                <w:rPr>
                  <w:rFonts w:ascii="Calibri" w:hAnsi="Calibri" w:cs="Calibri"/>
                  <w:sz w:val="20"/>
                  <w:szCs w:val="20"/>
                  <w:lang w:eastAsia="ko-KR"/>
                </w:rPr>
                <w:t>919</w:t>
              </w:r>
            </w:ins>
          </w:p>
        </w:tc>
        <w:tc>
          <w:tcPr>
            <w:tcW w:w="278" w:type="pct"/>
            <w:tcBorders>
              <w:top w:val="single" w:sz="4" w:space="0" w:color="auto"/>
              <w:left w:val="single" w:sz="4" w:space="0" w:color="auto"/>
              <w:bottom w:val="single" w:sz="4" w:space="0" w:color="auto"/>
              <w:right w:val="single" w:sz="4" w:space="0" w:color="auto"/>
            </w:tcBorders>
            <w:noWrap/>
          </w:tcPr>
          <w:p w14:paraId="6F5F11BA" w14:textId="41DADF1B"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tcPr>
          <w:p w14:paraId="2D38116B" w14:textId="46AEFADE"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noWrap/>
          </w:tcPr>
          <w:p w14:paraId="5B0111A8" w14:textId="7C82F2F1"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noWrap/>
          </w:tcPr>
          <w:p w14:paraId="530F476D" w14:textId="641B0B07" w:rsidR="003D3D2E" w:rsidRPr="00FC0469" w:rsidRDefault="003D3D2E" w:rsidP="003D3D2E">
            <w:pPr>
              <w:adjustRightInd w:val="0"/>
              <w:snapToGrid w:val="0"/>
              <w:spacing w:after="0" w:line="240" w:lineRule="auto"/>
              <w:jc w:val="right"/>
              <w:rPr>
                <w:rFonts w:ascii="Calibri" w:eastAsia="Times New Roman" w:hAnsi="Calibri" w:cs="Calibri"/>
                <w:sz w:val="20"/>
                <w:szCs w:val="20"/>
              </w:rPr>
            </w:pPr>
          </w:p>
        </w:tc>
        <w:tc>
          <w:tcPr>
            <w:tcW w:w="278" w:type="pct"/>
            <w:tcBorders>
              <w:top w:val="single" w:sz="4" w:space="0" w:color="auto"/>
              <w:left w:val="single" w:sz="4" w:space="0" w:color="auto"/>
              <w:bottom w:val="single" w:sz="4" w:space="0" w:color="auto"/>
              <w:right w:val="single" w:sz="4" w:space="0" w:color="auto"/>
            </w:tcBorders>
          </w:tcPr>
          <w:p w14:paraId="0C3401EF" w14:textId="4BBE71A8"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423ADF6D" w14:textId="5F3D3F9E" w:rsidR="003D3D2E" w:rsidRPr="00FC0469" w:rsidRDefault="003D3D2E" w:rsidP="003D3D2E">
            <w:pPr>
              <w:adjustRightInd w:val="0"/>
              <w:snapToGrid w:val="0"/>
              <w:spacing w:after="0" w:line="240" w:lineRule="auto"/>
              <w:jc w:val="right"/>
              <w:rPr>
                <w:rFonts w:ascii="Calibri" w:hAnsi="Calibri" w:cs="Calibri"/>
                <w:strike/>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679A3BE0" w14:textId="1528F49F"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tcPr>
          <w:p w14:paraId="22F7F411" w14:textId="0355FF1F" w:rsidR="003D3D2E" w:rsidRPr="00FC0469" w:rsidRDefault="003D3D2E" w:rsidP="003D3D2E">
            <w:pPr>
              <w:adjustRightInd w:val="0"/>
              <w:snapToGrid w:val="0"/>
              <w:spacing w:after="0" w:line="240" w:lineRule="auto"/>
              <w:jc w:val="right"/>
              <w:rPr>
                <w:rFonts w:ascii="Calibri" w:hAnsi="Calibri" w:cs="Calibri"/>
                <w:sz w:val="20"/>
                <w:szCs w:val="20"/>
                <w:lang w:eastAsia="ko-KR"/>
              </w:rPr>
            </w:pPr>
          </w:p>
        </w:tc>
      </w:tr>
    </w:tbl>
    <w:p w14:paraId="68AD1D7A" w14:textId="77777777" w:rsidR="00F35B13" w:rsidRPr="00FC0469" w:rsidRDefault="00F35B13" w:rsidP="00452B8E">
      <w:pPr>
        <w:adjustRightInd w:val="0"/>
        <w:snapToGrid w:val="0"/>
        <w:spacing w:after="0" w:line="240" w:lineRule="auto"/>
        <w:rPr>
          <w:rFonts w:ascii="Calibri" w:hAnsi="Calibri" w:cs="Calibri"/>
          <w:lang w:eastAsia="ko-KR"/>
        </w:rPr>
        <w:sectPr w:rsidR="00F35B13" w:rsidRPr="00FC0469" w:rsidSect="004D66E6">
          <w:pgSz w:w="15840" w:h="12240" w:orient="landscape"/>
          <w:pgMar w:top="720" w:right="720" w:bottom="720" w:left="720" w:header="720" w:footer="720" w:gutter="0"/>
          <w:cols w:space="720"/>
          <w:docGrid w:linePitch="360"/>
        </w:sectPr>
      </w:pPr>
    </w:p>
    <w:p w14:paraId="5450C9A7" w14:textId="77777777" w:rsidR="009C0E49" w:rsidRPr="00FC0469" w:rsidRDefault="009C0E49" w:rsidP="00452B8E">
      <w:pPr>
        <w:adjustRightInd w:val="0"/>
        <w:snapToGrid w:val="0"/>
        <w:spacing w:after="0" w:line="240" w:lineRule="auto"/>
        <w:jc w:val="both"/>
        <w:rPr>
          <w:rFonts w:ascii="Calibri" w:hAnsi="Calibri" w:cs="Calibri"/>
          <w:lang w:eastAsia="ko-KR"/>
        </w:rPr>
      </w:pPr>
      <w:r w:rsidRPr="00FC0469">
        <w:rPr>
          <w:rFonts w:ascii="Calibri" w:hAnsi="Calibri" w:cs="Calibri"/>
          <w:b/>
        </w:rPr>
        <w:lastRenderedPageBreak/>
        <w:t>Table 2</w:t>
      </w:r>
      <w:r w:rsidR="00417830" w:rsidRPr="00FC0469">
        <w:rPr>
          <w:rFonts w:ascii="Calibri" w:hAnsi="Calibri" w:cs="Calibri"/>
          <w:b/>
          <w:lang w:eastAsia="ko-KR"/>
        </w:rPr>
        <w:t>-1</w:t>
      </w:r>
      <w:r w:rsidRPr="00FC0469">
        <w:rPr>
          <w:rFonts w:ascii="Calibri" w:hAnsi="Calibri" w:cs="Calibri"/>
        </w:rPr>
        <w:t xml:space="preserve">. </w:t>
      </w:r>
      <w:r w:rsidR="00937356" w:rsidRPr="00FC0469">
        <w:rPr>
          <w:rFonts w:ascii="Calibri" w:hAnsi="Calibri" w:cs="Calibri"/>
          <w:lang w:eastAsia="ko-KR"/>
        </w:rPr>
        <w:t>As requested by the NC12 (</w:t>
      </w:r>
      <w:r w:rsidR="00417830" w:rsidRPr="00FC0469">
        <w:rPr>
          <w:rFonts w:ascii="Calibri" w:hAnsi="Calibri" w:cs="Calibri"/>
          <w:lang w:eastAsia="ko-KR"/>
        </w:rPr>
        <w:t>Paragraph 57</w:t>
      </w:r>
      <w:r w:rsidR="00937356" w:rsidRPr="00FC0469">
        <w:rPr>
          <w:rFonts w:ascii="Calibri" w:hAnsi="Calibri" w:cs="Calibri"/>
          <w:lang w:eastAsia="ko-KR"/>
        </w:rPr>
        <w:t xml:space="preserve">) related </w:t>
      </w:r>
      <w:r w:rsidR="00913295" w:rsidRPr="00FC0469">
        <w:rPr>
          <w:rFonts w:ascii="Calibri" w:hAnsi="Calibri" w:cs="Calibri"/>
          <w:lang w:eastAsia="ko-KR"/>
        </w:rPr>
        <w:t>to</w:t>
      </w:r>
      <w:r w:rsidR="00937356" w:rsidRPr="00FC0469">
        <w:rPr>
          <w:rFonts w:ascii="Calibri" w:hAnsi="Calibri" w:cs="Calibri"/>
          <w:lang w:eastAsia="ko-KR"/>
        </w:rPr>
        <w:t xml:space="preserve"> Paragraph 2 in CMM 2005-03, CCMs are requested to report on how to control their f</w:t>
      </w:r>
      <w:r w:rsidRPr="00FC0469">
        <w:rPr>
          <w:rFonts w:ascii="Calibri" w:hAnsi="Calibri" w:cs="Calibri"/>
        </w:rPr>
        <w:t>ishing effort fishing for North Pacific albacore</w:t>
      </w:r>
      <w:r w:rsidR="00937356" w:rsidRPr="00FC0469">
        <w:rPr>
          <w:rFonts w:ascii="Calibri" w:hAnsi="Calibri" w:cs="Calibri"/>
          <w:lang w:eastAsia="ko-KR"/>
        </w:rPr>
        <w:t xml:space="preserve"> by indicating, for example, limiting vessels, fishing days, licenses, or some other measures.</w:t>
      </w:r>
      <w:r w:rsidR="002F3FDA" w:rsidRPr="00FC0469">
        <w:rPr>
          <w:rFonts w:ascii="Calibri" w:hAnsi="Calibri" w:cs="Calibri"/>
          <w:lang w:eastAsia="ko-KR"/>
        </w:rPr>
        <w:t xml:space="preserve"> </w:t>
      </w:r>
    </w:p>
    <w:tbl>
      <w:tblPr>
        <w:tblW w:w="5000" w:type="pct"/>
        <w:tblLayout w:type="fixed"/>
        <w:tblLook w:val="04A0" w:firstRow="1" w:lastRow="0" w:firstColumn="1" w:lastColumn="0" w:noHBand="0" w:noVBand="1"/>
      </w:tblPr>
      <w:tblGrid>
        <w:gridCol w:w="1332"/>
        <w:gridCol w:w="1003"/>
        <w:gridCol w:w="1080"/>
        <w:gridCol w:w="6511"/>
      </w:tblGrid>
      <w:tr w:rsidR="009C0E49" w:rsidRPr="00FC0469" w14:paraId="032EE4E3" w14:textId="77777777" w:rsidTr="00FE4759">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FC0469" w:rsidRDefault="009C0E49" w:rsidP="00452B8E">
            <w:pPr>
              <w:adjustRightInd w:val="0"/>
              <w:snapToGrid w:val="0"/>
              <w:spacing w:after="0" w:line="240" w:lineRule="auto"/>
              <w:jc w:val="center"/>
              <w:rPr>
                <w:rFonts w:ascii="Calibri" w:eastAsia="Times New Roman" w:hAnsi="Calibri" w:cs="Calibri"/>
                <w:b/>
              </w:rPr>
            </w:pPr>
            <w:r w:rsidRPr="00FC0469">
              <w:rPr>
                <w:rFonts w:ascii="Calibri" w:eastAsia="Times New Roman" w:hAnsi="Calibri" w:cs="Calibri"/>
                <w:b/>
              </w:rPr>
              <w:t>CCM</w:t>
            </w:r>
          </w:p>
        </w:tc>
        <w:tc>
          <w:tcPr>
            <w:tcW w:w="5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FC0469" w:rsidRDefault="009C0E49" w:rsidP="00452B8E">
            <w:pPr>
              <w:adjustRightInd w:val="0"/>
              <w:snapToGrid w:val="0"/>
              <w:spacing w:after="0" w:line="240" w:lineRule="auto"/>
              <w:jc w:val="center"/>
              <w:rPr>
                <w:rFonts w:ascii="Calibri" w:hAnsi="Calibri" w:cs="Calibri"/>
                <w:b/>
                <w:lang w:eastAsia="ko-KR"/>
              </w:rPr>
            </w:pPr>
            <w:r w:rsidRPr="00FC0469">
              <w:rPr>
                <w:rFonts w:ascii="Calibri" w:eastAsia="Times New Roman" w:hAnsi="Calibri" w:cs="Calibri"/>
                <w:b/>
              </w:rPr>
              <w:t>Area</w:t>
            </w:r>
          </w:p>
        </w:tc>
        <w:tc>
          <w:tcPr>
            <w:tcW w:w="5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FC0469" w:rsidRDefault="009C0E49" w:rsidP="00452B8E">
            <w:pPr>
              <w:adjustRightInd w:val="0"/>
              <w:snapToGrid w:val="0"/>
              <w:spacing w:after="0" w:line="240" w:lineRule="auto"/>
              <w:jc w:val="center"/>
              <w:rPr>
                <w:rFonts w:ascii="Calibri" w:hAnsi="Calibri" w:cs="Calibri"/>
                <w:b/>
                <w:lang w:eastAsia="ko-KR"/>
              </w:rPr>
            </w:pPr>
            <w:r w:rsidRPr="00FC0469">
              <w:rPr>
                <w:rFonts w:ascii="Calibri" w:eastAsia="Times New Roman" w:hAnsi="Calibri" w:cs="Calibri"/>
                <w:b/>
              </w:rPr>
              <w:t>Fishery</w:t>
            </w:r>
          </w:p>
        </w:tc>
        <w:tc>
          <w:tcPr>
            <w:tcW w:w="32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FC0469" w:rsidRDefault="009C0E49" w:rsidP="00452B8E">
            <w:pPr>
              <w:adjustRightInd w:val="0"/>
              <w:snapToGrid w:val="0"/>
              <w:spacing w:after="0" w:line="240" w:lineRule="auto"/>
              <w:jc w:val="center"/>
              <w:rPr>
                <w:rFonts w:ascii="Calibri" w:hAnsi="Calibri" w:cs="Calibri"/>
                <w:b/>
                <w:lang w:eastAsia="ko-KR"/>
              </w:rPr>
            </w:pPr>
            <w:r w:rsidRPr="00FC0469">
              <w:rPr>
                <w:rFonts w:ascii="Calibri" w:hAnsi="Calibri" w:cs="Calibri"/>
                <w:b/>
                <w:lang w:eastAsia="ko-KR"/>
              </w:rPr>
              <w:t>Regulation of fishing effort</w:t>
            </w:r>
          </w:p>
        </w:tc>
      </w:tr>
      <w:tr w:rsidR="007F6534" w:rsidRPr="00FC0469" w14:paraId="047C8D8C" w14:textId="77777777" w:rsidTr="00FE4759">
        <w:trPr>
          <w:trHeight w:val="214"/>
        </w:trPr>
        <w:tc>
          <w:tcPr>
            <w:tcW w:w="671" w:type="pct"/>
            <w:vMerge w:val="restart"/>
            <w:tcBorders>
              <w:top w:val="single" w:sz="4" w:space="0" w:color="auto"/>
              <w:left w:val="single" w:sz="4" w:space="0" w:color="auto"/>
              <w:right w:val="single" w:sz="4" w:space="0" w:color="auto"/>
            </w:tcBorders>
            <w:noWrap/>
            <w:vAlign w:val="center"/>
            <w:hideMark/>
          </w:tcPr>
          <w:p w14:paraId="390F8E1D" w14:textId="77777777" w:rsidR="007F6534" w:rsidRPr="00FC0469" w:rsidRDefault="007F6534"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Canada</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24CBCA7A"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vAlign w:val="center"/>
            <w:hideMark/>
          </w:tcPr>
          <w:p w14:paraId="39236FEE"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tcPr>
          <w:p w14:paraId="1F89CD7D" w14:textId="490D7A80" w:rsidR="007F6534" w:rsidRPr="00FC0469" w:rsidRDefault="007F653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Canada issues domestic “CT” fishing </w:t>
            </w:r>
            <w:r w:rsidR="00A46A71" w:rsidRPr="00FC0469">
              <w:rPr>
                <w:rFonts w:ascii="Calibri" w:hAnsi="Calibri" w:cs="Calibri"/>
                <w:lang w:eastAsia="ko-KR"/>
              </w:rPr>
              <w:t>licenses</w:t>
            </w:r>
            <w:r w:rsidRPr="00FC0469">
              <w:rPr>
                <w:rFonts w:ascii="Calibri" w:hAnsi="Calibri" w:cs="Calibri"/>
                <w:lang w:eastAsia="ko-KR"/>
              </w:rPr>
              <w:t xml:space="preserve"> for Albacore Tuna. The CT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domestic tuna </w:t>
            </w:r>
            <w:proofErr w:type="gramStart"/>
            <w:r w:rsidRPr="00FC0469">
              <w:rPr>
                <w:rFonts w:ascii="Calibri" w:hAnsi="Calibri" w:cs="Calibri"/>
                <w:lang w:eastAsia="ko-KR"/>
              </w:rPr>
              <w:t>fishery, and</w:t>
            </w:r>
            <w:proofErr w:type="gramEnd"/>
            <w:r w:rsidRPr="00FC0469">
              <w:rPr>
                <w:rFonts w:ascii="Calibri" w:hAnsi="Calibri" w:cs="Calibri"/>
                <w:lang w:eastAsia="ko-KR"/>
              </w:rPr>
              <w:t xml:space="preserve"> help ensure Canada is meeting international obligations related to effort. As of 2013, commercial </w:t>
            </w:r>
            <w:r w:rsidR="00A46A71" w:rsidRPr="00FC0469">
              <w:rPr>
                <w:rFonts w:ascii="Calibri" w:hAnsi="Calibri" w:cs="Calibri"/>
                <w:lang w:eastAsia="ko-KR"/>
              </w:rPr>
              <w:t>license</w:t>
            </w:r>
            <w:r w:rsidRPr="00FC0469">
              <w:rPr>
                <w:rFonts w:ascii="Calibri" w:hAnsi="Calibri" w:cs="Calibri"/>
                <w:lang w:eastAsia="ko-KR"/>
              </w:rPr>
              <w:t xml:space="preserve"> holders wanting to harvest tuna are required to hold a primary </w:t>
            </w:r>
            <w:r w:rsidR="00A46A71" w:rsidRPr="00FC0469">
              <w:rPr>
                <w:rFonts w:ascii="Calibri" w:hAnsi="Calibri" w:cs="Calibri"/>
                <w:lang w:eastAsia="ko-KR"/>
              </w:rPr>
              <w:t>license</w:t>
            </w:r>
            <w:r w:rsidRPr="00FC0469">
              <w:rPr>
                <w:rFonts w:ascii="Calibri" w:hAnsi="Calibri" w:cs="Calibri"/>
                <w:lang w:eastAsia="ko-KR"/>
              </w:rPr>
              <w:t xml:space="preserve"> (with Schedule II privileges) and apply for/receive a separate CT (Tuna) </w:t>
            </w:r>
            <w:r w:rsidR="00A46A71" w:rsidRPr="00FC0469">
              <w:rPr>
                <w:rFonts w:ascii="Calibri" w:hAnsi="Calibri" w:cs="Calibri"/>
                <w:lang w:eastAsia="ko-KR"/>
              </w:rPr>
              <w:t>license</w:t>
            </w:r>
            <w:r w:rsidRPr="00FC0469">
              <w:rPr>
                <w:rFonts w:ascii="Calibri" w:hAnsi="Calibri" w:cs="Calibri"/>
                <w:lang w:eastAsia="ko-KR"/>
              </w:rPr>
              <w:t xml:space="preserve">. The CT </w:t>
            </w:r>
            <w:r w:rsidR="00A46A71" w:rsidRPr="00FC0469">
              <w:rPr>
                <w:rFonts w:ascii="Calibri" w:hAnsi="Calibri" w:cs="Calibri"/>
                <w:lang w:eastAsia="ko-KR"/>
              </w:rPr>
              <w:t>license</w:t>
            </w:r>
            <w:r w:rsidRPr="00FC0469">
              <w:rPr>
                <w:rFonts w:ascii="Calibri" w:hAnsi="Calibri" w:cs="Calibri"/>
                <w:lang w:eastAsia="ko-KR"/>
              </w:rPr>
              <w:t xml:space="preserve"> authorizes fishing of Pacific Albacore tuna in Canada’s Exclusive Economic Zone (EEZ) and on the high seas under separate </w:t>
            </w:r>
            <w:r w:rsidR="00A46A71" w:rsidRPr="00FC0469">
              <w:rPr>
                <w:rFonts w:ascii="Calibri" w:hAnsi="Calibri" w:cs="Calibri"/>
                <w:lang w:eastAsia="ko-KR"/>
              </w:rPr>
              <w:t>license</w:t>
            </w:r>
            <w:r w:rsidRPr="00FC0469">
              <w:rPr>
                <w:rFonts w:ascii="Calibri" w:hAnsi="Calibri" w:cs="Calibri"/>
                <w:lang w:eastAsia="ko-KR"/>
              </w:rPr>
              <w:t xml:space="preserve"> conditions. The CT </w:t>
            </w:r>
            <w:r w:rsidR="00A46A71" w:rsidRPr="00FC0469">
              <w:rPr>
                <w:rFonts w:ascii="Calibri" w:hAnsi="Calibri" w:cs="Calibri"/>
                <w:lang w:eastAsia="ko-KR"/>
              </w:rPr>
              <w:t>license</w:t>
            </w:r>
            <w:r w:rsidRPr="00FC0469">
              <w:rPr>
                <w:rFonts w:ascii="Calibri" w:hAnsi="Calibri" w:cs="Calibri"/>
                <w:lang w:eastAsia="ko-KR"/>
              </w:rPr>
              <w:t xml:space="preserve"> is vessel-based and must be renewed annually.</w:t>
            </w:r>
          </w:p>
          <w:p w14:paraId="049CE797" w14:textId="77777777" w:rsidR="007F6534" w:rsidRPr="00FC0469" w:rsidRDefault="007F6534" w:rsidP="00452B8E">
            <w:pPr>
              <w:adjustRightInd w:val="0"/>
              <w:snapToGrid w:val="0"/>
              <w:spacing w:after="0" w:line="240" w:lineRule="auto"/>
              <w:rPr>
                <w:rFonts w:ascii="Calibri" w:hAnsi="Calibri" w:cs="Calibri"/>
                <w:lang w:eastAsia="ko-KR"/>
              </w:rPr>
            </w:pPr>
          </w:p>
          <w:p w14:paraId="126D41A8" w14:textId="13A526DB" w:rsidR="007F6534" w:rsidRPr="00FC0469" w:rsidRDefault="007F653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Canadian </w:t>
            </w:r>
            <w:r w:rsidR="00A46A71" w:rsidRPr="00FC0469">
              <w:rPr>
                <w:rFonts w:ascii="Calibri" w:hAnsi="Calibri" w:cs="Calibri"/>
                <w:lang w:eastAsia="ko-KR"/>
              </w:rPr>
              <w:t>license</w:t>
            </w:r>
            <w:r w:rsidRPr="00FC0469">
              <w:rPr>
                <w:rFonts w:ascii="Calibri" w:hAnsi="Calibri" w:cs="Calibri"/>
                <w:lang w:eastAsia="ko-KR"/>
              </w:rPr>
              <w:t xml:space="preserve"> holders without a primary </w:t>
            </w:r>
            <w:r w:rsidR="00A46A71" w:rsidRPr="00FC0469">
              <w:rPr>
                <w:rFonts w:ascii="Calibri" w:hAnsi="Calibri" w:cs="Calibri"/>
                <w:lang w:eastAsia="ko-KR"/>
              </w:rPr>
              <w:t>license</w:t>
            </w:r>
            <w:r w:rsidRPr="00FC0469">
              <w:rPr>
                <w:rFonts w:ascii="Calibri" w:hAnsi="Calibri" w:cs="Calibri"/>
                <w:lang w:eastAsia="ko-KR"/>
              </w:rPr>
              <w:t xml:space="preserve"> </w:t>
            </w:r>
            <w:proofErr w:type="gramStart"/>
            <w:r w:rsidRPr="00FC0469">
              <w:rPr>
                <w:rFonts w:ascii="Calibri" w:hAnsi="Calibri" w:cs="Calibri"/>
                <w:lang w:eastAsia="ko-KR"/>
              </w:rPr>
              <w:t>are able to</w:t>
            </w:r>
            <w:proofErr w:type="gramEnd"/>
            <w:r w:rsidRPr="00FC0469">
              <w:rPr>
                <w:rFonts w:ascii="Calibri" w:hAnsi="Calibri" w:cs="Calibri"/>
                <w:lang w:eastAsia="ko-KR"/>
              </w:rPr>
              <w:t xml:space="preserve"> access tuna in international high seas waters through “Section 68 High Seas” licenses. The Section 68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tuna fishery in the high </w:t>
            </w:r>
            <w:proofErr w:type="gramStart"/>
            <w:r w:rsidRPr="00FC0469">
              <w:rPr>
                <w:rFonts w:ascii="Calibri" w:hAnsi="Calibri" w:cs="Calibri"/>
                <w:lang w:eastAsia="ko-KR"/>
              </w:rPr>
              <w:t>seas, and</w:t>
            </w:r>
            <w:proofErr w:type="gramEnd"/>
            <w:r w:rsidRPr="00FC0469">
              <w:rPr>
                <w:rFonts w:ascii="Calibri" w:hAnsi="Calibri" w:cs="Calibri"/>
                <w:lang w:eastAsia="ko-KR"/>
              </w:rPr>
              <w:t xml:space="preserve"> help ensure Canada is meeting international obligations related to effort. The Section 68 </w:t>
            </w:r>
            <w:proofErr w:type="spellStart"/>
            <w:r w:rsidRPr="00FC0469">
              <w:rPr>
                <w:rFonts w:ascii="Calibri" w:hAnsi="Calibri" w:cs="Calibri"/>
                <w:lang w:eastAsia="ko-KR"/>
              </w:rPr>
              <w:t>licence</w:t>
            </w:r>
            <w:proofErr w:type="spellEnd"/>
            <w:r w:rsidRPr="00FC0469">
              <w:rPr>
                <w:rFonts w:ascii="Calibri" w:hAnsi="Calibri" w:cs="Calibri"/>
                <w:lang w:eastAsia="ko-KR"/>
              </w:rPr>
              <w:t xml:space="preserve"> must be renewed annually.</w:t>
            </w:r>
          </w:p>
        </w:tc>
      </w:tr>
      <w:tr w:rsidR="007F6534" w:rsidRPr="00FC0469" w14:paraId="63428E81" w14:textId="77777777" w:rsidTr="00FE4759">
        <w:trPr>
          <w:trHeight w:val="214"/>
        </w:trPr>
        <w:tc>
          <w:tcPr>
            <w:tcW w:w="671" w:type="pct"/>
            <w:vMerge/>
            <w:tcBorders>
              <w:left w:val="single" w:sz="4" w:space="0" w:color="auto"/>
              <w:bottom w:val="single" w:sz="4" w:space="0" w:color="auto"/>
              <w:right w:val="single" w:sz="4" w:space="0" w:color="auto"/>
            </w:tcBorders>
            <w:vAlign w:val="center"/>
            <w:hideMark/>
          </w:tcPr>
          <w:p w14:paraId="394EDA39" w14:textId="77777777" w:rsidR="007F6534" w:rsidRPr="00FC0469" w:rsidRDefault="007F6534"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2116968C"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vAlign w:val="center"/>
            <w:hideMark/>
          </w:tcPr>
          <w:p w14:paraId="7A9A4A87" w14:textId="77777777" w:rsidR="007F6534" w:rsidRPr="00FC0469" w:rsidRDefault="007F6534"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tcPr>
          <w:p w14:paraId="0C2A1CCD" w14:textId="02019DB9" w:rsidR="007F6534" w:rsidRPr="00FC0469" w:rsidRDefault="007F653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Canada issues domestic “CT” fishing </w:t>
            </w:r>
            <w:r w:rsidR="00A46A71" w:rsidRPr="00FC0469">
              <w:rPr>
                <w:rFonts w:ascii="Calibri" w:hAnsi="Calibri" w:cs="Calibri"/>
                <w:lang w:eastAsia="ko-KR"/>
              </w:rPr>
              <w:t>licenses</w:t>
            </w:r>
            <w:r w:rsidRPr="00FC0469">
              <w:rPr>
                <w:rFonts w:ascii="Calibri" w:hAnsi="Calibri" w:cs="Calibri"/>
                <w:lang w:eastAsia="ko-KR"/>
              </w:rPr>
              <w:t xml:space="preserve"> for Albacore Tuna. The CT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domestic tuna </w:t>
            </w:r>
            <w:proofErr w:type="gramStart"/>
            <w:r w:rsidRPr="00FC0469">
              <w:rPr>
                <w:rFonts w:ascii="Calibri" w:hAnsi="Calibri" w:cs="Calibri"/>
                <w:lang w:eastAsia="ko-KR"/>
              </w:rPr>
              <w:t>fishery, and</w:t>
            </w:r>
            <w:proofErr w:type="gramEnd"/>
            <w:r w:rsidRPr="00FC0469">
              <w:rPr>
                <w:rFonts w:ascii="Calibri" w:hAnsi="Calibri" w:cs="Calibri"/>
                <w:lang w:eastAsia="ko-KR"/>
              </w:rPr>
              <w:t xml:space="preserve"> help ensure Canada is meeting international obligations related to effort. As of 2013, commercial </w:t>
            </w:r>
            <w:r w:rsidR="00A46A71" w:rsidRPr="00FC0469">
              <w:rPr>
                <w:rFonts w:ascii="Calibri" w:hAnsi="Calibri" w:cs="Calibri"/>
                <w:lang w:eastAsia="ko-KR"/>
              </w:rPr>
              <w:t>license</w:t>
            </w:r>
            <w:r w:rsidRPr="00FC0469">
              <w:rPr>
                <w:rFonts w:ascii="Calibri" w:hAnsi="Calibri" w:cs="Calibri"/>
                <w:lang w:eastAsia="ko-KR"/>
              </w:rPr>
              <w:t xml:space="preserve"> holders wanting to harvest tuna are required to hold a primary </w:t>
            </w:r>
            <w:r w:rsidR="00A46A71" w:rsidRPr="00FC0469">
              <w:rPr>
                <w:rFonts w:ascii="Calibri" w:hAnsi="Calibri" w:cs="Calibri"/>
                <w:lang w:eastAsia="ko-KR"/>
              </w:rPr>
              <w:t>license</w:t>
            </w:r>
            <w:r w:rsidRPr="00FC0469">
              <w:rPr>
                <w:rFonts w:ascii="Calibri" w:hAnsi="Calibri" w:cs="Calibri"/>
                <w:lang w:eastAsia="ko-KR"/>
              </w:rPr>
              <w:t xml:space="preserve"> (with Schedule II privileges) and apply for/receive a separate CT (Tuna) </w:t>
            </w:r>
            <w:r w:rsidR="00A46A71" w:rsidRPr="00FC0469">
              <w:rPr>
                <w:rFonts w:ascii="Calibri" w:hAnsi="Calibri" w:cs="Calibri"/>
                <w:lang w:eastAsia="ko-KR"/>
              </w:rPr>
              <w:t>license</w:t>
            </w:r>
            <w:r w:rsidRPr="00FC0469">
              <w:rPr>
                <w:rFonts w:ascii="Calibri" w:hAnsi="Calibri" w:cs="Calibri"/>
                <w:lang w:eastAsia="ko-KR"/>
              </w:rPr>
              <w:t xml:space="preserve">. The CT </w:t>
            </w:r>
            <w:r w:rsidR="00A46A71" w:rsidRPr="00FC0469">
              <w:rPr>
                <w:rFonts w:ascii="Calibri" w:hAnsi="Calibri" w:cs="Calibri"/>
                <w:lang w:eastAsia="ko-KR"/>
              </w:rPr>
              <w:t>license</w:t>
            </w:r>
            <w:r w:rsidRPr="00FC0469">
              <w:rPr>
                <w:rFonts w:ascii="Calibri" w:hAnsi="Calibri" w:cs="Calibri"/>
                <w:lang w:eastAsia="ko-KR"/>
              </w:rPr>
              <w:t xml:space="preserve"> authorizes fishing of Pacific Albacore tuna in Canada’s Exclusive Economic Zone (EEZ) and on the high seas under separate </w:t>
            </w:r>
            <w:r w:rsidR="00A46A71" w:rsidRPr="00FC0469">
              <w:rPr>
                <w:rFonts w:ascii="Calibri" w:hAnsi="Calibri" w:cs="Calibri"/>
                <w:lang w:eastAsia="ko-KR"/>
              </w:rPr>
              <w:t>license</w:t>
            </w:r>
            <w:r w:rsidRPr="00FC0469">
              <w:rPr>
                <w:rFonts w:ascii="Calibri" w:hAnsi="Calibri" w:cs="Calibri"/>
                <w:lang w:eastAsia="ko-KR"/>
              </w:rPr>
              <w:t xml:space="preserve"> conditions. The CT </w:t>
            </w:r>
            <w:r w:rsidR="00A46A71" w:rsidRPr="00FC0469">
              <w:rPr>
                <w:rFonts w:ascii="Calibri" w:hAnsi="Calibri" w:cs="Calibri"/>
                <w:lang w:eastAsia="ko-KR"/>
              </w:rPr>
              <w:t>license</w:t>
            </w:r>
            <w:r w:rsidRPr="00FC0469">
              <w:rPr>
                <w:rFonts w:ascii="Calibri" w:hAnsi="Calibri" w:cs="Calibri"/>
                <w:lang w:eastAsia="ko-KR"/>
              </w:rPr>
              <w:t xml:space="preserve"> is vessel-based and must be renewed annually.</w:t>
            </w:r>
          </w:p>
          <w:p w14:paraId="469F8C69" w14:textId="77777777" w:rsidR="007F6534" w:rsidRPr="00FC0469" w:rsidRDefault="007F6534" w:rsidP="00452B8E">
            <w:pPr>
              <w:adjustRightInd w:val="0"/>
              <w:snapToGrid w:val="0"/>
              <w:spacing w:after="0" w:line="240" w:lineRule="auto"/>
              <w:rPr>
                <w:rFonts w:ascii="Calibri" w:hAnsi="Calibri" w:cs="Calibri"/>
                <w:lang w:eastAsia="ko-KR"/>
              </w:rPr>
            </w:pPr>
          </w:p>
          <w:p w14:paraId="0B081B4F" w14:textId="77777777" w:rsidR="00066BCC" w:rsidRPr="00FC0469" w:rsidRDefault="007F6534" w:rsidP="00452B8E">
            <w:pPr>
              <w:adjustRightInd w:val="0"/>
              <w:snapToGrid w:val="0"/>
              <w:spacing w:after="0" w:line="240" w:lineRule="auto"/>
              <w:rPr>
                <w:rFonts w:ascii="Calibri" w:hAnsi="Calibri" w:cs="Calibri"/>
              </w:rPr>
            </w:pPr>
            <w:r w:rsidRPr="00FC0469">
              <w:rPr>
                <w:rFonts w:ascii="Calibri" w:hAnsi="Calibri" w:cs="Calibri"/>
                <w:lang w:eastAsia="ko-KR"/>
              </w:rPr>
              <w:t xml:space="preserve">Canadian </w:t>
            </w:r>
            <w:r w:rsidR="00A46A71" w:rsidRPr="00FC0469">
              <w:rPr>
                <w:rFonts w:ascii="Calibri" w:hAnsi="Calibri" w:cs="Calibri"/>
                <w:lang w:eastAsia="ko-KR"/>
              </w:rPr>
              <w:t>license</w:t>
            </w:r>
            <w:r w:rsidRPr="00FC0469">
              <w:rPr>
                <w:rFonts w:ascii="Calibri" w:hAnsi="Calibri" w:cs="Calibri"/>
                <w:lang w:eastAsia="ko-KR"/>
              </w:rPr>
              <w:t xml:space="preserve"> holders without a primary </w:t>
            </w:r>
            <w:r w:rsidR="00A46A71" w:rsidRPr="00FC0469">
              <w:rPr>
                <w:rFonts w:ascii="Calibri" w:hAnsi="Calibri" w:cs="Calibri"/>
                <w:lang w:eastAsia="ko-KR"/>
              </w:rPr>
              <w:t>license</w:t>
            </w:r>
            <w:r w:rsidRPr="00FC0469">
              <w:rPr>
                <w:rFonts w:ascii="Calibri" w:hAnsi="Calibri" w:cs="Calibri"/>
                <w:lang w:eastAsia="ko-KR"/>
              </w:rPr>
              <w:t xml:space="preserve"> </w:t>
            </w:r>
            <w:proofErr w:type="gramStart"/>
            <w:r w:rsidRPr="00FC0469">
              <w:rPr>
                <w:rFonts w:ascii="Calibri" w:hAnsi="Calibri" w:cs="Calibri"/>
                <w:lang w:eastAsia="ko-KR"/>
              </w:rPr>
              <w:t>are able to</w:t>
            </w:r>
            <w:proofErr w:type="gramEnd"/>
            <w:r w:rsidRPr="00FC0469">
              <w:rPr>
                <w:rFonts w:ascii="Calibri" w:hAnsi="Calibri" w:cs="Calibri"/>
                <w:lang w:eastAsia="ko-KR"/>
              </w:rPr>
              <w:t xml:space="preserve"> access tuna in international high seas waters through “Section 68 High Seas” licenses. The Section 68 </w:t>
            </w:r>
            <w:r w:rsidR="00A46A71" w:rsidRPr="00FC0469">
              <w:rPr>
                <w:rFonts w:ascii="Calibri" w:hAnsi="Calibri" w:cs="Calibri"/>
                <w:lang w:eastAsia="ko-KR"/>
              </w:rPr>
              <w:t>license</w:t>
            </w:r>
            <w:r w:rsidRPr="00FC0469">
              <w:rPr>
                <w:rFonts w:ascii="Calibri" w:hAnsi="Calibri" w:cs="Calibri"/>
                <w:lang w:eastAsia="ko-KR"/>
              </w:rPr>
              <w:t xml:space="preserve"> is intended to act as a management measure to strengthen management of the tuna fishery in the high </w:t>
            </w:r>
            <w:proofErr w:type="gramStart"/>
            <w:r w:rsidRPr="00FC0469">
              <w:rPr>
                <w:rFonts w:ascii="Calibri" w:hAnsi="Calibri" w:cs="Calibri"/>
                <w:lang w:eastAsia="ko-KR"/>
              </w:rPr>
              <w:t>seas, and</w:t>
            </w:r>
            <w:proofErr w:type="gramEnd"/>
            <w:r w:rsidRPr="00FC0469">
              <w:rPr>
                <w:rFonts w:ascii="Calibri" w:hAnsi="Calibri" w:cs="Calibri"/>
                <w:lang w:eastAsia="ko-KR"/>
              </w:rPr>
              <w:t xml:space="preserve"> help ensure Canada is meeting international obligations related to effort. The Section 68 </w:t>
            </w:r>
            <w:r w:rsidR="00A46A71" w:rsidRPr="00FC0469">
              <w:rPr>
                <w:rFonts w:ascii="Calibri" w:hAnsi="Calibri" w:cs="Calibri"/>
                <w:lang w:eastAsia="ko-KR"/>
              </w:rPr>
              <w:t>license</w:t>
            </w:r>
            <w:r w:rsidRPr="00FC0469">
              <w:rPr>
                <w:rFonts w:ascii="Calibri" w:hAnsi="Calibri" w:cs="Calibri"/>
                <w:lang w:eastAsia="ko-KR"/>
              </w:rPr>
              <w:t xml:space="preserve"> must be renewed annually.</w:t>
            </w:r>
            <w:r w:rsidR="00066BCC" w:rsidRPr="00FC0469">
              <w:rPr>
                <w:rFonts w:ascii="Calibri" w:hAnsi="Calibri" w:cs="Calibri"/>
                <w:lang w:eastAsia="ko-KR"/>
              </w:rPr>
              <w:t xml:space="preserve"> </w:t>
            </w:r>
            <w:r w:rsidR="00066BCC" w:rsidRPr="00FC0469">
              <w:rPr>
                <w:rFonts w:ascii="Calibri" w:hAnsi="Calibri" w:cs="Calibri"/>
              </w:rPr>
              <w:t xml:space="preserve"> </w:t>
            </w:r>
          </w:p>
          <w:p w14:paraId="510C6DDB" w14:textId="77777777" w:rsidR="00066BCC" w:rsidRPr="00FC0469" w:rsidRDefault="00066BCC" w:rsidP="00452B8E">
            <w:pPr>
              <w:adjustRightInd w:val="0"/>
              <w:snapToGrid w:val="0"/>
              <w:spacing w:after="0" w:line="240" w:lineRule="auto"/>
              <w:rPr>
                <w:rFonts w:ascii="Calibri" w:hAnsi="Calibri" w:cs="Calibri"/>
              </w:rPr>
            </w:pPr>
          </w:p>
          <w:p w14:paraId="71DA6ADD" w14:textId="64DF4153" w:rsidR="007F6534" w:rsidRPr="00FC0469" w:rsidRDefault="00066BCC"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Canadian </w:t>
            </w:r>
            <w:proofErr w:type="spellStart"/>
            <w:r w:rsidRPr="00FC0469">
              <w:rPr>
                <w:rFonts w:ascii="Calibri" w:hAnsi="Calibri" w:cs="Calibri"/>
                <w:lang w:eastAsia="ko-KR"/>
              </w:rPr>
              <w:t>licence</w:t>
            </w:r>
            <w:proofErr w:type="spellEnd"/>
            <w:r w:rsidRPr="00FC0469">
              <w:rPr>
                <w:rFonts w:ascii="Calibri" w:hAnsi="Calibri" w:cs="Calibri"/>
                <w:lang w:eastAsia="ko-KR"/>
              </w:rPr>
              <w:t xml:space="preserve"> holders wishing to fish for tuna in the WCPFC Convention Area will need to request amended Conditions of </w:t>
            </w:r>
            <w:proofErr w:type="spellStart"/>
            <w:r w:rsidRPr="00FC0469">
              <w:rPr>
                <w:rFonts w:ascii="Calibri" w:hAnsi="Calibri" w:cs="Calibri"/>
                <w:lang w:eastAsia="ko-KR"/>
              </w:rPr>
              <w:t>Licence</w:t>
            </w:r>
            <w:proofErr w:type="spellEnd"/>
            <w:r w:rsidRPr="00FC0469">
              <w:rPr>
                <w:rFonts w:ascii="Calibri" w:hAnsi="Calibri" w:cs="Calibri"/>
                <w:lang w:eastAsia="ko-KR"/>
              </w:rPr>
              <w:t xml:space="preserve"> from the Canadian Tuna Resource Manager. These amended Conditions of </w:t>
            </w:r>
            <w:proofErr w:type="spellStart"/>
            <w:r w:rsidRPr="00FC0469">
              <w:rPr>
                <w:rFonts w:ascii="Calibri" w:hAnsi="Calibri" w:cs="Calibri"/>
                <w:lang w:eastAsia="ko-KR"/>
              </w:rPr>
              <w:t>Licence</w:t>
            </w:r>
            <w:proofErr w:type="spellEnd"/>
            <w:r w:rsidRPr="00FC0469">
              <w:rPr>
                <w:rFonts w:ascii="Calibri" w:hAnsi="Calibri" w:cs="Calibri"/>
                <w:lang w:eastAsia="ko-KR"/>
              </w:rPr>
              <w:t xml:space="preserve"> will be issued once it has been confirmed that the various requirements specific to harvesting in the WCPFC Convention Area have been met.</w:t>
            </w:r>
          </w:p>
        </w:tc>
      </w:tr>
      <w:tr w:rsidR="009C0E49" w:rsidRPr="00FC0469" w14:paraId="619D624A" w14:textId="77777777" w:rsidTr="00FE4759">
        <w:trPr>
          <w:trHeight w:val="125"/>
        </w:trPr>
        <w:tc>
          <w:tcPr>
            <w:tcW w:w="671" w:type="pct"/>
            <w:tcBorders>
              <w:top w:val="single" w:sz="4" w:space="0" w:color="auto"/>
              <w:left w:val="single" w:sz="4" w:space="0" w:color="auto"/>
              <w:bottom w:val="single" w:sz="4" w:space="0" w:color="auto"/>
              <w:right w:val="single" w:sz="4" w:space="0" w:color="auto"/>
            </w:tcBorders>
            <w:noWrap/>
            <w:vAlign w:val="center"/>
            <w:hideMark/>
          </w:tcPr>
          <w:p w14:paraId="0B61CC33" w14:textId="77777777" w:rsidR="009C0E49" w:rsidRPr="00FC0469" w:rsidRDefault="009C0E49" w:rsidP="00452B8E">
            <w:pPr>
              <w:adjustRightInd w:val="0"/>
              <w:snapToGrid w:val="0"/>
              <w:spacing w:after="0" w:line="240" w:lineRule="auto"/>
              <w:rPr>
                <w:rFonts w:ascii="Calibri" w:eastAsia="Times New Roman" w:hAnsi="Calibri" w:cs="Calibri"/>
                <w:b/>
              </w:rPr>
            </w:pPr>
            <w:r w:rsidRPr="00FC0469">
              <w:rPr>
                <w:rFonts w:ascii="Calibri" w:hAnsi="Calibri" w:cs="Calibri"/>
                <w:b/>
                <w:kern w:val="2"/>
                <w:lang w:eastAsia="zh-CN"/>
              </w:rPr>
              <w:t>China</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41E37221" w14:textId="77777777" w:rsidR="009C0E49" w:rsidRPr="00FC0469" w:rsidRDefault="009C0E49" w:rsidP="00452B8E">
            <w:pPr>
              <w:adjustRightInd w:val="0"/>
              <w:snapToGrid w:val="0"/>
              <w:spacing w:after="0" w:line="240" w:lineRule="auto"/>
              <w:rPr>
                <w:rFonts w:ascii="Calibri" w:eastAsia="Times New Roman" w:hAnsi="Calibri" w:cs="Calibri"/>
              </w:rPr>
            </w:pPr>
            <w:r w:rsidRPr="00FC0469">
              <w:rPr>
                <w:rFonts w:ascii="Calibri" w:hAnsi="Calibri" w:cs="Calibri"/>
                <w:kern w:val="2"/>
                <w:lang w:eastAsia="zh-CN"/>
              </w:rPr>
              <w:t>N Pacific</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4D9E3F45" w14:textId="77777777" w:rsidR="009C0E49" w:rsidRPr="00FC0469" w:rsidRDefault="009C0E49" w:rsidP="00452B8E">
            <w:pPr>
              <w:adjustRightInd w:val="0"/>
              <w:snapToGrid w:val="0"/>
              <w:spacing w:after="0" w:line="240" w:lineRule="auto"/>
              <w:rPr>
                <w:rFonts w:ascii="Calibri" w:eastAsia="Times New Roman" w:hAnsi="Calibri" w:cs="Calibri"/>
              </w:rPr>
            </w:pPr>
            <w:r w:rsidRPr="00FC0469">
              <w:rPr>
                <w:rFonts w:ascii="Calibri" w:eastAsia="SimSun" w:hAnsi="Calibri" w:cs="Calibri"/>
                <w:kern w:val="2"/>
                <w:lang w:eastAsia="zh-CN"/>
              </w:rPr>
              <w:t>LL</w:t>
            </w:r>
          </w:p>
        </w:tc>
        <w:tc>
          <w:tcPr>
            <w:tcW w:w="3280" w:type="pct"/>
            <w:tcBorders>
              <w:top w:val="single" w:sz="4" w:space="0" w:color="auto"/>
              <w:left w:val="single" w:sz="4" w:space="0" w:color="auto"/>
              <w:bottom w:val="single" w:sz="4" w:space="0" w:color="auto"/>
              <w:right w:val="single" w:sz="4" w:space="0" w:color="auto"/>
            </w:tcBorders>
            <w:vAlign w:val="center"/>
          </w:tcPr>
          <w:p w14:paraId="289E728D" w14:textId="42B5FBBC" w:rsidR="00935945" w:rsidRPr="00FC0469" w:rsidRDefault="00A3179C" w:rsidP="00452B8E">
            <w:pPr>
              <w:adjustRightInd w:val="0"/>
              <w:snapToGrid w:val="0"/>
              <w:spacing w:after="0" w:line="240" w:lineRule="auto"/>
              <w:rPr>
                <w:rFonts w:ascii="Calibri" w:hAnsi="Calibri" w:cs="Calibri"/>
                <w:kern w:val="2"/>
                <w:lang w:eastAsia="ko-KR"/>
              </w:rPr>
            </w:pPr>
            <w:r w:rsidRPr="00FC0469">
              <w:rPr>
                <w:rFonts w:ascii="Calibri" w:hAnsi="Calibri" w:cs="Calibri"/>
              </w:rPr>
              <w:t>The number of fishing vessels is limited by the license system.</w:t>
            </w:r>
          </w:p>
        </w:tc>
      </w:tr>
      <w:tr w:rsidR="00C021BF" w:rsidRPr="00FC0469" w14:paraId="1C657927" w14:textId="77777777" w:rsidTr="00FE4759">
        <w:trPr>
          <w:trHeight w:val="210"/>
        </w:trPr>
        <w:tc>
          <w:tcPr>
            <w:tcW w:w="671" w:type="pct"/>
            <w:vMerge w:val="restart"/>
            <w:tcBorders>
              <w:top w:val="single" w:sz="4" w:space="0" w:color="auto"/>
              <w:left w:val="single" w:sz="4" w:space="0" w:color="auto"/>
              <w:right w:val="single" w:sz="4" w:space="0" w:color="auto"/>
            </w:tcBorders>
            <w:noWrap/>
            <w:vAlign w:val="center"/>
            <w:hideMark/>
          </w:tcPr>
          <w:p w14:paraId="6DD08D44" w14:textId="77777777" w:rsidR="00C021BF" w:rsidRPr="00FC0469" w:rsidRDefault="00C021BF"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lastRenderedPageBreak/>
              <w:t>Cook Islands</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74C8687B"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475D1D69"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vAlign w:val="center"/>
          </w:tcPr>
          <w:p w14:paraId="5A3E202E" w14:textId="4E50A47E" w:rsidR="00C021BF" w:rsidRPr="00FC0469" w:rsidRDefault="00C021BF"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Not Applicable, CK </w:t>
            </w:r>
            <w:r w:rsidR="00710D49" w:rsidRPr="00FC0469">
              <w:rPr>
                <w:rFonts w:ascii="Calibri" w:hAnsi="Calibri" w:cs="Calibri"/>
                <w:lang w:eastAsia="ko-KR"/>
              </w:rPr>
              <w:t xml:space="preserve">currently </w:t>
            </w:r>
            <w:r w:rsidRPr="00FC0469">
              <w:rPr>
                <w:rFonts w:ascii="Calibri" w:hAnsi="Calibri" w:cs="Calibri"/>
                <w:lang w:eastAsia="ko-KR"/>
              </w:rPr>
              <w:t>has no troll vessels in the fishery</w:t>
            </w:r>
          </w:p>
        </w:tc>
      </w:tr>
      <w:tr w:rsidR="00C021BF" w:rsidRPr="00FC0469" w14:paraId="0F48D154" w14:textId="77777777" w:rsidTr="00FE4759">
        <w:trPr>
          <w:trHeight w:val="210"/>
        </w:trPr>
        <w:tc>
          <w:tcPr>
            <w:tcW w:w="671" w:type="pct"/>
            <w:vMerge/>
            <w:tcBorders>
              <w:left w:val="single" w:sz="4" w:space="0" w:color="auto"/>
              <w:bottom w:val="single" w:sz="4" w:space="0" w:color="auto"/>
              <w:right w:val="single" w:sz="4" w:space="0" w:color="auto"/>
            </w:tcBorders>
            <w:noWrap/>
            <w:vAlign w:val="center"/>
            <w:hideMark/>
          </w:tcPr>
          <w:p w14:paraId="7BE58AFB" w14:textId="77777777" w:rsidR="00C021BF" w:rsidRPr="00FC0469" w:rsidRDefault="00C021BF"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3011B9C4"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33107456" w14:textId="77777777" w:rsidR="00C021BF" w:rsidRPr="00FC0469" w:rsidRDefault="00C021BF"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3280"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FC0469" w:rsidRDefault="00C021BF"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Limited by license</w:t>
            </w:r>
            <w:r w:rsidR="00F773E7" w:rsidRPr="00FC0469">
              <w:rPr>
                <w:rFonts w:ascii="Calibri" w:hAnsi="Calibri" w:cs="Calibri"/>
                <w:lang w:eastAsia="ko-KR"/>
              </w:rPr>
              <w:t>.</w:t>
            </w:r>
            <w:r w:rsidRPr="00FC0469">
              <w:rPr>
                <w:rFonts w:ascii="Calibri" w:hAnsi="Calibri" w:cs="Calibri"/>
                <w:lang w:eastAsia="ko-KR"/>
              </w:rPr>
              <w:t xml:space="preserve"> </w:t>
            </w:r>
          </w:p>
        </w:tc>
      </w:tr>
      <w:tr w:rsidR="00692928" w:rsidRPr="00FC0469" w14:paraId="7429C0BD"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noWrap/>
            <w:vAlign w:val="center"/>
          </w:tcPr>
          <w:p w14:paraId="77934AD8" w14:textId="77777777" w:rsidR="00692928" w:rsidRPr="00FC0469" w:rsidRDefault="00692928" w:rsidP="00452B8E">
            <w:pPr>
              <w:adjustRightInd w:val="0"/>
              <w:snapToGrid w:val="0"/>
              <w:spacing w:after="0" w:line="240" w:lineRule="auto"/>
              <w:rPr>
                <w:rFonts w:ascii="Calibri" w:hAnsi="Calibri" w:cs="Calibri"/>
                <w:b/>
                <w:lang w:eastAsia="ko-KR"/>
              </w:rPr>
            </w:pPr>
            <w:r w:rsidRPr="00FC0469">
              <w:rPr>
                <w:rFonts w:ascii="Calibri" w:hAnsi="Calibri" w:cs="Calibri"/>
                <w:b/>
                <w:lang w:eastAsia="ko-KR"/>
              </w:rPr>
              <w:t>Fiji</w:t>
            </w:r>
          </w:p>
        </w:tc>
        <w:tc>
          <w:tcPr>
            <w:tcW w:w="505" w:type="pct"/>
            <w:tcBorders>
              <w:top w:val="single" w:sz="4" w:space="0" w:color="auto"/>
              <w:left w:val="single" w:sz="4" w:space="0" w:color="auto"/>
              <w:bottom w:val="single" w:sz="4" w:space="0" w:color="auto"/>
              <w:right w:val="single" w:sz="4" w:space="0" w:color="auto"/>
            </w:tcBorders>
            <w:noWrap/>
            <w:vAlign w:val="center"/>
          </w:tcPr>
          <w:p w14:paraId="68AB3DAC" w14:textId="77777777" w:rsidR="00692928" w:rsidRPr="00FC0469" w:rsidRDefault="00692928"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noWrap/>
            <w:vAlign w:val="center"/>
          </w:tcPr>
          <w:p w14:paraId="0C69DD68" w14:textId="77777777" w:rsidR="00692928" w:rsidRPr="00FC0469" w:rsidRDefault="00692928"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w:t>
            </w:r>
          </w:p>
        </w:tc>
        <w:tc>
          <w:tcPr>
            <w:tcW w:w="3280" w:type="pct"/>
            <w:tcBorders>
              <w:top w:val="single" w:sz="4" w:space="0" w:color="auto"/>
              <w:left w:val="single" w:sz="4" w:space="0" w:color="auto"/>
              <w:bottom w:val="single" w:sz="4" w:space="0" w:color="auto"/>
              <w:right w:val="single" w:sz="4" w:space="0" w:color="auto"/>
            </w:tcBorders>
          </w:tcPr>
          <w:p w14:paraId="545FA42A" w14:textId="77777777" w:rsidR="00692928" w:rsidRPr="00FC0469" w:rsidRDefault="00692928"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Vessel Size class &amp; capacity, Licenses and other measures specified in Offshore Fisheries Management </w:t>
            </w:r>
            <w:r w:rsidR="009039C8" w:rsidRPr="00FC0469">
              <w:rPr>
                <w:rFonts w:ascii="Calibri" w:hAnsi="Calibri" w:cs="Calibri"/>
                <w:lang w:eastAsia="ko-KR"/>
              </w:rPr>
              <w:t xml:space="preserve">Act </w:t>
            </w:r>
            <w:r w:rsidRPr="00FC0469">
              <w:rPr>
                <w:rFonts w:ascii="Calibri" w:hAnsi="Calibri" w:cs="Calibri"/>
                <w:lang w:eastAsia="ko-KR"/>
              </w:rPr>
              <w:t>2012 &amp; Offshore Fisheries Management Regulation 2014 and National Strategy for Fiji Fishing Vessels Operating in Areas Beyond National Jurisdiction.</w:t>
            </w:r>
          </w:p>
        </w:tc>
      </w:tr>
      <w:tr w:rsidR="00DA4E63" w:rsidRPr="00FC0469" w14:paraId="0E5F21D3" w14:textId="77777777" w:rsidTr="00FE4759">
        <w:trPr>
          <w:trHeight w:val="210"/>
        </w:trPr>
        <w:tc>
          <w:tcPr>
            <w:tcW w:w="671" w:type="pct"/>
            <w:vMerge w:val="restart"/>
            <w:tcBorders>
              <w:top w:val="single" w:sz="4" w:space="0" w:color="auto"/>
              <w:left w:val="single" w:sz="4" w:space="0" w:color="auto"/>
              <w:right w:val="single" w:sz="4" w:space="0" w:color="auto"/>
            </w:tcBorders>
            <w:noWrap/>
            <w:vAlign w:val="center"/>
            <w:hideMark/>
          </w:tcPr>
          <w:p w14:paraId="00D3F891" w14:textId="77777777" w:rsidR="00DA4E63" w:rsidRPr="00FC0469" w:rsidRDefault="00DA4E63"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Japan</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5EF38759"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3F9C55C6"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Coast</w:t>
            </w:r>
          </w:p>
        </w:tc>
        <w:tc>
          <w:tcPr>
            <w:tcW w:w="3280" w:type="pct"/>
            <w:tcBorders>
              <w:top w:val="single" w:sz="4" w:space="0" w:color="auto"/>
              <w:left w:val="single" w:sz="4" w:space="0" w:color="auto"/>
              <w:bottom w:val="single" w:sz="4" w:space="0" w:color="auto"/>
              <w:right w:val="single" w:sz="4" w:space="0" w:color="auto"/>
            </w:tcBorders>
            <w:vAlign w:val="center"/>
          </w:tcPr>
          <w:p w14:paraId="6B935635" w14:textId="77777777" w:rsidR="00DA4E63" w:rsidRPr="00FC0469" w:rsidRDefault="00DA4E63" w:rsidP="00452B8E">
            <w:pPr>
              <w:adjustRightInd w:val="0"/>
              <w:snapToGrid w:val="0"/>
              <w:spacing w:after="0" w:line="240" w:lineRule="auto"/>
              <w:rPr>
                <w:rFonts w:ascii="Calibri" w:hAnsi="Calibri" w:cs="Calibri"/>
                <w:lang w:eastAsia="ko-KR"/>
              </w:rPr>
            </w:pPr>
            <w:r w:rsidRPr="00FC0469">
              <w:rPr>
                <w:rFonts w:ascii="Calibri" w:eastAsia="MS Mincho" w:hAnsi="Calibri" w:cs="Calibri"/>
              </w:rPr>
              <w:t>The number of fishing vessels is limited by the license system.</w:t>
            </w:r>
          </w:p>
        </w:tc>
      </w:tr>
      <w:tr w:rsidR="00DA4E63" w:rsidRPr="00FC0469" w14:paraId="16C816B8" w14:textId="77777777" w:rsidTr="00FE4759">
        <w:trPr>
          <w:trHeight w:val="210"/>
        </w:trPr>
        <w:tc>
          <w:tcPr>
            <w:tcW w:w="671" w:type="pct"/>
            <w:vMerge/>
            <w:tcBorders>
              <w:left w:val="single" w:sz="4" w:space="0" w:color="auto"/>
              <w:right w:val="single" w:sz="4" w:space="0" w:color="auto"/>
            </w:tcBorders>
            <w:noWrap/>
            <w:vAlign w:val="center"/>
            <w:hideMark/>
          </w:tcPr>
          <w:p w14:paraId="72A144C9" w14:textId="77777777" w:rsidR="00DA4E63" w:rsidRPr="00FC0469" w:rsidRDefault="00DA4E63"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2FD8C882" w14:textId="77777777" w:rsidR="00DA4E63" w:rsidRPr="00FC0469" w:rsidRDefault="00DA4E63" w:rsidP="00452B8E">
            <w:pPr>
              <w:adjustRightInd w:val="0"/>
              <w:snapToGrid w:val="0"/>
              <w:spacing w:after="0" w:line="240" w:lineRule="auto"/>
              <w:rPr>
                <w:rFonts w:ascii="Calibri" w:eastAsia="Times New Roman" w:hAnsi="Calibri" w:cs="Calibri"/>
              </w:rPr>
            </w:pP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2A90F5E0"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3280" w:type="pct"/>
            <w:tcBorders>
              <w:top w:val="single" w:sz="4" w:space="0" w:color="auto"/>
              <w:left w:val="single" w:sz="4" w:space="0" w:color="auto"/>
              <w:bottom w:val="single" w:sz="4" w:space="0" w:color="auto"/>
              <w:right w:val="single" w:sz="4" w:space="0" w:color="auto"/>
            </w:tcBorders>
            <w:vAlign w:val="center"/>
          </w:tcPr>
          <w:p w14:paraId="16355344" w14:textId="77777777" w:rsidR="00DA4E63" w:rsidRPr="00FC0469" w:rsidRDefault="00DA4E63" w:rsidP="00452B8E">
            <w:pPr>
              <w:adjustRightInd w:val="0"/>
              <w:snapToGrid w:val="0"/>
              <w:spacing w:after="0" w:line="240" w:lineRule="auto"/>
              <w:rPr>
                <w:rFonts w:ascii="Calibri" w:hAnsi="Calibri" w:cs="Calibri"/>
                <w:lang w:eastAsia="ko-KR"/>
              </w:rPr>
            </w:pPr>
            <w:r w:rsidRPr="00FC0469">
              <w:rPr>
                <w:rFonts w:ascii="Calibri" w:eastAsia="MS Mincho" w:hAnsi="Calibri" w:cs="Calibri"/>
              </w:rPr>
              <w:t>The number of fishing vessels is limited by the license system.</w:t>
            </w:r>
          </w:p>
        </w:tc>
      </w:tr>
      <w:tr w:rsidR="00DA4E63" w:rsidRPr="00FC0469" w14:paraId="31921600" w14:textId="77777777" w:rsidTr="00FE4759">
        <w:trPr>
          <w:trHeight w:val="210"/>
        </w:trPr>
        <w:tc>
          <w:tcPr>
            <w:tcW w:w="671" w:type="pct"/>
            <w:vMerge/>
            <w:tcBorders>
              <w:left w:val="single" w:sz="4" w:space="0" w:color="auto"/>
              <w:bottom w:val="single" w:sz="4" w:space="0" w:color="auto"/>
              <w:right w:val="single" w:sz="4" w:space="0" w:color="auto"/>
            </w:tcBorders>
            <w:noWrap/>
            <w:vAlign w:val="center"/>
            <w:hideMark/>
          </w:tcPr>
          <w:p w14:paraId="151C6178" w14:textId="77777777" w:rsidR="00DA4E63" w:rsidRPr="00FC0469" w:rsidRDefault="00DA4E63"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7CD3FD26" w14:textId="77777777" w:rsidR="00DA4E63" w:rsidRPr="00FC0469" w:rsidRDefault="00DA4E63" w:rsidP="00452B8E">
            <w:pPr>
              <w:adjustRightInd w:val="0"/>
              <w:snapToGrid w:val="0"/>
              <w:spacing w:after="0" w:line="240" w:lineRule="auto"/>
              <w:rPr>
                <w:rFonts w:ascii="Calibri" w:eastAsia="Times New Roman" w:hAnsi="Calibri" w:cs="Calibri"/>
              </w:rPr>
            </w:pP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6BA3A2B9" w14:textId="77777777" w:rsidR="00DA4E63" w:rsidRPr="00FC0469" w:rsidRDefault="00DA4E63"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PL DW</w:t>
            </w:r>
          </w:p>
        </w:tc>
        <w:tc>
          <w:tcPr>
            <w:tcW w:w="3280" w:type="pct"/>
            <w:tcBorders>
              <w:top w:val="single" w:sz="4" w:space="0" w:color="auto"/>
              <w:left w:val="single" w:sz="4" w:space="0" w:color="auto"/>
              <w:bottom w:val="single" w:sz="4" w:space="0" w:color="auto"/>
              <w:right w:val="single" w:sz="4" w:space="0" w:color="auto"/>
            </w:tcBorders>
            <w:vAlign w:val="center"/>
          </w:tcPr>
          <w:p w14:paraId="7FA68039" w14:textId="77777777" w:rsidR="00DA4E63" w:rsidRPr="00FC0469" w:rsidRDefault="00DA4E63" w:rsidP="00452B8E">
            <w:pPr>
              <w:adjustRightInd w:val="0"/>
              <w:snapToGrid w:val="0"/>
              <w:spacing w:after="0" w:line="240" w:lineRule="auto"/>
              <w:rPr>
                <w:rFonts w:ascii="Calibri" w:hAnsi="Calibri" w:cs="Calibri"/>
                <w:lang w:eastAsia="ko-KR"/>
              </w:rPr>
            </w:pPr>
            <w:r w:rsidRPr="00FC0469">
              <w:rPr>
                <w:rFonts w:ascii="Calibri" w:eastAsia="MS Mincho" w:hAnsi="Calibri" w:cs="Calibri"/>
              </w:rPr>
              <w:t>The number of fishing vessels is limited by the license system.</w:t>
            </w:r>
          </w:p>
        </w:tc>
      </w:tr>
      <w:tr w:rsidR="00935945" w:rsidRPr="00FC0469" w14:paraId="76B0B03B" w14:textId="77777777" w:rsidTr="00FE4759">
        <w:trPr>
          <w:trHeight w:val="64"/>
        </w:trPr>
        <w:tc>
          <w:tcPr>
            <w:tcW w:w="671" w:type="pct"/>
            <w:tcBorders>
              <w:top w:val="single" w:sz="4" w:space="0" w:color="auto"/>
              <w:left w:val="single" w:sz="4" w:space="0" w:color="auto"/>
              <w:bottom w:val="single" w:sz="4" w:space="0" w:color="auto"/>
              <w:right w:val="single" w:sz="4" w:space="0" w:color="auto"/>
            </w:tcBorders>
            <w:noWrap/>
            <w:vAlign w:val="center"/>
            <w:hideMark/>
          </w:tcPr>
          <w:p w14:paraId="4C62CB40" w14:textId="77777777" w:rsidR="00935945" w:rsidRPr="00FC0469" w:rsidRDefault="00935945"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Korea</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051C3A82" w14:textId="77777777" w:rsidR="00935945" w:rsidRPr="00FC0469" w:rsidRDefault="00935945"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26FD420E" w14:textId="77777777" w:rsidR="00935945" w:rsidRPr="00FC0469" w:rsidRDefault="00935945"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LL DW</w:t>
            </w:r>
          </w:p>
        </w:tc>
        <w:tc>
          <w:tcPr>
            <w:tcW w:w="3280" w:type="pct"/>
            <w:tcBorders>
              <w:top w:val="single" w:sz="4" w:space="0" w:color="auto"/>
              <w:left w:val="single" w:sz="4" w:space="0" w:color="auto"/>
              <w:bottom w:val="single" w:sz="4" w:space="0" w:color="auto"/>
              <w:right w:val="single" w:sz="4" w:space="0" w:color="auto"/>
            </w:tcBorders>
          </w:tcPr>
          <w:p w14:paraId="5CDBC8BC" w14:textId="77777777" w:rsidR="00935945" w:rsidRPr="00FC0469" w:rsidRDefault="00935945"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There has been no Korean flagged fishing vessel targeting for N.ALB. However, all authorized fishing vessels operating in </w:t>
            </w:r>
            <w:proofErr w:type="gramStart"/>
            <w:r w:rsidRPr="00FC0469">
              <w:rPr>
                <w:rFonts w:ascii="Calibri" w:hAnsi="Calibri" w:cs="Calibri"/>
                <w:lang w:eastAsia="ko-KR"/>
              </w:rPr>
              <w:t>the CA</w:t>
            </w:r>
            <w:proofErr w:type="gramEnd"/>
            <w:r w:rsidRPr="00FC0469">
              <w:rPr>
                <w:rFonts w:ascii="Calibri" w:hAnsi="Calibri" w:cs="Calibri"/>
                <w:lang w:eastAsia="ko-KR"/>
              </w:rPr>
              <w:t xml:space="preserve"> are required to report their </w:t>
            </w:r>
            <w:proofErr w:type="gramStart"/>
            <w:r w:rsidRPr="00FC0469">
              <w:rPr>
                <w:rFonts w:ascii="Calibri" w:hAnsi="Calibri" w:cs="Calibri"/>
                <w:lang w:eastAsia="ko-KR"/>
              </w:rPr>
              <w:t>catches</w:t>
            </w:r>
            <w:proofErr w:type="gramEnd"/>
            <w:r w:rsidRPr="00FC0469">
              <w:rPr>
                <w:rFonts w:ascii="Calibri" w:hAnsi="Calibri" w:cs="Calibri"/>
                <w:lang w:eastAsia="ko-KR"/>
              </w:rPr>
              <w:t xml:space="preserve"> including non-targeting </w:t>
            </w:r>
            <w:proofErr w:type="gramStart"/>
            <w:r w:rsidRPr="00FC0469">
              <w:rPr>
                <w:rFonts w:ascii="Calibri" w:hAnsi="Calibri" w:cs="Calibri"/>
                <w:lang w:eastAsia="ko-KR"/>
              </w:rPr>
              <w:t>species</w:t>
            </w:r>
            <w:proofErr w:type="gramEnd"/>
            <w:r w:rsidRPr="00FC0469">
              <w:rPr>
                <w:rFonts w:ascii="Calibri" w:hAnsi="Calibri" w:cs="Calibri"/>
                <w:lang w:eastAsia="ko-KR"/>
              </w:rPr>
              <w:t xml:space="preserve"> daily via the e-reporting system. </w:t>
            </w:r>
          </w:p>
        </w:tc>
      </w:tr>
      <w:tr w:rsidR="009C0E49" w:rsidRPr="00FC0469" w14:paraId="1DA73B16"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noWrap/>
            <w:vAlign w:val="center"/>
            <w:hideMark/>
          </w:tcPr>
          <w:p w14:paraId="7365C2C3" w14:textId="77777777" w:rsidR="009C0E49" w:rsidRPr="00FC0469" w:rsidRDefault="009C0E49"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t>Philippines</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21EDB272" w14:textId="77777777" w:rsidR="009C0E49" w:rsidRPr="00FC0469" w:rsidRDefault="00733D5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36E37FC7" w14:textId="77777777" w:rsidR="009C0E49" w:rsidRPr="00FC0469" w:rsidRDefault="00733D5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w:t>
            </w:r>
          </w:p>
        </w:tc>
        <w:tc>
          <w:tcPr>
            <w:tcW w:w="3280" w:type="pct"/>
            <w:tcBorders>
              <w:top w:val="single" w:sz="4" w:space="0" w:color="auto"/>
              <w:left w:val="single" w:sz="4" w:space="0" w:color="auto"/>
              <w:bottom w:val="single" w:sz="4" w:space="0" w:color="auto"/>
              <w:right w:val="single" w:sz="4" w:space="0" w:color="auto"/>
            </w:tcBorders>
          </w:tcPr>
          <w:p w14:paraId="604CB75D" w14:textId="77777777" w:rsidR="00A968B9" w:rsidRPr="00FC0469" w:rsidRDefault="00733D54"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Not applicable</w:t>
            </w:r>
          </w:p>
          <w:p w14:paraId="0AE2FF61" w14:textId="187DF5F6" w:rsidR="006E2AD9" w:rsidRPr="00FC0469" w:rsidRDefault="006E2AD9" w:rsidP="00452B8E">
            <w:pPr>
              <w:adjustRightInd w:val="0"/>
              <w:snapToGrid w:val="0"/>
              <w:spacing w:after="0" w:line="240" w:lineRule="auto"/>
              <w:rPr>
                <w:rFonts w:ascii="Calibri" w:hAnsi="Calibri" w:cs="Calibri"/>
              </w:rPr>
            </w:pPr>
            <w:r w:rsidRPr="00FC0469">
              <w:rPr>
                <w:rFonts w:ascii="Calibri" w:hAnsi="Calibri" w:cs="Calibri"/>
                <w:i/>
                <w:iCs/>
              </w:rPr>
              <w:t xml:space="preserve">Notes </w:t>
            </w:r>
            <w:r w:rsidR="00A60690" w:rsidRPr="00FC0469">
              <w:rPr>
                <w:rFonts w:ascii="Calibri" w:hAnsi="Calibri" w:cs="Calibri"/>
                <w:i/>
                <w:iCs/>
              </w:rPr>
              <w:t>from 202</w:t>
            </w:r>
            <w:r w:rsidR="00C14E18" w:rsidRPr="00FC0469">
              <w:rPr>
                <w:rFonts w:ascii="Calibri" w:hAnsi="Calibri" w:cs="Calibri"/>
                <w:i/>
                <w:iCs/>
              </w:rPr>
              <w:t>3</w:t>
            </w:r>
            <w:r w:rsidR="00A60690" w:rsidRPr="00FC0469">
              <w:rPr>
                <w:rFonts w:ascii="Calibri" w:hAnsi="Calibri" w:cs="Calibri"/>
                <w:i/>
                <w:iCs/>
              </w:rPr>
              <w:t xml:space="preserve"> Annual Report </w:t>
            </w:r>
            <w:r w:rsidRPr="00FC0469">
              <w:rPr>
                <w:rFonts w:ascii="Calibri" w:hAnsi="Calibri" w:cs="Calibri"/>
                <w:i/>
                <w:iCs/>
              </w:rPr>
              <w:t>Part 1</w:t>
            </w:r>
            <w:r w:rsidRPr="00FC0469">
              <w:rPr>
                <w:rFonts w:ascii="Calibri" w:hAnsi="Calibri" w:cs="Calibri"/>
              </w:rPr>
              <w:t>:</w:t>
            </w:r>
          </w:p>
          <w:p w14:paraId="41A29016" w14:textId="5B3AE4CB" w:rsidR="005F23A5" w:rsidRPr="00FC0469" w:rsidRDefault="00C14E18" w:rsidP="00452B8E">
            <w:pPr>
              <w:adjustRightInd w:val="0"/>
              <w:snapToGrid w:val="0"/>
              <w:spacing w:after="0" w:line="240" w:lineRule="auto"/>
              <w:ind w:left="381"/>
              <w:rPr>
                <w:rFonts w:ascii="Calibri" w:hAnsi="Calibri" w:cs="Calibri"/>
              </w:rPr>
            </w:pPr>
            <w:r w:rsidRPr="00FC0469">
              <w:rPr>
                <w:rFonts w:ascii="Calibri" w:hAnsi="Calibri" w:cs="Calibri"/>
              </w:rPr>
              <w:t xml:space="preserve"> </w:t>
            </w:r>
            <w:ins w:id="155" w:author="SungKwon Soh" w:date="2025-06-26T16:16:00Z" w16du:dateUtc="2025-06-26T07:16:00Z">
              <w:r w:rsidR="00452B8E">
                <w:rPr>
                  <w:rFonts w:ascii="Calibri" w:hAnsi="Calibri" w:cs="Calibri"/>
                </w:rPr>
                <w:t>833</w:t>
              </w:r>
            </w:ins>
            <w:r w:rsidR="00782FD0" w:rsidRPr="00FC0469">
              <w:rPr>
                <w:rFonts w:ascii="Calibri" w:hAnsi="Calibri" w:cs="Calibri"/>
              </w:rPr>
              <w:t xml:space="preserve"> </w:t>
            </w:r>
            <w:proofErr w:type="gramStart"/>
            <w:r w:rsidR="006E2AD9" w:rsidRPr="00FC0469">
              <w:rPr>
                <w:rFonts w:ascii="Calibri" w:hAnsi="Calibri" w:cs="Calibri"/>
              </w:rPr>
              <w:t>MT(</w:t>
            </w:r>
            <w:proofErr w:type="gramEnd"/>
            <w:ins w:id="156" w:author="SungKwon Soh" w:date="2025-06-26T16:16:00Z" w16du:dateUtc="2025-06-26T07:16:00Z">
              <w:r w:rsidR="00452B8E">
                <w:rPr>
                  <w:rFonts w:ascii="Calibri" w:hAnsi="Calibri" w:cs="Calibri"/>
                </w:rPr>
                <w:t>2024</w:t>
              </w:r>
            </w:ins>
            <w:r w:rsidR="006E2AD9" w:rsidRPr="00FC0469">
              <w:rPr>
                <w:rFonts w:ascii="Calibri" w:hAnsi="Calibri" w:cs="Calibri"/>
              </w:rPr>
              <w:t xml:space="preserve">) - catches for this species are mainly coming from municipal or artisanal gears (e.g. hook-and-line) and this is not a target species for these gear/s. </w:t>
            </w:r>
          </w:p>
          <w:p w14:paraId="5380D248" w14:textId="77777777" w:rsidR="005F23A5" w:rsidRPr="00FC0469" w:rsidRDefault="005F23A5" w:rsidP="00452B8E">
            <w:pPr>
              <w:adjustRightInd w:val="0"/>
              <w:snapToGrid w:val="0"/>
              <w:spacing w:after="0" w:line="240" w:lineRule="auto"/>
              <w:ind w:left="381"/>
              <w:rPr>
                <w:rFonts w:ascii="Calibri" w:hAnsi="Calibri" w:cs="Calibri"/>
              </w:rPr>
            </w:pPr>
          </w:p>
          <w:p w14:paraId="50A9D041" w14:textId="03304AB0" w:rsidR="006E2AD9" w:rsidRPr="00FC0469" w:rsidRDefault="006E2AD9" w:rsidP="00452B8E">
            <w:pPr>
              <w:adjustRightInd w:val="0"/>
              <w:snapToGrid w:val="0"/>
              <w:spacing w:after="0" w:line="240" w:lineRule="auto"/>
              <w:ind w:left="381"/>
              <w:rPr>
                <w:rFonts w:ascii="Calibri" w:hAnsi="Calibri" w:cs="Calibri"/>
                <w:lang w:eastAsia="ko-KR"/>
              </w:rPr>
            </w:pPr>
            <w:r w:rsidRPr="00FC0469">
              <w:rPr>
                <w:rFonts w:ascii="Calibri" w:hAnsi="Calibri" w:cs="Calibri"/>
              </w:rPr>
              <w:t>Fishing effort for municipal or artisanal gears (</w:t>
            </w:r>
            <w:r w:rsidR="00FF52AC" w:rsidRPr="00FC0469">
              <w:rPr>
                <w:rFonts w:ascii="Calibri" w:hAnsi="Calibri" w:cs="Calibri"/>
              </w:rPr>
              <w:t>e.g.,</w:t>
            </w:r>
            <w:r w:rsidRPr="00FC0469">
              <w:rPr>
                <w:rFonts w:ascii="Calibri" w:hAnsi="Calibri" w:cs="Calibri"/>
              </w:rPr>
              <w:t xml:space="preserve"> hook-and-line) are difficult to quantify, as recognized by the Commission there are some fleets such as the Philippines that has some practical difficulties compiling this information. </w:t>
            </w:r>
            <w:r w:rsidR="00FF52AC" w:rsidRPr="00FC0469">
              <w:rPr>
                <w:rFonts w:ascii="Calibri" w:hAnsi="Calibri" w:cs="Calibri"/>
              </w:rPr>
              <w:t>Also,</w:t>
            </w:r>
            <w:r w:rsidRPr="00FC0469">
              <w:rPr>
                <w:rFonts w:ascii="Calibri" w:hAnsi="Calibri" w:cs="Calibri"/>
              </w:rPr>
              <w:t xml:space="preserve"> it would be important to note that Philippines do not target albacore (</w:t>
            </w:r>
            <w:r w:rsidRPr="00FC0469">
              <w:rPr>
                <w:rFonts w:ascii="Calibri" w:hAnsi="Calibri" w:cs="Calibri"/>
                <w:i/>
                <w:iCs/>
              </w:rPr>
              <w:t>Thunnus alalunga</w:t>
            </w:r>
            <w:r w:rsidRPr="00FC0469">
              <w:rPr>
                <w:rFonts w:ascii="Calibri" w:hAnsi="Calibri" w:cs="Calibri"/>
              </w:rPr>
              <w:t>), this species is mainly caught as bycatch and seasonal in nature.</w:t>
            </w:r>
          </w:p>
        </w:tc>
      </w:tr>
      <w:tr w:rsidR="006715B1" w:rsidRPr="00FC0469" w14:paraId="47B4CB0B"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noWrap/>
            <w:vAlign w:val="center"/>
            <w:hideMark/>
          </w:tcPr>
          <w:p w14:paraId="33927CEE" w14:textId="77777777" w:rsidR="006715B1" w:rsidRPr="00FC0469" w:rsidRDefault="006715B1" w:rsidP="00452B8E">
            <w:pPr>
              <w:adjustRightInd w:val="0"/>
              <w:snapToGrid w:val="0"/>
              <w:spacing w:after="0" w:line="240" w:lineRule="auto"/>
              <w:rPr>
                <w:rFonts w:ascii="Calibri" w:hAnsi="Calibri" w:cs="Calibri"/>
                <w:b/>
                <w:lang w:eastAsia="ko-KR"/>
              </w:rPr>
            </w:pPr>
            <w:r w:rsidRPr="00FC0469">
              <w:rPr>
                <w:rFonts w:ascii="Calibri" w:eastAsia="Times New Roman" w:hAnsi="Calibri" w:cs="Calibri"/>
                <w:b/>
              </w:rPr>
              <w:t>Chinese Taipei</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15CF8A4F" w14:textId="77777777" w:rsidR="006715B1" w:rsidRPr="00FC0469" w:rsidRDefault="006715B1"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55F9B5FD" w14:textId="77777777" w:rsidR="006715B1" w:rsidRPr="00FC0469" w:rsidRDefault="006715B1"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LL</w:t>
            </w:r>
          </w:p>
        </w:tc>
        <w:tc>
          <w:tcPr>
            <w:tcW w:w="3280" w:type="pct"/>
            <w:tcBorders>
              <w:top w:val="single" w:sz="4" w:space="0" w:color="auto"/>
              <w:left w:val="single" w:sz="4" w:space="0" w:color="auto"/>
              <w:bottom w:val="single" w:sz="4" w:space="0" w:color="auto"/>
              <w:right w:val="single" w:sz="4" w:space="0" w:color="auto"/>
            </w:tcBorders>
          </w:tcPr>
          <w:p w14:paraId="67C79B13" w14:textId="77777777" w:rsidR="006715B1" w:rsidRPr="00FC0469" w:rsidRDefault="006715B1" w:rsidP="00452B8E">
            <w:pPr>
              <w:pStyle w:val="ListParagraph"/>
              <w:numPr>
                <w:ilvl w:val="0"/>
                <w:numId w:val="7"/>
              </w:numPr>
              <w:adjustRightInd w:val="0"/>
              <w:snapToGrid w:val="0"/>
              <w:spacing w:after="0" w:line="240" w:lineRule="auto"/>
              <w:ind w:left="137" w:hanging="142"/>
              <w:contextualSpacing w:val="0"/>
              <w:rPr>
                <w:rFonts w:ascii="Calibri" w:eastAsia="PMingLiU" w:hAnsi="Calibri" w:cs="Calibri"/>
                <w:lang w:eastAsia="zh-TW"/>
              </w:rPr>
            </w:pPr>
            <w:r w:rsidRPr="00FC0469">
              <w:rPr>
                <w:rFonts w:ascii="Calibri" w:eastAsia="PMingLiU" w:hAnsi="Calibri" w:cs="Calibri"/>
                <w:lang w:eastAsia="zh-TW"/>
              </w:rPr>
              <w:t>We have limited the number of our fishing vessels fishing for North Pacific albacore to stay below 25 since CMM 2005-03 was implemented. The vessel number is controlled when we issue the fishing permit every year.</w:t>
            </w:r>
          </w:p>
          <w:p w14:paraId="6F9524E1" w14:textId="0522722C" w:rsidR="006715B1" w:rsidRPr="00FC0469" w:rsidRDefault="00C35B8D" w:rsidP="00452B8E">
            <w:pPr>
              <w:pStyle w:val="ListParagraph"/>
              <w:numPr>
                <w:ilvl w:val="0"/>
                <w:numId w:val="7"/>
              </w:numPr>
              <w:adjustRightInd w:val="0"/>
              <w:snapToGrid w:val="0"/>
              <w:spacing w:after="0" w:line="240" w:lineRule="auto"/>
              <w:ind w:left="137" w:hanging="142"/>
              <w:contextualSpacing w:val="0"/>
              <w:rPr>
                <w:rFonts w:ascii="Calibri" w:eastAsia="PMingLiU" w:hAnsi="Calibri" w:cs="Calibri"/>
                <w:lang w:eastAsia="zh-TW"/>
              </w:rPr>
            </w:pPr>
            <w:r w:rsidRPr="00FC0469">
              <w:rPr>
                <w:rFonts w:ascii="Calibri" w:eastAsia="PMingLiU" w:hAnsi="Calibri" w:cs="Calibri"/>
                <w:lang w:eastAsia="zh-TW"/>
              </w:rPr>
              <w:t xml:space="preserve">For other fishing vessels that are not allowed to </w:t>
            </w:r>
            <w:r w:rsidR="000B227F" w:rsidRPr="00FC0469">
              <w:rPr>
                <w:rFonts w:ascii="Calibri" w:eastAsia="PMingLiU" w:hAnsi="Calibri" w:cs="Calibri"/>
                <w:lang w:eastAsia="zh-TW"/>
              </w:rPr>
              <w:t xml:space="preserve">fish </w:t>
            </w:r>
            <w:r w:rsidRPr="00FC0469">
              <w:rPr>
                <w:rFonts w:ascii="Calibri" w:eastAsia="PMingLiU" w:hAnsi="Calibri" w:cs="Calibri"/>
                <w:lang w:eastAsia="zh-TW"/>
              </w:rPr>
              <w:t xml:space="preserve">for North Pacific albacore, their bycatches of this albacore would be monitored to stay below </w:t>
            </w:r>
            <w:r w:rsidR="000B227F" w:rsidRPr="00FC0469">
              <w:rPr>
                <w:rFonts w:ascii="Calibri" w:eastAsia="PMingLiU" w:hAnsi="Calibri" w:cs="Calibri"/>
                <w:lang w:eastAsia="zh-TW"/>
              </w:rPr>
              <w:t xml:space="preserve">a </w:t>
            </w:r>
            <w:r w:rsidRPr="00FC0469">
              <w:rPr>
                <w:rFonts w:ascii="Calibri" w:eastAsia="PMingLiU" w:hAnsi="Calibri" w:cs="Calibri"/>
                <w:lang w:eastAsia="zh-TW"/>
              </w:rPr>
              <w:t>certain ratio</w:t>
            </w:r>
          </w:p>
        </w:tc>
      </w:tr>
      <w:tr w:rsidR="00C35B8D" w:rsidRPr="00FC0469" w14:paraId="52B24764" w14:textId="77777777" w:rsidTr="00FE4759">
        <w:trPr>
          <w:trHeight w:val="255"/>
        </w:trPr>
        <w:tc>
          <w:tcPr>
            <w:tcW w:w="671" w:type="pct"/>
            <w:vMerge w:val="restart"/>
            <w:tcBorders>
              <w:top w:val="single" w:sz="4" w:space="0" w:color="auto"/>
              <w:left w:val="single" w:sz="4" w:space="0" w:color="auto"/>
              <w:right w:val="single" w:sz="4" w:space="0" w:color="auto"/>
            </w:tcBorders>
            <w:noWrap/>
            <w:vAlign w:val="center"/>
            <w:hideMark/>
          </w:tcPr>
          <w:p w14:paraId="7DDE2FD9" w14:textId="77777777" w:rsidR="00C35B8D" w:rsidRPr="00FC0469" w:rsidRDefault="00C35B8D"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t>USA</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4FDE8347"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vAlign w:val="center"/>
            <w:hideMark/>
          </w:tcPr>
          <w:p w14:paraId="265F26EB"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tcPr>
          <w:p w14:paraId="2B64BCF8" w14:textId="77777777" w:rsidR="00C35B8D" w:rsidRPr="00FC0469" w:rsidRDefault="00C35B8D" w:rsidP="00452B8E">
            <w:pPr>
              <w:adjustRightInd w:val="0"/>
              <w:snapToGrid w:val="0"/>
              <w:spacing w:after="0" w:line="240" w:lineRule="auto"/>
              <w:rPr>
                <w:rFonts w:ascii="Calibri" w:hAnsi="Calibri" w:cs="Calibri"/>
                <w:lang w:eastAsia="ko-KR"/>
              </w:rPr>
            </w:pPr>
            <w:r w:rsidRPr="00FC0469">
              <w:rPr>
                <w:rFonts w:ascii="Calibri" w:eastAsia="Times New Roman" w:hAnsi="Calibri" w:cs="Calibri"/>
                <w:color w:val="00000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FC0469" w14:paraId="250BADEF" w14:textId="77777777" w:rsidTr="00FE4759">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FC0469" w:rsidRDefault="00C35B8D" w:rsidP="00452B8E">
            <w:pPr>
              <w:adjustRightInd w:val="0"/>
              <w:snapToGrid w:val="0"/>
              <w:spacing w:after="0" w:line="240" w:lineRule="auto"/>
              <w:rPr>
                <w:rFonts w:ascii="Calibri" w:eastAsia="Times New Roman" w:hAnsi="Calibri" w:cs="Calibri"/>
                <w:b/>
              </w:rPr>
            </w:pPr>
          </w:p>
        </w:tc>
        <w:tc>
          <w:tcPr>
            <w:tcW w:w="505" w:type="pct"/>
            <w:tcBorders>
              <w:top w:val="single" w:sz="4" w:space="0" w:color="auto"/>
              <w:left w:val="single" w:sz="4" w:space="0" w:color="auto"/>
              <w:bottom w:val="single" w:sz="4" w:space="0" w:color="auto"/>
              <w:right w:val="single" w:sz="4" w:space="0" w:color="auto"/>
            </w:tcBorders>
            <w:noWrap/>
            <w:vAlign w:val="center"/>
          </w:tcPr>
          <w:p w14:paraId="1BCE9AFE"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CA only</w:t>
            </w:r>
          </w:p>
        </w:tc>
        <w:tc>
          <w:tcPr>
            <w:tcW w:w="544" w:type="pct"/>
            <w:tcBorders>
              <w:top w:val="single" w:sz="4" w:space="0" w:color="auto"/>
              <w:left w:val="single" w:sz="4" w:space="0" w:color="auto"/>
              <w:bottom w:val="single" w:sz="4" w:space="0" w:color="auto"/>
              <w:right w:val="single" w:sz="4" w:space="0" w:color="auto"/>
            </w:tcBorders>
            <w:vAlign w:val="center"/>
          </w:tcPr>
          <w:p w14:paraId="601CCC27" w14:textId="77777777" w:rsidR="00C35B8D" w:rsidRPr="00FC0469" w:rsidRDefault="00C35B8D"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troll</w:t>
            </w:r>
          </w:p>
        </w:tc>
        <w:tc>
          <w:tcPr>
            <w:tcW w:w="3280" w:type="pct"/>
            <w:tcBorders>
              <w:top w:val="single" w:sz="4" w:space="0" w:color="auto"/>
              <w:left w:val="single" w:sz="4" w:space="0" w:color="auto"/>
              <w:bottom w:val="single" w:sz="4" w:space="0" w:color="auto"/>
              <w:right w:val="single" w:sz="4" w:space="0" w:color="auto"/>
            </w:tcBorders>
          </w:tcPr>
          <w:p w14:paraId="4BD0D1C1" w14:textId="77777777" w:rsidR="00C35B8D" w:rsidRPr="00FC0469" w:rsidRDefault="00C35B8D" w:rsidP="00452B8E">
            <w:pPr>
              <w:adjustRightInd w:val="0"/>
              <w:snapToGrid w:val="0"/>
              <w:spacing w:after="0" w:line="240" w:lineRule="auto"/>
              <w:rPr>
                <w:rFonts w:ascii="Calibri" w:hAnsi="Calibri" w:cs="Calibri"/>
                <w:lang w:eastAsia="ko-KR"/>
              </w:rPr>
            </w:pPr>
            <w:r w:rsidRPr="00FC0469">
              <w:rPr>
                <w:rFonts w:ascii="Calibri" w:eastAsia="Times New Roman" w:hAnsi="Calibri" w:cs="Calibri"/>
                <w:color w:val="000000"/>
              </w:rPr>
              <w:t xml:space="preserve">The United States has a single fleet that fishes for North Pacific albacore in the Convention Area: the albacore troll fleet is based out of the U.S. West Coast. The albacore troll fleet is not currently subject to effort or catch controls, but permitting, VMS, and reporting </w:t>
            </w:r>
            <w:r w:rsidRPr="00FC0469">
              <w:rPr>
                <w:rFonts w:ascii="Calibri" w:eastAsia="Times New Roman" w:hAnsi="Calibri" w:cs="Calibri"/>
                <w:color w:val="000000"/>
              </w:rPr>
              <w:lastRenderedPageBreak/>
              <w:t>(through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FC0469" w14:paraId="63B32E08"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noWrap/>
            <w:vAlign w:val="center"/>
            <w:hideMark/>
          </w:tcPr>
          <w:p w14:paraId="4C1C74FA" w14:textId="77777777" w:rsidR="00A95CB2" w:rsidRPr="00FC0469" w:rsidRDefault="00A95CB2" w:rsidP="00452B8E">
            <w:pPr>
              <w:adjustRightInd w:val="0"/>
              <w:snapToGrid w:val="0"/>
              <w:spacing w:after="0" w:line="240" w:lineRule="auto"/>
              <w:rPr>
                <w:rFonts w:ascii="Calibri" w:eastAsia="Times New Roman" w:hAnsi="Calibri" w:cs="Calibri"/>
                <w:b/>
              </w:rPr>
            </w:pPr>
            <w:r w:rsidRPr="00FC0469">
              <w:rPr>
                <w:rFonts w:ascii="Calibri" w:eastAsia="Times New Roman" w:hAnsi="Calibri" w:cs="Calibri"/>
                <w:b/>
              </w:rPr>
              <w:lastRenderedPageBreak/>
              <w:t>Vanuatu</w:t>
            </w:r>
          </w:p>
        </w:tc>
        <w:tc>
          <w:tcPr>
            <w:tcW w:w="505" w:type="pct"/>
            <w:tcBorders>
              <w:top w:val="single" w:sz="4" w:space="0" w:color="auto"/>
              <w:left w:val="single" w:sz="4" w:space="0" w:color="auto"/>
              <w:bottom w:val="single" w:sz="4" w:space="0" w:color="auto"/>
              <w:right w:val="single" w:sz="4" w:space="0" w:color="auto"/>
            </w:tcBorders>
            <w:noWrap/>
            <w:vAlign w:val="center"/>
            <w:hideMark/>
          </w:tcPr>
          <w:p w14:paraId="7AC07BC6" w14:textId="77777777" w:rsidR="00A95CB2" w:rsidRPr="00FC0469" w:rsidRDefault="00A95CB2"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N Pacific</w:t>
            </w:r>
          </w:p>
        </w:tc>
        <w:tc>
          <w:tcPr>
            <w:tcW w:w="544" w:type="pct"/>
            <w:tcBorders>
              <w:top w:val="single" w:sz="4" w:space="0" w:color="auto"/>
              <w:left w:val="single" w:sz="4" w:space="0" w:color="auto"/>
              <w:bottom w:val="single" w:sz="4" w:space="0" w:color="auto"/>
              <w:right w:val="single" w:sz="4" w:space="0" w:color="auto"/>
            </w:tcBorders>
            <w:noWrap/>
            <w:vAlign w:val="center"/>
            <w:hideMark/>
          </w:tcPr>
          <w:p w14:paraId="45595CC8" w14:textId="0C982884" w:rsidR="00A95CB2" w:rsidRPr="00FC0469" w:rsidRDefault="00A95CB2" w:rsidP="00452B8E">
            <w:pPr>
              <w:adjustRightInd w:val="0"/>
              <w:snapToGrid w:val="0"/>
              <w:spacing w:after="0" w:line="240" w:lineRule="auto"/>
              <w:rPr>
                <w:rFonts w:ascii="Calibri" w:eastAsia="Times New Roman" w:hAnsi="Calibri" w:cs="Calibri"/>
              </w:rPr>
            </w:pPr>
            <w:r w:rsidRPr="00FC0469">
              <w:rPr>
                <w:rFonts w:ascii="Calibri" w:eastAsia="Times New Roman" w:hAnsi="Calibri" w:cs="Calibri"/>
              </w:rPr>
              <w:t>ALB LL</w:t>
            </w:r>
          </w:p>
        </w:tc>
        <w:tc>
          <w:tcPr>
            <w:tcW w:w="3280" w:type="pct"/>
            <w:tcBorders>
              <w:top w:val="single" w:sz="4" w:space="0" w:color="auto"/>
              <w:left w:val="single" w:sz="4" w:space="0" w:color="auto"/>
              <w:bottom w:val="single" w:sz="4" w:space="0" w:color="auto"/>
              <w:right w:val="single" w:sz="4" w:space="0" w:color="auto"/>
            </w:tcBorders>
          </w:tcPr>
          <w:p w14:paraId="10493642" w14:textId="3D99A53E" w:rsidR="00A95CB2" w:rsidRPr="00FC0469" w:rsidRDefault="00A95CB2" w:rsidP="00452B8E">
            <w:pPr>
              <w:adjustRightInd w:val="0"/>
              <w:snapToGrid w:val="0"/>
              <w:spacing w:after="0" w:line="240" w:lineRule="auto"/>
              <w:rPr>
                <w:rFonts w:ascii="Calibri" w:hAnsi="Calibri" w:cs="Calibri"/>
                <w:lang w:eastAsia="ko-KR"/>
              </w:rPr>
            </w:pPr>
            <w:r w:rsidRPr="00FC0469">
              <w:rPr>
                <w:rFonts w:ascii="Calibri" w:hAnsi="Calibri" w:cs="Calibri"/>
                <w:lang w:eastAsia="ko-KR"/>
              </w:rPr>
              <w:t xml:space="preserve">Vanuatu has reviewed its baseline to use </w:t>
            </w:r>
            <w:r w:rsidR="001B42A4" w:rsidRPr="00FC0469">
              <w:rPr>
                <w:rFonts w:ascii="Calibri" w:hAnsi="Calibri" w:cs="Calibri"/>
                <w:lang w:eastAsia="ko-KR"/>
              </w:rPr>
              <w:t>information on vessel</w:t>
            </w:r>
            <w:r w:rsidR="000B227F" w:rsidRPr="00FC0469">
              <w:rPr>
                <w:rFonts w:ascii="Calibri" w:hAnsi="Calibri" w:cs="Calibri"/>
                <w:lang w:eastAsia="ko-KR"/>
              </w:rPr>
              <w:t>'</w:t>
            </w:r>
            <w:r w:rsidR="001B42A4" w:rsidRPr="00FC0469">
              <w:rPr>
                <w:rFonts w:ascii="Calibri" w:hAnsi="Calibri" w:cs="Calibri"/>
                <w:lang w:eastAsia="ko-KR"/>
              </w:rPr>
              <w:t xml:space="preserve">s licensing data for the years 2002-2004 for vessel who fished for North Pacific Albacore. Information on Vessel days is estimated using the 2004 </w:t>
            </w:r>
            <w:proofErr w:type="gramStart"/>
            <w:r w:rsidR="001B42A4" w:rsidRPr="00FC0469">
              <w:rPr>
                <w:rFonts w:ascii="Calibri" w:hAnsi="Calibri" w:cs="Calibri"/>
                <w:lang w:eastAsia="ko-KR"/>
              </w:rPr>
              <w:t>vessel</w:t>
            </w:r>
            <w:proofErr w:type="gramEnd"/>
            <w:r w:rsidR="001B42A4" w:rsidRPr="00FC0469">
              <w:rPr>
                <w:rFonts w:ascii="Calibri" w:hAnsi="Calibri" w:cs="Calibri"/>
                <w:lang w:eastAsia="ko-KR"/>
              </w:rPr>
              <w:t xml:space="preserve"> days average (</w:t>
            </w:r>
            <w:r w:rsidR="00097188" w:rsidRPr="00FC0469">
              <w:rPr>
                <w:rFonts w:ascii="Calibri" w:hAnsi="Calibri" w:cs="Calibri"/>
                <w:lang w:eastAsia="ko-KR"/>
              </w:rPr>
              <w:t xml:space="preserve">2004 </w:t>
            </w:r>
            <w:r w:rsidR="001B42A4" w:rsidRPr="00FC0469">
              <w:rPr>
                <w:rFonts w:ascii="Calibri" w:hAnsi="Calibri" w:cs="Calibri"/>
                <w:lang w:eastAsia="ko-KR"/>
              </w:rPr>
              <w:t>as the year with the most data from the 3</w:t>
            </w:r>
            <w:r w:rsidR="00097188" w:rsidRPr="00FC0469">
              <w:rPr>
                <w:rFonts w:ascii="Calibri" w:hAnsi="Calibri" w:cs="Calibri"/>
                <w:lang w:eastAsia="ko-KR"/>
              </w:rPr>
              <w:t xml:space="preserve"> baseline</w:t>
            </w:r>
            <w:r w:rsidR="001B42A4" w:rsidRPr="00FC0469">
              <w:rPr>
                <w:rFonts w:ascii="Calibri" w:hAnsi="Calibri" w:cs="Calibri"/>
                <w:lang w:eastAsia="ko-KR"/>
              </w:rPr>
              <w:t xml:space="preserve"> years) and this estimate is used to calculate the average Vessel days for the effort baseline. With this revision Vanuatu is in compliant with the measure and will continue </w:t>
            </w:r>
            <w:r w:rsidR="00097188" w:rsidRPr="00FC0469">
              <w:rPr>
                <w:rFonts w:ascii="Calibri" w:eastAsia="Times New Roman" w:hAnsi="Calibri" w:cs="Calibri"/>
                <w:color w:val="000000"/>
              </w:rPr>
              <w:t>to monitor fishing effort and implement any controls needed to comply with paragraph 2 of the CMM.</w:t>
            </w:r>
            <w:r w:rsidR="001B42A4" w:rsidRPr="00FC0469">
              <w:rPr>
                <w:rFonts w:ascii="Calibri" w:hAnsi="Calibri" w:cs="Calibri"/>
                <w:lang w:eastAsia="ko-KR"/>
              </w:rPr>
              <w:t xml:space="preserve">  </w:t>
            </w:r>
          </w:p>
        </w:tc>
      </w:tr>
      <w:bookmarkEnd w:id="0"/>
    </w:tbl>
    <w:p w14:paraId="3EA5C663" w14:textId="3027B9A7" w:rsidR="00292D96" w:rsidRDefault="00292D96" w:rsidP="00452B8E">
      <w:pPr>
        <w:adjustRightInd w:val="0"/>
        <w:snapToGrid w:val="0"/>
        <w:spacing w:after="0" w:line="240" w:lineRule="auto"/>
        <w:rPr>
          <w:rFonts w:ascii="Calibri" w:hAnsi="Calibri" w:cs="Calibri"/>
          <w:lang w:eastAsia="ko-KR"/>
        </w:rPr>
      </w:pPr>
    </w:p>
    <w:p w14:paraId="7F09FCB4" w14:textId="77777777" w:rsidR="00292D96" w:rsidRDefault="00292D96" w:rsidP="00452B8E">
      <w:pPr>
        <w:adjustRightInd w:val="0"/>
        <w:snapToGrid w:val="0"/>
        <w:spacing w:after="0" w:line="240" w:lineRule="auto"/>
        <w:rPr>
          <w:rFonts w:ascii="Calibri" w:hAnsi="Calibri" w:cs="Calibri"/>
          <w:lang w:eastAsia="ko-KR"/>
        </w:rPr>
      </w:pPr>
      <w:r>
        <w:rPr>
          <w:rFonts w:ascii="Calibri" w:hAnsi="Calibri" w:cs="Calibri"/>
          <w:lang w:eastAsia="ko-KR"/>
        </w:rPr>
        <w:br w:type="page"/>
      </w:r>
    </w:p>
    <w:p w14:paraId="0D5FD2D4" w14:textId="08EECD60" w:rsidR="00F35B13" w:rsidRPr="00292D96" w:rsidRDefault="00292D96" w:rsidP="00452B8E">
      <w:pPr>
        <w:adjustRightInd w:val="0"/>
        <w:snapToGrid w:val="0"/>
        <w:spacing w:after="0" w:line="240" w:lineRule="auto"/>
        <w:jc w:val="right"/>
        <w:rPr>
          <w:rFonts w:ascii="Calibri" w:hAnsi="Calibri" w:cs="Calibri"/>
          <w:b/>
          <w:bCs/>
          <w:lang w:eastAsia="ko-KR"/>
        </w:rPr>
      </w:pPr>
      <w:r w:rsidRPr="00292D96">
        <w:rPr>
          <w:rFonts w:ascii="Calibri" w:hAnsi="Calibri" w:cs="Calibri"/>
          <w:b/>
          <w:bCs/>
          <w:lang w:eastAsia="ko-KR"/>
        </w:rPr>
        <w:lastRenderedPageBreak/>
        <w:t xml:space="preserve">Attachment A. </w:t>
      </w:r>
    </w:p>
    <w:p w14:paraId="18675AC3" w14:textId="77777777" w:rsidR="00292D96" w:rsidRDefault="00292D96" w:rsidP="00452B8E">
      <w:pPr>
        <w:adjustRightInd w:val="0"/>
        <w:snapToGrid w:val="0"/>
        <w:spacing w:after="0" w:line="240" w:lineRule="auto"/>
        <w:rPr>
          <w:rFonts w:ascii="Calibri" w:hAnsi="Calibri" w:cs="Calibri"/>
          <w:lang w:eastAsia="ko-KR"/>
        </w:rPr>
      </w:pPr>
    </w:p>
    <w:p w14:paraId="0AFFAD3B" w14:textId="5AA7BA69"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Canada</w:t>
      </w:r>
    </w:p>
    <w:p w14:paraId="7BA4557B" w14:textId="77777777" w:rsidR="00292D96" w:rsidRPr="00452B8E" w:rsidRDefault="00292D96" w:rsidP="00452B8E">
      <w:pPr>
        <w:adjustRightInd w:val="0"/>
        <w:snapToGrid w:val="0"/>
        <w:spacing w:after="0" w:line="240" w:lineRule="auto"/>
        <w:rPr>
          <w:rFonts w:cstheme="minorHAnsi"/>
          <w:lang w:eastAsia="ko-KR"/>
        </w:rPr>
      </w:pPr>
    </w:p>
    <w:p w14:paraId="5AEBD2C2" w14:textId="77777777" w:rsidR="00292D96" w:rsidRPr="00452B8E" w:rsidRDefault="00292D96"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Hawkshaw, Sarah (DFO/MPO) &lt;Sarah.Hawkshaw@dfo-mpo.gc.ca&gt;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Friday, May 30, 2025 7:39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Cull, Felicia (she, her / elle, la) (DFO/MPO) &lt;Felicia.Cull@dfo-mpo.gc.ca&gt;; Rooper, Chris (he, him / il, lui) (DFO/MPO) &lt;Chris.Rooper@dfo-mpo.gc.ca&gt;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24013259" w14:textId="77777777" w:rsidR="00292D96" w:rsidRPr="00452B8E" w:rsidRDefault="00292D96" w:rsidP="00452B8E">
      <w:pPr>
        <w:adjustRightInd w:val="0"/>
        <w:snapToGrid w:val="0"/>
        <w:spacing w:after="0" w:line="240" w:lineRule="auto"/>
        <w:rPr>
          <w:rFonts w:cstheme="minorHAnsi"/>
        </w:rPr>
      </w:pPr>
    </w:p>
    <w:p w14:paraId="5CF539F3" w14:textId="77777777" w:rsidR="00292D96" w:rsidRPr="00452B8E" w:rsidRDefault="00292D96" w:rsidP="00452B8E">
      <w:pPr>
        <w:adjustRightInd w:val="0"/>
        <w:snapToGrid w:val="0"/>
        <w:spacing w:after="0" w:line="240" w:lineRule="auto"/>
        <w:rPr>
          <w:rFonts w:cstheme="minorHAnsi"/>
        </w:rPr>
      </w:pPr>
      <w:r w:rsidRPr="00452B8E">
        <w:rPr>
          <w:rFonts w:cstheme="minorHAnsi"/>
        </w:rPr>
        <w:t>Dear SungKwon,</w:t>
      </w:r>
    </w:p>
    <w:p w14:paraId="46BD1344" w14:textId="77777777" w:rsidR="00292D96" w:rsidRPr="00452B8E" w:rsidRDefault="00292D96" w:rsidP="00452B8E">
      <w:pPr>
        <w:adjustRightInd w:val="0"/>
        <w:snapToGrid w:val="0"/>
        <w:spacing w:after="0" w:line="240" w:lineRule="auto"/>
        <w:rPr>
          <w:rFonts w:cstheme="minorHAnsi"/>
        </w:rPr>
      </w:pPr>
    </w:p>
    <w:p w14:paraId="5E98F86F" w14:textId="77777777" w:rsidR="00292D96" w:rsidRPr="00452B8E" w:rsidRDefault="00292D96" w:rsidP="00452B8E">
      <w:pPr>
        <w:adjustRightInd w:val="0"/>
        <w:snapToGrid w:val="0"/>
        <w:spacing w:after="0" w:line="240" w:lineRule="auto"/>
        <w:rPr>
          <w:rFonts w:cstheme="minorHAnsi"/>
        </w:rPr>
      </w:pPr>
      <w:r w:rsidRPr="00452B8E">
        <w:rPr>
          <w:rFonts w:cstheme="minorHAnsi"/>
        </w:rPr>
        <w:t xml:space="preserve">Please find attached the Canadian NC21-WP-01 North Pacific albacore fishing effort updates. </w:t>
      </w:r>
    </w:p>
    <w:p w14:paraId="2D7FA745" w14:textId="77777777" w:rsidR="00292D96" w:rsidRPr="00452B8E" w:rsidRDefault="00292D96" w:rsidP="00452B8E">
      <w:pPr>
        <w:adjustRightInd w:val="0"/>
        <w:snapToGrid w:val="0"/>
        <w:spacing w:after="0" w:line="240" w:lineRule="auto"/>
        <w:rPr>
          <w:rFonts w:cstheme="minorHAnsi"/>
        </w:rPr>
      </w:pPr>
    </w:p>
    <w:p w14:paraId="1540DFF4" w14:textId="77777777" w:rsidR="00292D96" w:rsidRPr="00452B8E" w:rsidRDefault="00292D96" w:rsidP="00452B8E">
      <w:pPr>
        <w:adjustRightInd w:val="0"/>
        <w:snapToGrid w:val="0"/>
        <w:spacing w:after="0" w:line="240" w:lineRule="auto"/>
        <w:rPr>
          <w:rFonts w:cstheme="minorHAnsi"/>
        </w:rPr>
      </w:pPr>
      <w:r w:rsidRPr="00452B8E">
        <w:rPr>
          <w:rFonts w:cstheme="minorHAnsi"/>
        </w:rPr>
        <w:t>Noting that Canada did not fish in the WCPFC CA in 2024 and Canada has no directed PBF fishery and no history of NP swordfish catch/effort.</w:t>
      </w:r>
    </w:p>
    <w:p w14:paraId="74DC5DF7" w14:textId="77777777" w:rsidR="00292D96" w:rsidRPr="00452B8E" w:rsidRDefault="00292D96" w:rsidP="00452B8E">
      <w:pPr>
        <w:adjustRightInd w:val="0"/>
        <w:snapToGrid w:val="0"/>
        <w:spacing w:after="0" w:line="240" w:lineRule="auto"/>
        <w:rPr>
          <w:rFonts w:cstheme="minorHAnsi"/>
        </w:rPr>
      </w:pPr>
    </w:p>
    <w:p w14:paraId="450DD420" w14:textId="77777777" w:rsidR="00292D96" w:rsidRPr="00452B8E" w:rsidRDefault="00292D96" w:rsidP="00452B8E">
      <w:pPr>
        <w:adjustRightInd w:val="0"/>
        <w:snapToGrid w:val="0"/>
        <w:spacing w:after="0" w:line="240" w:lineRule="auto"/>
        <w:rPr>
          <w:rFonts w:cstheme="minorHAnsi"/>
        </w:rPr>
      </w:pPr>
      <w:r w:rsidRPr="00452B8E">
        <w:rPr>
          <w:rFonts w:cstheme="minorHAnsi"/>
        </w:rPr>
        <w:t>Best,</w:t>
      </w:r>
    </w:p>
    <w:p w14:paraId="3E8FB228" w14:textId="77777777" w:rsidR="00292D96" w:rsidRPr="00452B8E" w:rsidRDefault="00292D96" w:rsidP="00452B8E">
      <w:pPr>
        <w:adjustRightInd w:val="0"/>
        <w:snapToGrid w:val="0"/>
        <w:spacing w:after="0" w:line="240" w:lineRule="auto"/>
        <w:rPr>
          <w:rFonts w:cstheme="minorHAnsi"/>
        </w:rPr>
      </w:pPr>
      <w:r w:rsidRPr="00452B8E">
        <w:rPr>
          <w:rFonts w:cstheme="minorHAnsi"/>
        </w:rPr>
        <w:t>Sarah</w:t>
      </w:r>
    </w:p>
    <w:p w14:paraId="7222C44B" w14:textId="77777777" w:rsidR="00292D96" w:rsidRPr="00452B8E" w:rsidRDefault="00292D96" w:rsidP="00452B8E">
      <w:pPr>
        <w:adjustRightInd w:val="0"/>
        <w:snapToGrid w:val="0"/>
        <w:spacing w:after="0" w:line="240" w:lineRule="auto"/>
        <w:rPr>
          <w:rFonts w:cstheme="minorHAnsi"/>
          <w:lang w:eastAsia="ko-KR"/>
        </w:rPr>
      </w:pPr>
    </w:p>
    <w:p w14:paraId="406AD061" w14:textId="3725B599"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China</w:t>
      </w:r>
    </w:p>
    <w:p w14:paraId="755E0358" w14:textId="77777777" w:rsidR="00292D96" w:rsidRPr="00452B8E" w:rsidRDefault="00292D96" w:rsidP="00452B8E">
      <w:pPr>
        <w:adjustRightInd w:val="0"/>
        <w:snapToGrid w:val="0"/>
        <w:spacing w:after="0" w:line="240" w:lineRule="auto"/>
        <w:rPr>
          <w:rFonts w:cstheme="minorHAnsi"/>
          <w:lang w:eastAsia="ko-KR"/>
        </w:rPr>
      </w:pPr>
    </w:p>
    <w:p w14:paraId="04D3FBFE" w14:textId="77777777" w:rsidR="00292D96" w:rsidRPr="00452B8E" w:rsidRDefault="00292D96" w:rsidP="00452B8E">
      <w:pPr>
        <w:adjustRightInd w:val="0"/>
        <w:snapToGrid w:val="0"/>
        <w:spacing w:after="0" w:line="240" w:lineRule="auto"/>
        <w:rPr>
          <w:rFonts w:cstheme="minorHAnsi"/>
        </w:rPr>
      </w:pPr>
      <w:r w:rsidRPr="00452B8E">
        <w:rPr>
          <w:rFonts w:cstheme="minorHAnsi"/>
          <w:b/>
          <w:bCs/>
        </w:rPr>
        <w:t>From:</w:t>
      </w:r>
      <w:r w:rsidRPr="00452B8E">
        <w:rPr>
          <w:rFonts w:cstheme="minorHAnsi"/>
        </w:rPr>
        <w:t xml:space="preserve"> liyan@cofa.net.cn &lt;liyan@cofa.net.cn&gt; </w:t>
      </w:r>
      <w:r w:rsidRPr="00452B8E">
        <w:rPr>
          <w:rFonts w:cstheme="minorHAnsi"/>
        </w:rPr>
        <w:br/>
      </w:r>
      <w:r w:rsidRPr="00452B8E">
        <w:rPr>
          <w:rFonts w:cstheme="minorHAnsi"/>
          <w:b/>
          <w:bCs/>
        </w:rPr>
        <w:t>Sent:</w:t>
      </w:r>
      <w:r w:rsidRPr="00452B8E">
        <w:rPr>
          <w:rFonts w:cstheme="minorHAnsi"/>
        </w:rPr>
        <w:t xml:space="preserve"> Monday, May 26, 2025 9:31 AM</w:t>
      </w:r>
      <w:r w:rsidRPr="00452B8E">
        <w:rPr>
          <w:rFonts w:cstheme="minorHAnsi"/>
        </w:rPr>
        <w:br/>
      </w:r>
      <w:r w:rsidRPr="00452B8E">
        <w:rPr>
          <w:rFonts w:cstheme="minorHAnsi"/>
          <w:b/>
          <w:bCs/>
        </w:rPr>
        <w:t>To:</w:t>
      </w:r>
      <w:r w:rsidRPr="00452B8E">
        <w:rPr>
          <w:rFonts w:cstheme="minorHAnsi"/>
        </w:rPr>
        <w:t xml:space="preserve"> SungKwon Soh &lt;SungKwon.Soh@wcpfc.int&gt;; bofdwf &lt;bofdwf@126.com&gt;; </w:t>
      </w:r>
      <w:proofErr w:type="spellStart"/>
      <w:r w:rsidRPr="00452B8E">
        <w:rPr>
          <w:rFonts w:cstheme="minorHAnsi"/>
        </w:rPr>
        <w:t>xiaomengjie</w:t>
      </w:r>
      <w:proofErr w:type="spellEnd"/>
      <w:r w:rsidRPr="00452B8E">
        <w:rPr>
          <w:rFonts w:cstheme="minorHAnsi"/>
        </w:rPr>
        <w:t xml:space="preserve"> &lt;xiaomengjie@cofa.net.cn&gt;; liuce &lt;liuce@cofa.net.cn&gt;; zgeng &lt;zgeng@shou.edu.cn&gt;; fwu &lt;fwu@shou.edu.cn&gt;</w:t>
      </w:r>
      <w:r w:rsidRPr="00452B8E">
        <w:rPr>
          <w:rFonts w:cstheme="minorHAnsi"/>
        </w:rPr>
        <w:br/>
      </w:r>
      <w:r w:rsidRPr="00452B8E">
        <w:rPr>
          <w:rFonts w:cstheme="minorHAnsi"/>
          <w:b/>
          <w:bCs/>
        </w:rPr>
        <w:t>Cc:</w:t>
      </w:r>
      <w:r w:rsidRPr="00452B8E">
        <w:rPr>
          <w:rFonts w:cstheme="minorHAnsi"/>
        </w:rPr>
        <w:t xml:space="preserve"> Rhea Moss-Christian &lt;Rhea.Moss-Christian@wcpfc.int&gt;; Eidre Sharp &lt;Eidre.Sharp@wcpfc.int&gt;; Elaine G. Garvilles &lt;Elaine.Garvilles@wcpfc.int&gt;</w:t>
      </w:r>
      <w:r w:rsidRPr="00452B8E">
        <w:rPr>
          <w:rFonts w:cstheme="minorHAnsi"/>
        </w:rPr>
        <w:br/>
      </w:r>
      <w:r w:rsidRPr="00452B8E">
        <w:rPr>
          <w:rFonts w:cstheme="minorHAnsi"/>
          <w:b/>
          <w:bCs/>
        </w:rPr>
        <w:t>Subject:</w:t>
      </w:r>
      <w:r w:rsidRPr="00452B8E">
        <w:rPr>
          <w:rFonts w:cstheme="minorHAnsi"/>
        </w:rPr>
        <w:t xml:space="preserve"> Re: NC21: submission of catch/effort data for NPA, PBF and NPSWO</w:t>
      </w:r>
      <w:r w:rsidRPr="00452B8E">
        <w:rPr>
          <w:rFonts w:cstheme="minorHAnsi"/>
        </w:rPr>
        <w:br/>
      </w:r>
      <w:r w:rsidRPr="00452B8E">
        <w:rPr>
          <w:rFonts w:cstheme="minorHAnsi"/>
          <w:b/>
          <w:bCs/>
        </w:rPr>
        <w:t>Importance:</w:t>
      </w:r>
      <w:r w:rsidRPr="00452B8E">
        <w:rPr>
          <w:rFonts w:cstheme="minorHAnsi"/>
        </w:rPr>
        <w:t xml:space="preserve"> High</w:t>
      </w:r>
    </w:p>
    <w:p w14:paraId="5376E9AF" w14:textId="77777777" w:rsidR="00292D96" w:rsidRPr="00452B8E" w:rsidRDefault="00292D96" w:rsidP="00452B8E">
      <w:pPr>
        <w:adjustRightInd w:val="0"/>
        <w:snapToGrid w:val="0"/>
        <w:spacing w:after="0" w:line="240" w:lineRule="auto"/>
        <w:rPr>
          <w:rFonts w:cstheme="minorHAnsi"/>
        </w:rPr>
      </w:pPr>
    </w:p>
    <w:p w14:paraId="13EFB113" w14:textId="77777777" w:rsidR="00292D96" w:rsidRPr="00452B8E" w:rsidRDefault="00292D96" w:rsidP="00452B8E">
      <w:pPr>
        <w:adjustRightInd w:val="0"/>
        <w:snapToGrid w:val="0"/>
        <w:spacing w:after="0" w:line="240" w:lineRule="auto"/>
        <w:rPr>
          <w:rFonts w:eastAsia="Malgun Gothic" w:cstheme="minorHAnsi"/>
          <w:snapToGrid w:val="0"/>
          <w:color w:val="000000"/>
          <w:lang w:eastAsia="ko-KR"/>
        </w:rPr>
      </w:pPr>
      <w:r w:rsidRPr="00452B8E">
        <w:rPr>
          <w:rFonts w:eastAsia="Microsoft YaHei UI" w:cstheme="minorHAnsi"/>
          <w:snapToGrid w:val="0"/>
          <w:color w:val="000000"/>
        </w:rPr>
        <w:t>Dear SK</w:t>
      </w:r>
      <w:r w:rsidRPr="00452B8E">
        <w:rPr>
          <w:rFonts w:eastAsia="Microsoft YaHei UI" w:cstheme="minorHAnsi"/>
          <w:snapToGrid w:val="0"/>
          <w:color w:val="000000"/>
        </w:rPr>
        <w:t>，</w:t>
      </w:r>
    </w:p>
    <w:p w14:paraId="6D68D8DA" w14:textId="77777777" w:rsidR="00292D96" w:rsidRPr="00452B8E" w:rsidRDefault="00292D96" w:rsidP="00452B8E">
      <w:pPr>
        <w:adjustRightInd w:val="0"/>
        <w:snapToGrid w:val="0"/>
        <w:spacing w:after="0" w:line="240" w:lineRule="auto"/>
        <w:rPr>
          <w:rFonts w:eastAsia="Microsoft YaHei UI" w:cstheme="minorHAnsi"/>
          <w:snapToGrid w:val="0"/>
          <w:color w:val="000000"/>
        </w:rPr>
      </w:pPr>
    </w:p>
    <w:p w14:paraId="6A5410D0" w14:textId="77777777" w:rsidR="00292D96" w:rsidRPr="00452B8E" w:rsidRDefault="00292D96" w:rsidP="00452B8E">
      <w:pPr>
        <w:keepLines/>
        <w:widowControl w:val="0"/>
        <w:kinsoku w:val="0"/>
        <w:overflowPunct w:val="0"/>
        <w:autoSpaceDE w:val="0"/>
        <w:autoSpaceDN w:val="0"/>
        <w:adjustRightInd w:val="0"/>
        <w:snapToGrid w:val="0"/>
        <w:spacing w:after="0" w:line="240" w:lineRule="auto"/>
        <w:rPr>
          <w:rFonts w:eastAsia="Microsoft YaHei UI" w:cstheme="minorHAnsi"/>
          <w:snapToGrid w:val="0"/>
          <w:color w:val="000000"/>
        </w:rPr>
      </w:pPr>
      <w:r w:rsidRPr="00452B8E">
        <w:rPr>
          <w:rFonts w:eastAsia="Microsoft YaHei UI" w:cstheme="minorHAnsi"/>
          <w:snapToGrid w:val="0"/>
          <w:color w:val="000000"/>
        </w:rPr>
        <w:t xml:space="preserve">According to statistics, China's </w:t>
      </w:r>
      <w:r w:rsidRPr="00452B8E">
        <w:rPr>
          <w:rFonts w:eastAsia="Microsoft YaHei UI" w:cstheme="minorHAnsi"/>
          <w:b/>
          <w:bCs/>
          <w:snapToGrid w:val="0"/>
          <w:color w:val="000000"/>
        </w:rPr>
        <w:t>swordfish</w:t>
      </w:r>
      <w:r w:rsidRPr="00452B8E">
        <w:rPr>
          <w:rFonts w:eastAsia="Microsoft YaHei UI" w:cstheme="minorHAnsi"/>
          <w:snapToGrid w:val="0"/>
          <w:color w:val="000000"/>
        </w:rPr>
        <w:t xml:space="preserve"> catch north of the equator in 2024 did not exceed 200 tons; t</w:t>
      </w:r>
      <w:r w:rsidRPr="00452B8E">
        <w:rPr>
          <w:rFonts w:eastAsia="Malgun Gothic" w:cstheme="minorHAnsi"/>
          <w:snapToGrid w:val="0"/>
          <w:color w:val="000000"/>
          <w:lang w:eastAsia="ko-KR"/>
        </w:rPr>
        <w:t>herefore</w:t>
      </w:r>
      <w:r w:rsidRPr="00452B8E">
        <w:rPr>
          <w:rFonts w:eastAsia="Microsoft YaHei UI" w:cstheme="minorHAnsi"/>
          <w:snapToGrid w:val="0"/>
          <w:color w:val="000000"/>
        </w:rPr>
        <w:t>, it does not meet the requirements of paragraphs 2 and 4 of the measure.</w:t>
      </w:r>
      <w:r w:rsidRPr="00452B8E">
        <w:rPr>
          <w:rFonts w:eastAsia="Microsoft YaHei UI" w:cstheme="minorHAnsi"/>
          <w:snapToGrid w:val="0"/>
          <w:color w:val="000000"/>
        </w:rPr>
        <w:br/>
      </w:r>
    </w:p>
    <w:p w14:paraId="3615F1E0" w14:textId="77777777" w:rsidR="00292D96" w:rsidRPr="00452B8E" w:rsidRDefault="00292D96" w:rsidP="00452B8E">
      <w:pPr>
        <w:widowControl w:val="0"/>
        <w:kinsoku w:val="0"/>
        <w:overflowPunct w:val="0"/>
        <w:autoSpaceDE w:val="0"/>
        <w:autoSpaceDN w:val="0"/>
        <w:adjustRightInd w:val="0"/>
        <w:snapToGrid w:val="0"/>
        <w:spacing w:after="0" w:line="240" w:lineRule="auto"/>
        <w:rPr>
          <w:rFonts w:eastAsia="Malgun Gothic" w:cstheme="minorHAnsi"/>
          <w:snapToGrid w:val="0"/>
          <w:color w:val="000000"/>
          <w:lang w:eastAsia="ko-KR"/>
        </w:rPr>
      </w:pPr>
      <w:bookmarkStart w:id="157" w:name="_Hlk201836842"/>
      <w:r w:rsidRPr="00452B8E">
        <w:rPr>
          <w:rFonts w:eastAsia="Microsoft YaHei UI" w:cstheme="minorHAnsi"/>
          <w:snapToGrid w:val="0"/>
          <w:color w:val="000000"/>
        </w:rPr>
        <w:t xml:space="preserve">In 2024, China controlled the fishing effort limit for </w:t>
      </w:r>
      <w:r w:rsidRPr="00452B8E">
        <w:rPr>
          <w:rFonts w:eastAsia="Microsoft YaHei UI" w:cstheme="minorHAnsi"/>
          <w:b/>
          <w:bCs/>
          <w:snapToGrid w:val="0"/>
          <w:color w:val="000000"/>
        </w:rPr>
        <w:t>albacore</w:t>
      </w:r>
      <w:r w:rsidRPr="00452B8E">
        <w:rPr>
          <w:rFonts w:eastAsia="Microsoft YaHei UI" w:cstheme="minorHAnsi"/>
          <w:snapToGrid w:val="0"/>
          <w:color w:val="000000"/>
        </w:rPr>
        <w:t xml:space="preserve"> tuna north of the equator through total fishing days control (China's total fishing days being 1,250 days)</w:t>
      </w:r>
      <w:bookmarkEnd w:id="157"/>
      <w:r w:rsidRPr="00452B8E">
        <w:rPr>
          <w:rFonts w:eastAsia="Microsoft YaHei UI" w:cstheme="minorHAnsi"/>
          <w:snapToGrid w:val="0"/>
          <w:color w:val="000000"/>
        </w:rPr>
        <w:t>, and the operating days of Chinese vessels fishing for albacore tuna north of the equator were less than 1,250 days.</w:t>
      </w:r>
    </w:p>
    <w:p w14:paraId="02ECF0F3" w14:textId="77777777" w:rsidR="00292D96" w:rsidRPr="00452B8E" w:rsidRDefault="00292D96" w:rsidP="00452B8E">
      <w:pPr>
        <w:widowControl w:val="0"/>
        <w:kinsoku w:val="0"/>
        <w:overflowPunct w:val="0"/>
        <w:autoSpaceDE w:val="0"/>
        <w:autoSpaceDN w:val="0"/>
        <w:adjustRightInd w:val="0"/>
        <w:snapToGrid w:val="0"/>
        <w:spacing w:after="0" w:line="240" w:lineRule="auto"/>
        <w:rPr>
          <w:rFonts w:eastAsia="Malgun Gothic" w:cstheme="minorHAnsi"/>
          <w:snapToGrid w:val="0"/>
          <w:color w:val="000000"/>
          <w:lang w:eastAsia="ko-KR"/>
        </w:rPr>
      </w:pPr>
      <w:r w:rsidRPr="00452B8E">
        <w:rPr>
          <w:rFonts w:eastAsia="Microsoft YaHei UI" w:cstheme="minorHAnsi"/>
          <w:snapToGrid w:val="0"/>
          <w:color w:val="000000"/>
        </w:rPr>
        <w:br/>
        <w:t xml:space="preserve">In 2024, China had no longline fishery targeting </w:t>
      </w:r>
      <w:r w:rsidRPr="00452B8E">
        <w:rPr>
          <w:rFonts w:eastAsia="Microsoft YaHei UI" w:cstheme="minorHAnsi"/>
          <w:b/>
          <w:bCs/>
          <w:snapToGrid w:val="0"/>
          <w:color w:val="000000"/>
        </w:rPr>
        <w:t>bluefin</w:t>
      </w:r>
      <w:r w:rsidRPr="00452B8E">
        <w:rPr>
          <w:rFonts w:eastAsia="Microsoft YaHei UI" w:cstheme="minorHAnsi"/>
          <w:snapToGrid w:val="0"/>
          <w:color w:val="000000"/>
        </w:rPr>
        <w:t xml:space="preserve"> tuna north of the equator, nor any bycatch of bluefin tuna.</w:t>
      </w:r>
    </w:p>
    <w:p w14:paraId="56E45432" w14:textId="77777777" w:rsidR="00292D96" w:rsidRDefault="00292D96" w:rsidP="00452B8E">
      <w:pPr>
        <w:widowControl w:val="0"/>
        <w:kinsoku w:val="0"/>
        <w:overflowPunct w:val="0"/>
        <w:autoSpaceDE w:val="0"/>
        <w:autoSpaceDN w:val="0"/>
        <w:adjustRightInd w:val="0"/>
        <w:snapToGrid w:val="0"/>
        <w:spacing w:after="0" w:line="240" w:lineRule="auto"/>
        <w:rPr>
          <w:rFonts w:eastAsia="Microsoft YaHei UI" w:cstheme="minorHAnsi"/>
          <w:snapToGrid w:val="0"/>
          <w:color w:val="000000"/>
        </w:rPr>
      </w:pPr>
      <w:r w:rsidRPr="00452B8E">
        <w:rPr>
          <w:rFonts w:eastAsia="Microsoft YaHei UI" w:cstheme="minorHAnsi"/>
          <w:snapToGrid w:val="0"/>
          <w:color w:val="000000"/>
        </w:rPr>
        <w:br/>
        <w:t xml:space="preserve">If you have any questions regarding the information in the attachment, please do not hesitate to contact us. </w:t>
      </w:r>
      <w:r w:rsidRPr="00452B8E">
        <w:rPr>
          <w:rFonts w:eastAsia="Microsoft YaHei UI" w:cstheme="minorHAnsi"/>
          <w:snapToGrid w:val="0"/>
          <w:color w:val="000000"/>
        </w:rPr>
        <w:br/>
        <w:t>Thank you very much.</w:t>
      </w:r>
      <w:r w:rsidRPr="00452B8E">
        <w:rPr>
          <w:rFonts w:eastAsia="Microsoft YaHei UI" w:cstheme="minorHAnsi"/>
          <w:snapToGrid w:val="0"/>
          <w:color w:val="000000"/>
        </w:rPr>
        <w:br/>
      </w:r>
      <w:r w:rsidRPr="00452B8E">
        <w:rPr>
          <w:rFonts w:eastAsia="Microsoft YaHei UI" w:cstheme="minorHAnsi"/>
          <w:snapToGrid w:val="0"/>
          <w:color w:val="000000"/>
        </w:rPr>
        <w:lastRenderedPageBreak/>
        <w:t>Regards</w:t>
      </w:r>
      <w:r w:rsidRPr="00452B8E">
        <w:rPr>
          <w:rFonts w:eastAsia="Microsoft YaHei UI" w:cstheme="minorHAnsi"/>
          <w:snapToGrid w:val="0"/>
          <w:color w:val="000000"/>
        </w:rPr>
        <w:t>，</w:t>
      </w:r>
      <w:r w:rsidRPr="00452B8E">
        <w:rPr>
          <w:rFonts w:eastAsia="Microsoft YaHei UI" w:cstheme="minorHAnsi"/>
          <w:snapToGrid w:val="0"/>
          <w:color w:val="000000"/>
        </w:rPr>
        <w:br/>
        <w:t>Li Yan</w:t>
      </w:r>
      <w:r w:rsidRPr="00452B8E">
        <w:rPr>
          <w:rFonts w:eastAsia="Microsoft YaHei UI" w:cstheme="minorHAnsi"/>
          <w:snapToGrid w:val="0"/>
          <w:color w:val="000000"/>
        </w:rPr>
        <w:br/>
        <w:t>COFA</w:t>
      </w:r>
    </w:p>
    <w:p w14:paraId="6403EF0E" w14:textId="77777777" w:rsidR="00452B8E" w:rsidRPr="00452B8E" w:rsidRDefault="00452B8E" w:rsidP="00452B8E">
      <w:pPr>
        <w:keepLines/>
        <w:widowControl w:val="0"/>
        <w:kinsoku w:val="0"/>
        <w:overflowPunct w:val="0"/>
        <w:autoSpaceDE w:val="0"/>
        <w:autoSpaceDN w:val="0"/>
        <w:adjustRightInd w:val="0"/>
        <w:snapToGrid w:val="0"/>
        <w:spacing w:after="0" w:line="240" w:lineRule="auto"/>
        <w:rPr>
          <w:rFonts w:cstheme="minorHAnsi"/>
          <w:snapToGrid w:val="0"/>
        </w:rPr>
      </w:pPr>
    </w:p>
    <w:p w14:paraId="1F1DBE6E" w14:textId="390AD93E"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Cook Islands</w:t>
      </w:r>
    </w:p>
    <w:p w14:paraId="6D03A44B" w14:textId="77777777" w:rsidR="00292D96" w:rsidRPr="00452B8E" w:rsidRDefault="00292D96" w:rsidP="00452B8E">
      <w:pPr>
        <w:adjustRightInd w:val="0"/>
        <w:snapToGrid w:val="0"/>
        <w:spacing w:after="0" w:line="240" w:lineRule="auto"/>
        <w:rPr>
          <w:rFonts w:cstheme="minorHAnsi"/>
          <w:lang w:eastAsia="ko-KR"/>
        </w:rPr>
      </w:pPr>
    </w:p>
    <w:p w14:paraId="6848ED3E" w14:textId="77777777" w:rsidR="00292D96" w:rsidRPr="00452B8E" w:rsidRDefault="00292D96"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Tiare-Renee Nicholas &lt;t.nicholas@mmr.gov.ck&gt;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Tuesday, June 10, </w:t>
      </w:r>
      <w:proofErr w:type="gramStart"/>
      <w:r w:rsidRPr="00452B8E">
        <w:rPr>
          <w:rFonts w:eastAsia="Times New Roman" w:cstheme="minorHAnsi"/>
        </w:rPr>
        <w:t>2025</w:t>
      </w:r>
      <w:proofErr w:type="gramEnd"/>
      <w:r w:rsidRPr="00452B8E">
        <w:rPr>
          <w:rFonts w:eastAsia="Times New Roman" w:cstheme="minorHAnsi"/>
        </w:rPr>
        <w:t xml:space="preserve"> 8:40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Data - MMRCK &lt;data@mmr.gov.ck&gt;; Lualua Tua-Trood &lt;l.tua@mmr.gov.ck&gt;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50C2472D" w14:textId="77777777" w:rsidR="00292D96" w:rsidRPr="00452B8E" w:rsidRDefault="00292D96" w:rsidP="00452B8E">
      <w:pPr>
        <w:adjustRightInd w:val="0"/>
        <w:snapToGrid w:val="0"/>
        <w:spacing w:after="0" w:line="240" w:lineRule="auto"/>
        <w:rPr>
          <w:rFonts w:cstheme="minorHAnsi"/>
        </w:rPr>
      </w:pPr>
    </w:p>
    <w:p w14:paraId="48317984" w14:textId="77777777" w:rsidR="00292D96" w:rsidRPr="00452B8E" w:rsidRDefault="00292D96" w:rsidP="00452B8E">
      <w:pPr>
        <w:adjustRightInd w:val="0"/>
        <w:snapToGrid w:val="0"/>
        <w:spacing w:after="0" w:line="240" w:lineRule="auto"/>
        <w:rPr>
          <w:rFonts w:cstheme="minorHAnsi"/>
          <w:lang w:eastAsia="en-US"/>
        </w:rPr>
      </w:pPr>
      <w:r w:rsidRPr="00452B8E">
        <w:rPr>
          <w:rFonts w:cstheme="minorHAnsi"/>
          <w:lang w:eastAsia="en-US"/>
        </w:rPr>
        <w:t xml:space="preserve">Kia </w:t>
      </w:r>
      <w:proofErr w:type="spellStart"/>
      <w:r w:rsidRPr="00452B8E">
        <w:rPr>
          <w:rFonts w:cstheme="minorHAnsi"/>
          <w:lang w:eastAsia="en-US"/>
        </w:rPr>
        <w:t>orana</w:t>
      </w:r>
      <w:proofErr w:type="spellEnd"/>
      <w:r w:rsidRPr="00452B8E">
        <w:rPr>
          <w:rFonts w:cstheme="minorHAnsi"/>
          <w:lang w:eastAsia="en-US"/>
        </w:rPr>
        <w:t xml:space="preserve"> SK, </w:t>
      </w:r>
    </w:p>
    <w:p w14:paraId="2D0F9392" w14:textId="77777777" w:rsidR="00292D96" w:rsidRPr="00452B8E" w:rsidRDefault="00292D96" w:rsidP="00452B8E">
      <w:pPr>
        <w:adjustRightInd w:val="0"/>
        <w:snapToGrid w:val="0"/>
        <w:spacing w:after="0" w:line="240" w:lineRule="auto"/>
        <w:rPr>
          <w:rFonts w:cstheme="minorHAnsi"/>
          <w:lang w:eastAsia="en-US"/>
        </w:rPr>
      </w:pPr>
    </w:p>
    <w:p w14:paraId="499D20FB" w14:textId="77777777" w:rsidR="00292D96" w:rsidRPr="00452B8E" w:rsidRDefault="00292D96" w:rsidP="00452B8E">
      <w:pPr>
        <w:adjustRightInd w:val="0"/>
        <w:snapToGrid w:val="0"/>
        <w:spacing w:after="0" w:line="240" w:lineRule="auto"/>
        <w:rPr>
          <w:rFonts w:cstheme="minorHAnsi"/>
          <w:lang w:eastAsia="en-US"/>
        </w:rPr>
      </w:pPr>
      <w:r w:rsidRPr="00452B8E">
        <w:rPr>
          <w:rFonts w:cstheme="minorHAnsi"/>
          <w:lang w:eastAsia="en-US"/>
        </w:rPr>
        <w:t>Please find the 2024 updates for NP ALB/NP PBF and NP SWO catches related to the Cook Islands annual catch.</w:t>
      </w:r>
    </w:p>
    <w:p w14:paraId="2C0707F7" w14:textId="77777777" w:rsidR="00292D96" w:rsidRPr="00452B8E" w:rsidRDefault="00292D96" w:rsidP="00452B8E">
      <w:pPr>
        <w:adjustRightInd w:val="0"/>
        <w:snapToGrid w:val="0"/>
        <w:spacing w:after="0" w:line="240" w:lineRule="auto"/>
        <w:rPr>
          <w:rFonts w:cstheme="minorHAnsi"/>
          <w:lang w:eastAsia="en-US"/>
        </w:rPr>
      </w:pPr>
    </w:p>
    <w:p w14:paraId="24C94CD9" w14:textId="77777777" w:rsidR="00292D96" w:rsidRPr="00452B8E" w:rsidRDefault="00292D96" w:rsidP="00452B8E">
      <w:pPr>
        <w:adjustRightInd w:val="0"/>
        <w:snapToGrid w:val="0"/>
        <w:spacing w:after="0" w:line="240" w:lineRule="auto"/>
        <w:rPr>
          <w:rFonts w:cstheme="minorHAnsi"/>
          <w:lang w:eastAsia="en-US"/>
        </w:rPr>
      </w:pPr>
      <w:r w:rsidRPr="00452B8E">
        <w:rPr>
          <w:rFonts w:cstheme="minorHAnsi"/>
          <w:lang w:eastAsia="en-US"/>
        </w:rPr>
        <w:t xml:space="preserve">As you know, the Cook Islands do not currently target these species and have no fishing vessels operating north of 10 degrees north. </w:t>
      </w:r>
    </w:p>
    <w:p w14:paraId="5995EA8F" w14:textId="77777777" w:rsidR="00292D96" w:rsidRPr="00452B8E" w:rsidRDefault="00292D96" w:rsidP="00452B8E">
      <w:pPr>
        <w:adjustRightInd w:val="0"/>
        <w:snapToGrid w:val="0"/>
        <w:spacing w:after="0" w:line="240" w:lineRule="auto"/>
        <w:rPr>
          <w:rFonts w:cstheme="minorHAnsi"/>
          <w:lang w:eastAsia="en-US"/>
        </w:rPr>
      </w:pPr>
    </w:p>
    <w:p w14:paraId="675465F6" w14:textId="77777777" w:rsidR="00292D96" w:rsidRDefault="00292D96" w:rsidP="00452B8E">
      <w:pPr>
        <w:adjustRightInd w:val="0"/>
        <w:snapToGrid w:val="0"/>
        <w:spacing w:after="0" w:line="240" w:lineRule="auto"/>
        <w:rPr>
          <w:rFonts w:cstheme="minorHAnsi"/>
          <w:lang w:eastAsia="en-US"/>
        </w:rPr>
      </w:pPr>
      <w:r w:rsidRPr="00452B8E">
        <w:rPr>
          <w:rFonts w:cstheme="minorHAnsi"/>
          <w:lang w:eastAsia="en-US"/>
        </w:rPr>
        <w:t>Thank you.</w:t>
      </w:r>
    </w:p>
    <w:p w14:paraId="7C9CBECE" w14:textId="77777777" w:rsidR="00D50B08" w:rsidRDefault="00D50B08" w:rsidP="00452B8E">
      <w:pPr>
        <w:adjustRightInd w:val="0"/>
        <w:snapToGrid w:val="0"/>
        <w:spacing w:after="0" w:line="240" w:lineRule="auto"/>
        <w:rPr>
          <w:rFonts w:cstheme="minorHAnsi"/>
          <w:lang w:eastAsia="en-US"/>
        </w:rPr>
      </w:pPr>
    </w:p>
    <w:p w14:paraId="4EA0601B" w14:textId="7993CBDD" w:rsidR="00D50B08" w:rsidRPr="00D50B08" w:rsidRDefault="00D50B08" w:rsidP="00452B8E">
      <w:pPr>
        <w:adjustRightInd w:val="0"/>
        <w:snapToGrid w:val="0"/>
        <w:spacing w:after="0" w:line="240" w:lineRule="auto"/>
        <w:rPr>
          <w:rFonts w:cstheme="minorHAnsi"/>
          <w:lang w:eastAsia="en-US"/>
        </w:rPr>
      </w:pPr>
      <w:r w:rsidRPr="00D50B08">
        <w:rPr>
          <w:rFonts w:cstheme="minorHAnsi"/>
          <w:color w:val="002857"/>
        </w:rPr>
        <w:t>Tiare-Renee Nicholas</w:t>
      </w:r>
    </w:p>
    <w:tbl>
      <w:tblPr>
        <w:tblW w:w="9900" w:type="dxa"/>
        <w:tblCellSpacing w:w="0" w:type="dxa"/>
        <w:tblCellMar>
          <w:left w:w="0" w:type="dxa"/>
          <w:right w:w="0" w:type="dxa"/>
        </w:tblCellMar>
        <w:tblLook w:val="04A0" w:firstRow="1" w:lastRow="0" w:firstColumn="1" w:lastColumn="0" w:noHBand="0" w:noVBand="1"/>
      </w:tblPr>
      <w:tblGrid>
        <w:gridCol w:w="9900"/>
      </w:tblGrid>
      <w:tr w:rsidR="00292D96" w:rsidRPr="00452B8E" w14:paraId="56189F10" w14:textId="77777777" w:rsidTr="00452B8E">
        <w:trPr>
          <w:tblCellSpacing w:w="0" w:type="dxa"/>
        </w:trPr>
        <w:tc>
          <w:tcPr>
            <w:tcW w:w="9900" w:type="dxa"/>
          </w:tcPr>
          <w:p w14:paraId="6DFB2072" w14:textId="35D21E51" w:rsidR="00292D96" w:rsidRPr="00452B8E" w:rsidRDefault="00292D96" w:rsidP="00452B8E">
            <w:pPr>
              <w:pStyle w:val="NormalWeb"/>
              <w:adjustRightInd w:val="0"/>
              <w:snapToGrid w:val="0"/>
              <w:spacing w:before="0" w:beforeAutospacing="0" w:after="0" w:afterAutospacing="0"/>
              <w:rPr>
                <w:rFonts w:asciiTheme="minorHAnsi" w:hAnsiTheme="minorHAnsi" w:cstheme="minorHAnsi"/>
                <w:color w:val="242424"/>
                <w:sz w:val="22"/>
                <w:szCs w:val="22"/>
              </w:rPr>
            </w:pPr>
          </w:p>
        </w:tc>
      </w:tr>
    </w:tbl>
    <w:p w14:paraId="099B0727" w14:textId="77777777" w:rsidR="00292D96" w:rsidRPr="00452B8E" w:rsidRDefault="00292D96" w:rsidP="00452B8E">
      <w:pPr>
        <w:adjustRightInd w:val="0"/>
        <w:snapToGrid w:val="0"/>
        <w:spacing w:after="0" w:line="240" w:lineRule="auto"/>
        <w:rPr>
          <w:rFonts w:cstheme="minorHAnsi"/>
        </w:rPr>
      </w:pPr>
    </w:p>
    <w:p w14:paraId="7FC606AD" w14:textId="5784CB96" w:rsidR="00292D96" w:rsidRPr="00452B8E" w:rsidRDefault="00292D96"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Fiji</w:t>
      </w:r>
    </w:p>
    <w:p w14:paraId="6DB15CB8" w14:textId="77777777" w:rsidR="00292D96" w:rsidRPr="00452B8E" w:rsidRDefault="00292D96" w:rsidP="00452B8E">
      <w:pPr>
        <w:adjustRightInd w:val="0"/>
        <w:snapToGrid w:val="0"/>
        <w:spacing w:after="0" w:line="240" w:lineRule="auto"/>
        <w:rPr>
          <w:rFonts w:cstheme="minorHAnsi"/>
          <w:lang w:eastAsia="ko-KR"/>
        </w:rPr>
      </w:pPr>
    </w:p>
    <w:p w14:paraId="4438288E" w14:textId="77777777" w:rsidR="00292D96" w:rsidRPr="00452B8E" w:rsidRDefault="00292D96"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Moses Mataika &lt;mataika.moses@gmail.com&gt;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Monday, June 16, </w:t>
      </w:r>
      <w:proofErr w:type="gramStart"/>
      <w:r w:rsidRPr="00452B8E">
        <w:rPr>
          <w:rFonts w:eastAsia="Times New Roman" w:cstheme="minorHAnsi"/>
        </w:rPr>
        <w:t>2025</w:t>
      </w:r>
      <w:proofErr w:type="gramEnd"/>
      <w:r w:rsidRPr="00452B8E">
        <w:rPr>
          <w:rFonts w:eastAsia="Times New Roman" w:cstheme="minorHAnsi"/>
        </w:rPr>
        <w:t xml:space="preserve"> 8:40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39789D4A" w14:textId="77777777" w:rsidR="00292D96" w:rsidRPr="00452B8E" w:rsidRDefault="00292D96" w:rsidP="00452B8E">
      <w:pPr>
        <w:adjustRightInd w:val="0"/>
        <w:snapToGrid w:val="0"/>
        <w:spacing w:after="0" w:line="240" w:lineRule="auto"/>
        <w:rPr>
          <w:rFonts w:cstheme="minorHAnsi"/>
        </w:rPr>
      </w:pPr>
    </w:p>
    <w:p w14:paraId="6336E138" w14:textId="77777777" w:rsidR="00292D96" w:rsidRPr="00452B8E" w:rsidRDefault="00292D96" w:rsidP="00452B8E">
      <w:pPr>
        <w:adjustRightInd w:val="0"/>
        <w:snapToGrid w:val="0"/>
        <w:spacing w:after="0" w:line="240" w:lineRule="auto"/>
        <w:rPr>
          <w:rFonts w:cstheme="minorHAnsi"/>
        </w:rPr>
      </w:pPr>
      <w:r w:rsidRPr="00452B8E">
        <w:rPr>
          <w:rFonts w:cstheme="minorHAnsi"/>
        </w:rPr>
        <w:t>Bula Vinaka SK, </w:t>
      </w:r>
    </w:p>
    <w:p w14:paraId="4B6B0A2B" w14:textId="77777777" w:rsidR="00292D96" w:rsidRPr="00452B8E" w:rsidRDefault="00292D96" w:rsidP="00452B8E">
      <w:pPr>
        <w:adjustRightInd w:val="0"/>
        <w:snapToGrid w:val="0"/>
        <w:spacing w:after="0" w:line="240" w:lineRule="auto"/>
        <w:rPr>
          <w:rFonts w:cstheme="minorHAnsi"/>
        </w:rPr>
      </w:pPr>
    </w:p>
    <w:p w14:paraId="6471F1E1" w14:textId="77777777" w:rsidR="00292D96" w:rsidRPr="0028089A" w:rsidRDefault="00292D96" w:rsidP="0028089A">
      <w:pPr>
        <w:adjustRightInd w:val="0"/>
        <w:snapToGrid w:val="0"/>
        <w:spacing w:after="0" w:line="240" w:lineRule="auto"/>
        <w:rPr>
          <w:rFonts w:cstheme="minorHAnsi"/>
        </w:rPr>
      </w:pPr>
      <w:r w:rsidRPr="00452B8E">
        <w:rPr>
          <w:rFonts w:cstheme="minorHAnsi"/>
        </w:rPr>
        <w:t xml:space="preserve">Please find below a copy of Fijis filled in forms in preparations for NC. Should you have any questions or concerns, </w:t>
      </w:r>
      <w:r w:rsidRPr="0028089A">
        <w:rPr>
          <w:rFonts w:cstheme="minorHAnsi"/>
        </w:rPr>
        <w:t>please do not hesitate to contact me.</w:t>
      </w:r>
    </w:p>
    <w:p w14:paraId="025931EA" w14:textId="77777777" w:rsidR="00292D96" w:rsidRPr="0028089A" w:rsidRDefault="00292D96" w:rsidP="0028089A">
      <w:pPr>
        <w:adjustRightInd w:val="0"/>
        <w:snapToGrid w:val="0"/>
        <w:spacing w:after="0" w:line="240" w:lineRule="auto"/>
        <w:rPr>
          <w:rFonts w:cstheme="minorHAnsi"/>
        </w:rPr>
      </w:pPr>
    </w:p>
    <w:p w14:paraId="32DC8413" w14:textId="77777777" w:rsidR="00292D96" w:rsidRPr="0028089A" w:rsidRDefault="00292D96" w:rsidP="0028089A">
      <w:pPr>
        <w:adjustRightInd w:val="0"/>
        <w:snapToGrid w:val="0"/>
        <w:spacing w:after="0" w:line="240" w:lineRule="auto"/>
        <w:rPr>
          <w:rFonts w:cstheme="minorHAnsi"/>
        </w:rPr>
      </w:pPr>
      <w:r w:rsidRPr="0028089A">
        <w:rPr>
          <w:rFonts w:cstheme="minorHAnsi"/>
        </w:rPr>
        <w:t>Vinaka,</w:t>
      </w:r>
    </w:p>
    <w:p w14:paraId="50C38ADF" w14:textId="77777777" w:rsidR="00292D96" w:rsidRPr="0028089A" w:rsidRDefault="00292D96" w:rsidP="0028089A">
      <w:pPr>
        <w:adjustRightInd w:val="0"/>
        <w:snapToGrid w:val="0"/>
        <w:spacing w:after="0" w:line="240" w:lineRule="auto"/>
        <w:rPr>
          <w:rFonts w:cstheme="minorHAnsi"/>
        </w:rPr>
      </w:pPr>
      <w:proofErr w:type="spellStart"/>
      <w:r w:rsidRPr="0028089A">
        <w:rPr>
          <w:rFonts w:cstheme="minorHAnsi"/>
        </w:rPr>
        <w:t>Moses.M</w:t>
      </w:r>
      <w:proofErr w:type="spellEnd"/>
    </w:p>
    <w:p w14:paraId="30222B45" w14:textId="77777777" w:rsidR="00292D96" w:rsidRPr="0028089A" w:rsidRDefault="00292D96" w:rsidP="0028089A">
      <w:pPr>
        <w:adjustRightInd w:val="0"/>
        <w:snapToGrid w:val="0"/>
        <w:spacing w:after="0" w:line="240" w:lineRule="auto"/>
        <w:rPr>
          <w:rFonts w:cstheme="minorHAnsi"/>
          <w:lang w:eastAsia="ko-KR"/>
        </w:rPr>
      </w:pPr>
    </w:p>
    <w:p w14:paraId="32F1B57E" w14:textId="397FCBA5" w:rsidR="00292D96" w:rsidRPr="0028089A" w:rsidRDefault="00292D96" w:rsidP="0028089A">
      <w:pPr>
        <w:adjustRightInd w:val="0"/>
        <w:snapToGrid w:val="0"/>
        <w:spacing w:after="0" w:line="240" w:lineRule="auto"/>
        <w:rPr>
          <w:rFonts w:cstheme="minorHAnsi"/>
          <w:b/>
          <w:bCs/>
          <w:u w:val="single"/>
          <w:lang w:eastAsia="ko-KR"/>
        </w:rPr>
      </w:pPr>
      <w:r w:rsidRPr="0028089A">
        <w:rPr>
          <w:rFonts w:cstheme="minorHAnsi"/>
          <w:b/>
          <w:bCs/>
          <w:highlight w:val="lightGray"/>
          <w:u w:val="single"/>
          <w:lang w:eastAsia="ko-KR"/>
        </w:rPr>
        <w:t>Japan</w:t>
      </w:r>
    </w:p>
    <w:p w14:paraId="2543954E" w14:textId="77777777" w:rsidR="00292D96" w:rsidRPr="0028089A" w:rsidRDefault="00292D96" w:rsidP="0028089A">
      <w:pPr>
        <w:adjustRightInd w:val="0"/>
        <w:snapToGrid w:val="0"/>
        <w:spacing w:after="0" w:line="240" w:lineRule="auto"/>
        <w:rPr>
          <w:rFonts w:cstheme="minorHAnsi"/>
          <w:lang w:eastAsia="ko-KR"/>
        </w:rPr>
      </w:pPr>
    </w:p>
    <w:p w14:paraId="0A04BDD9" w14:textId="77777777" w:rsidR="0028089A" w:rsidRPr="0028089A" w:rsidRDefault="0028089A" w:rsidP="0028089A">
      <w:pPr>
        <w:adjustRightInd w:val="0"/>
        <w:snapToGrid w:val="0"/>
        <w:spacing w:after="0" w:line="240" w:lineRule="auto"/>
        <w:rPr>
          <w:rFonts w:eastAsia="MS PGothic" w:cstheme="minorHAnsi"/>
        </w:rPr>
      </w:pPr>
      <w:r w:rsidRPr="0028089A">
        <w:rPr>
          <w:rFonts w:eastAsia="MS PGothic" w:cstheme="minorHAnsi"/>
          <w:b/>
          <w:bCs/>
        </w:rPr>
        <w:t>From:</w:t>
      </w:r>
      <w:r w:rsidRPr="0028089A">
        <w:rPr>
          <w:rFonts w:eastAsia="MS PGothic" w:cstheme="minorHAnsi"/>
        </w:rPr>
        <w:t xml:space="preserve"> </w:t>
      </w:r>
      <w:r w:rsidRPr="0028089A">
        <w:rPr>
          <w:rFonts w:eastAsia="MS PGothic" w:cstheme="minorHAnsi"/>
        </w:rPr>
        <w:t>金納</w:t>
      </w:r>
      <w:r w:rsidRPr="0028089A">
        <w:rPr>
          <w:rFonts w:eastAsia="MS PGothic" w:cstheme="minorHAnsi"/>
        </w:rPr>
        <w:t xml:space="preserve"> </w:t>
      </w:r>
      <w:r w:rsidRPr="0028089A">
        <w:rPr>
          <w:rFonts w:eastAsia="MS PGothic" w:cstheme="minorHAnsi"/>
        </w:rPr>
        <w:t>雅英</w:t>
      </w:r>
      <w:r w:rsidRPr="0028089A">
        <w:rPr>
          <w:rFonts w:eastAsia="MS PGothic" w:cstheme="minorHAnsi"/>
        </w:rPr>
        <w:t xml:space="preserve">(KANNOU Masahide) &lt;masahide_kanno210@maff.go.jp&gt; </w:t>
      </w:r>
      <w:r w:rsidRPr="0028089A">
        <w:rPr>
          <w:rFonts w:eastAsia="MS PGothic" w:cstheme="minorHAnsi"/>
        </w:rPr>
        <w:br/>
      </w:r>
      <w:r w:rsidRPr="0028089A">
        <w:rPr>
          <w:rFonts w:eastAsia="MS PGothic" w:cstheme="minorHAnsi"/>
          <w:b/>
          <w:bCs/>
        </w:rPr>
        <w:t>Sent:</w:t>
      </w:r>
      <w:r w:rsidRPr="0028089A">
        <w:rPr>
          <w:rFonts w:eastAsia="MS PGothic" w:cstheme="minorHAnsi"/>
        </w:rPr>
        <w:t xml:space="preserve"> Friday, June 27, 2025 2:40 PM</w:t>
      </w:r>
      <w:r w:rsidRPr="0028089A">
        <w:rPr>
          <w:rFonts w:eastAsia="MS PGothic" w:cstheme="minorHAnsi"/>
        </w:rPr>
        <w:br/>
      </w:r>
      <w:r w:rsidRPr="0028089A">
        <w:rPr>
          <w:rFonts w:eastAsia="MS PGothic" w:cstheme="minorHAnsi"/>
          <w:b/>
          <w:bCs/>
        </w:rPr>
        <w:t>To:</w:t>
      </w:r>
      <w:r w:rsidRPr="0028089A">
        <w:rPr>
          <w:rFonts w:eastAsia="MS PGothic" w:cstheme="minorHAnsi"/>
        </w:rPr>
        <w:t xml:space="preserve"> SungKwon Soh &lt;SungKwon.Soh@wcpfc.int&gt;; </w:t>
      </w:r>
      <w:r w:rsidRPr="0028089A">
        <w:rPr>
          <w:rFonts w:eastAsia="MS PGothic" w:cstheme="minorHAnsi"/>
        </w:rPr>
        <w:t>清水</w:t>
      </w:r>
      <w:r w:rsidRPr="0028089A">
        <w:rPr>
          <w:rFonts w:eastAsia="MS PGothic" w:cstheme="minorHAnsi"/>
        </w:rPr>
        <w:t xml:space="preserve"> </w:t>
      </w:r>
      <w:r w:rsidRPr="0028089A">
        <w:rPr>
          <w:rFonts w:eastAsia="MS PGothic" w:cstheme="minorHAnsi"/>
        </w:rPr>
        <w:t>宣維</w:t>
      </w:r>
      <w:r w:rsidRPr="0028089A">
        <w:rPr>
          <w:rFonts w:eastAsia="MS PGothic" w:cstheme="minorHAnsi"/>
        </w:rPr>
        <w:t>(SHIMIZU Nobushige) &lt;nobushige_shimizu640@maff.go.jp&gt;</w:t>
      </w:r>
      <w:r w:rsidRPr="0028089A">
        <w:rPr>
          <w:rFonts w:eastAsia="MS PGothic" w:cstheme="minorHAnsi"/>
        </w:rPr>
        <w:br/>
      </w:r>
      <w:r w:rsidRPr="0028089A">
        <w:rPr>
          <w:rFonts w:eastAsia="MS PGothic" w:cstheme="minorHAnsi"/>
          <w:b/>
          <w:bCs/>
        </w:rPr>
        <w:t>Cc:</w:t>
      </w:r>
      <w:r w:rsidRPr="0028089A">
        <w:rPr>
          <w:rFonts w:eastAsia="MS PGothic" w:cstheme="minorHAnsi"/>
        </w:rPr>
        <w:t xml:space="preserve"> </w:t>
      </w:r>
      <w:r w:rsidRPr="0028089A">
        <w:rPr>
          <w:rFonts w:eastAsia="MS PGothic" w:cstheme="minorHAnsi"/>
        </w:rPr>
        <w:t>大南</w:t>
      </w:r>
      <w:r w:rsidRPr="0028089A">
        <w:rPr>
          <w:rFonts w:eastAsia="MS PGothic" w:cstheme="minorHAnsi"/>
        </w:rPr>
        <w:t xml:space="preserve"> </w:t>
      </w:r>
      <w:r w:rsidRPr="0028089A">
        <w:rPr>
          <w:rFonts w:eastAsia="MS PGothic" w:cstheme="minorHAnsi"/>
        </w:rPr>
        <w:t>あかり</w:t>
      </w:r>
      <w:r w:rsidRPr="0028089A">
        <w:rPr>
          <w:rFonts w:eastAsia="MS PGothic" w:cstheme="minorHAnsi"/>
        </w:rPr>
        <w:t>(OONAMI Akari) &lt;akari_onami830@maff.go.jp&gt;</w:t>
      </w:r>
      <w:r w:rsidRPr="0028089A">
        <w:rPr>
          <w:rFonts w:eastAsia="MS PGothic" w:cstheme="minorHAnsi"/>
        </w:rPr>
        <w:br/>
      </w:r>
      <w:r w:rsidRPr="0028089A">
        <w:rPr>
          <w:rFonts w:eastAsia="MS PGothic" w:cstheme="minorHAnsi"/>
          <w:b/>
          <w:bCs/>
        </w:rPr>
        <w:t>Subject:</w:t>
      </w:r>
      <w:r w:rsidRPr="0028089A">
        <w:rPr>
          <w:rFonts w:eastAsia="MS PGothic" w:cstheme="minorHAnsi"/>
        </w:rPr>
        <w:t xml:space="preserve"> RE: Reporting on NP albacore and NP swordfish - Japan is outstanding</w:t>
      </w:r>
    </w:p>
    <w:p w14:paraId="72F3E1AE" w14:textId="77777777" w:rsidR="0028089A" w:rsidRPr="0028089A" w:rsidRDefault="0028089A" w:rsidP="0028089A">
      <w:pPr>
        <w:adjustRightInd w:val="0"/>
        <w:snapToGrid w:val="0"/>
        <w:spacing w:after="0" w:line="240" w:lineRule="auto"/>
        <w:rPr>
          <w:rFonts w:eastAsia="Yu Gothic" w:cstheme="minorHAnsi"/>
          <w:sz w:val="21"/>
          <w:szCs w:val="21"/>
          <w14:ligatures w14:val="standardContextual"/>
        </w:rPr>
      </w:pPr>
    </w:p>
    <w:p w14:paraId="1125C4BA" w14:textId="77777777" w:rsidR="0028089A" w:rsidRPr="0028089A" w:rsidRDefault="0028089A" w:rsidP="0028089A">
      <w:pPr>
        <w:adjustRightInd w:val="0"/>
        <w:snapToGrid w:val="0"/>
        <w:spacing w:after="0" w:line="240" w:lineRule="auto"/>
        <w:rPr>
          <w:rFonts w:cstheme="minorHAnsi"/>
        </w:rPr>
      </w:pPr>
      <w:r w:rsidRPr="0028089A">
        <w:rPr>
          <w:rFonts w:cstheme="minorHAnsi"/>
        </w:rPr>
        <w:t>Dear SungKwon-san,</w:t>
      </w:r>
    </w:p>
    <w:p w14:paraId="70F8D86D" w14:textId="77777777" w:rsidR="0028089A" w:rsidRPr="0028089A" w:rsidRDefault="0028089A" w:rsidP="0028089A">
      <w:pPr>
        <w:adjustRightInd w:val="0"/>
        <w:snapToGrid w:val="0"/>
        <w:spacing w:after="0" w:line="240" w:lineRule="auto"/>
        <w:rPr>
          <w:rFonts w:cstheme="minorHAnsi"/>
        </w:rPr>
      </w:pPr>
    </w:p>
    <w:p w14:paraId="1593CB08" w14:textId="77777777" w:rsidR="0028089A" w:rsidRPr="0028089A" w:rsidRDefault="0028089A" w:rsidP="0028089A">
      <w:pPr>
        <w:adjustRightInd w:val="0"/>
        <w:snapToGrid w:val="0"/>
        <w:spacing w:after="0" w:line="240" w:lineRule="auto"/>
        <w:rPr>
          <w:rFonts w:cstheme="minorHAnsi"/>
        </w:rPr>
      </w:pPr>
      <w:r w:rsidRPr="0028089A">
        <w:rPr>
          <w:rFonts w:cstheme="minorHAnsi"/>
        </w:rPr>
        <w:t>Thank you for your continuous support.</w:t>
      </w:r>
    </w:p>
    <w:p w14:paraId="61E0A814" w14:textId="77777777" w:rsidR="0028089A" w:rsidRPr="0028089A" w:rsidRDefault="0028089A" w:rsidP="0028089A">
      <w:pPr>
        <w:adjustRightInd w:val="0"/>
        <w:snapToGrid w:val="0"/>
        <w:spacing w:after="0" w:line="240" w:lineRule="auto"/>
        <w:rPr>
          <w:rFonts w:cstheme="minorHAnsi"/>
        </w:rPr>
      </w:pPr>
      <w:r w:rsidRPr="0028089A">
        <w:rPr>
          <w:rFonts w:cstheme="minorHAnsi"/>
        </w:rPr>
        <w:t>I would like to submit the report NP albacore and swordfish and revised PBF report.</w:t>
      </w:r>
    </w:p>
    <w:p w14:paraId="029CED9F" w14:textId="77777777" w:rsidR="0028089A" w:rsidRPr="0028089A" w:rsidRDefault="0028089A" w:rsidP="0028089A">
      <w:pPr>
        <w:adjustRightInd w:val="0"/>
        <w:snapToGrid w:val="0"/>
        <w:spacing w:after="0" w:line="240" w:lineRule="auto"/>
        <w:rPr>
          <w:rFonts w:cstheme="minorHAnsi"/>
        </w:rPr>
      </w:pPr>
    </w:p>
    <w:p w14:paraId="5954A4E2" w14:textId="77777777" w:rsidR="0028089A" w:rsidRPr="0028089A" w:rsidRDefault="0028089A" w:rsidP="0028089A">
      <w:pPr>
        <w:adjustRightInd w:val="0"/>
        <w:snapToGrid w:val="0"/>
        <w:spacing w:after="0" w:line="240" w:lineRule="auto"/>
        <w:rPr>
          <w:rFonts w:cstheme="minorHAnsi"/>
        </w:rPr>
      </w:pPr>
      <w:r w:rsidRPr="0028089A">
        <w:rPr>
          <w:rFonts w:cstheme="minorHAnsi"/>
        </w:rPr>
        <w:t>Best regards,</w:t>
      </w:r>
    </w:p>
    <w:p w14:paraId="1F464DD2" w14:textId="77777777" w:rsidR="0028089A" w:rsidRPr="0028089A" w:rsidRDefault="0028089A" w:rsidP="0028089A">
      <w:pPr>
        <w:adjustRightInd w:val="0"/>
        <w:snapToGrid w:val="0"/>
        <w:spacing w:after="0" w:line="240" w:lineRule="auto"/>
        <w:rPr>
          <w:rFonts w:cstheme="minorHAnsi"/>
        </w:rPr>
      </w:pPr>
      <w:r w:rsidRPr="0028089A">
        <w:rPr>
          <w:rFonts w:cstheme="minorHAnsi"/>
        </w:rPr>
        <w:t>Masahide</w:t>
      </w:r>
    </w:p>
    <w:p w14:paraId="410FA28B" w14:textId="77777777" w:rsidR="00292D96" w:rsidRPr="0028089A" w:rsidRDefault="00292D96" w:rsidP="0028089A">
      <w:pPr>
        <w:adjustRightInd w:val="0"/>
        <w:snapToGrid w:val="0"/>
        <w:spacing w:after="0" w:line="240" w:lineRule="auto"/>
        <w:rPr>
          <w:rFonts w:cstheme="minorHAnsi"/>
        </w:rPr>
      </w:pPr>
    </w:p>
    <w:p w14:paraId="1506D3A1" w14:textId="06AEB179" w:rsidR="00292D96" w:rsidRPr="0028089A" w:rsidRDefault="00452B8E" w:rsidP="0028089A">
      <w:pPr>
        <w:widowControl w:val="0"/>
        <w:adjustRightInd w:val="0"/>
        <w:snapToGrid w:val="0"/>
        <w:spacing w:after="0" w:line="240" w:lineRule="auto"/>
        <w:rPr>
          <w:rFonts w:cstheme="minorHAnsi"/>
          <w:b/>
          <w:bCs/>
          <w:u w:val="single"/>
          <w:lang w:eastAsia="ko-KR"/>
        </w:rPr>
      </w:pPr>
      <w:r w:rsidRPr="0028089A">
        <w:rPr>
          <w:rFonts w:cstheme="minorHAnsi"/>
          <w:b/>
          <w:bCs/>
          <w:highlight w:val="lightGray"/>
          <w:u w:val="single"/>
          <w:lang w:eastAsia="ko-KR"/>
        </w:rPr>
        <w:t xml:space="preserve">Republic of </w:t>
      </w:r>
      <w:r w:rsidR="00292D96" w:rsidRPr="0028089A">
        <w:rPr>
          <w:rFonts w:cstheme="minorHAnsi"/>
          <w:b/>
          <w:bCs/>
          <w:highlight w:val="lightGray"/>
          <w:u w:val="single"/>
          <w:lang w:eastAsia="ko-KR"/>
        </w:rPr>
        <w:t>Korea</w:t>
      </w:r>
    </w:p>
    <w:p w14:paraId="1A08C89A" w14:textId="77777777" w:rsidR="00452B8E" w:rsidRPr="0028089A" w:rsidRDefault="00452B8E" w:rsidP="0028089A">
      <w:pPr>
        <w:widowControl w:val="0"/>
        <w:adjustRightInd w:val="0"/>
        <w:snapToGrid w:val="0"/>
        <w:spacing w:after="0" w:line="240" w:lineRule="auto"/>
        <w:rPr>
          <w:rFonts w:cstheme="minorHAnsi"/>
        </w:rPr>
      </w:pPr>
    </w:p>
    <w:p w14:paraId="5E0471D1" w14:textId="77777777" w:rsidR="00452B8E" w:rsidRPr="00452B8E" w:rsidRDefault="00452B8E" w:rsidP="0028089A">
      <w:pPr>
        <w:widowControl w:val="0"/>
        <w:adjustRightInd w:val="0"/>
        <w:snapToGrid w:val="0"/>
        <w:spacing w:after="0" w:line="240" w:lineRule="auto"/>
        <w:outlineLvl w:val="0"/>
        <w:rPr>
          <w:rFonts w:cstheme="minorHAnsi"/>
        </w:rPr>
      </w:pPr>
      <w:r w:rsidRPr="0028089A">
        <w:rPr>
          <w:rFonts w:cstheme="minorHAnsi"/>
          <w:b/>
          <w:bCs/>
        </w:rPr>
        <w:t>From:</w:t>
      </w:r>
      <w:r w:rsidRPr="0028089A">
        <w:rPr>
          <w:rFonts w:cstheme="minorHAnsi"/>
        </w:rPr>
        <w:t xml:space="preserve"> </w:t>
      </w:r>
      <w:hyperlink r:id="rId9" w:history="1">
        <w:r w:rsidRPr="0028089A">
          <w:rPr>
            <w:rStyle w:val="Hyperlink"/>
            <w:rFonts w:cstheme="minorHAnsi"/>
          </w:rPr>
          <w:t>ikna@korea.kr</w:t>
        </w:r>
      </w:hyperlink>
      <w:r w:rsidRPr="0028089A">
        <w:rPr>
          <w:rFonts w:cstheme="minorHAnsi"/>
        </w:rPr>
        <w:t xml:space="preserve"> &lt;</w:t>
      </w:r>
      <w:hyperlink r:id="rId10" w:history="1">
        <w:r w:rsidRPr="0028089A">
          <w:rPr>
            <w:rStyle w:val="Hyperlink"/>
            <w:rFonts w:cstheme="minorHAnsi"/>
          </w:rPr>
          <w:t>ikna@korea.kr</w:t>
        </w:r>
      </w:hyperlink>
      <w:r w:rsidRPr="0028089A">
        <w:rPr>
          <w:rFonts w:cstheme="minorHAnsi"/>
        </w:rPr>
        <w:t xml:space="preserve">&gt; </w:t>
      </w:r>
      <w:r w:rsidRPr="0028089A">
        <w:rPr>
          <w:rFonts w:cstheme="minorHAnsi"/>
        </w:rPr>
        <w:br/>
      </w:r>
      <w:r w:rsidRPr="0028089A">
        <w:rPr>
          <w:rFonts w:cstheme="minorHAnsi"/>
          <w:b/>
          <w:bCs/>
        </w:rPr>
        <w:t>Sent:</w:t>
      </w:r>
      <w:r w:rsidRPr="0028089A">
        <w:rPr>
          <w:rFonts w:cstheme="minorHAnsi"/>
        </w:rPr>
        <w:t xml:space="preserve"> Thursday, May 1, 2025 8:59 PM</w:t>
      </w:r>
      <w:r w:rsidRPr="0028089A">
        <w:rPr>
          <w:rFonts w:cstheme="minorHAnsi"/>
        </w:rPr>
        <w:br/>
      </w:r>
      <w:r w:rsidRPr="0028089A">
        <w:rPr>
          <w:rFonts w:cstheme="minorHAnsi"/>
          <w:b/>
          <w:bCs/>
        </w:rPr>
        <w:t>To:</w:t>
      </w:r>
      <w:r w:rsidRPr="0028089A">
        <w:rPr>
          <w:rFonts w:cstheme="minorHAnsi"/>
        </w:rPr>
        <w:t xml:space="preserve"> Eidre Sharp &lt;</w:t>
      </w:r>
      <w:hyperlink r:id="rId11" w:history="1">
        <w:r w:rsidRPr="0028089A">
          <w:rPr>
            <w:rStyle w:val="Hyperlink"/>
            <w:rFonts w:cstheme="minorHAnsi"/>
          </w:rPr>
          <w:t>Eidre.Sharp@wcpfc.int</w:t>
        </w:r>
      </w:hyperlink>
      <w:r w:rsidRPr="0028089A">
        <w:rPr>
          <w:rFonts w:cstheme="minorHAnsi"/>
        </w:rPr>
        <w:t>&gt;; Joseph Jack &lt;</w:t>
      </w:r>
      <w:hyperlink r:id="rId12" w:history="1">
        <w:r w:rsidRPr="0028089A">
          <w:rPr>
            <w:rStyle w:val="Hyperlink"/>
            <w:rFonts w:cstheme="minorHAnsi"/>
          </w:rPr>
          <w:t>Joseph.Jack@wcpfc.int</w:t>
        </w:r>
      </w:hyperlink>
      <w:r w:rsidRPr="0028089A">
        <w:rPr>
          <w:rFonts w:cstheme="minorHAnsi"/>
        </w:rPr>
        <w:t>&gt;</w:t>
      </w:r>
      <w:r w:rsidRPr="0028089A">
        <w:rPr>
          <w:rFonts w:cstheme="minorHAnsi"/>
        </w:rPr>
        <w:br/>
      </w:r>
      <w:r w:rsidRPr="0028089A">
        <w:rPr>
          <w:rFonts w:cstheme="minorHAnsi"/>
          <w:b/>
          <w:bCs/>
        </w:rPr>
        <w:t>Cc:</w:t>
      </w:r>
      <w:r w:rsidRPr="0028089A">
        <w:rPr>
          <w:rFonts w:cstheme="minorHAnsi"/>
        </w:rPr>
        <w:t xml:space="preserve"> "</w:t>
      </w:r>
      <w:r w:rsidRPr="0028089A">
        <w:rPr>
          <w:rFonts w:eastAsia="Malgun Gothic" w:cstheme="minorHAnsi"/>
        </w:rPr>
        <w:t>임정현</w:t>
      </w:r>
      <w:r w:rsidRPr="0028089A">
        <w:rPr>
          <w:rFonts w:cstheme="minorHAnsi"/>
        </w:rPr>
        <w:t>" &lt;</w:t>
      </w:r>
      <w:hyperlink r:id="rId13" w:history="1">
        <w:r w:rsidRPr="0028089A">
          <w:rPr>
            <w:rStyle w:val="Hyperlink"/>
            <w:rFonts w:cstheme="minorHAnsi"/>
          </w:rPr>
          <w:t>jhlim1@korea.kr</w:t>
        </w:r>
      </w:hyperlink>
      <w:r w:rsidRPr="0028089A">
        <w:rPr>
          <w:rFonts w:cstheme="minorHAnsi"/>
        </w:rPr>
        <w:t>&gt;; Lara Manarangi-Trott &lt;</w:t>
      </w:r>
      <w:hyperlink r:id="rId14" w:history="1">
        <w:r w:rsidRPr="0028089A">
          <w:rPr>
            <w:rStyle w:val="Hyperlink"/>
            <w:rFonts w:cstheme="minorHAnsi"/>
          </w:rPr>
          <w:t>Lara.Manarangi-Trott@wcpfc.int</w:t>
        </w:r>
      </w:hyperlink>
      <w:r w:rsidRPr="0028089A">
        <w:rPr>
          <w:rFonts w:cstheme="minorHAnsi"/>
        </w:rPr>
        <w:t>&gt;; "</w:t>
      </w:r>
      <w:r w:rsidRPr="0028089A">
        <w:rPr>
          <w:rFonts w:eastAsia="Malgun Gothic" w:cstheme="minorHAnsi"/>
        </w:rPr>
        <w:t>김정례</w:t>
      </w:r>
      <w:r w:rsidRPr="0028089A">
        <w:rPr>
          <w:rFonts w:cstheme="minorHAnsi"/>
        </w:rPr>
        <w:t>" &lt;</w:t>
      </w:r>
      <w:hyperlink r:id="rId15" w:history="1">
        <w:r w:rsidRPr="0028089A">
          <w:rPr>
            <w:rStyle w:val="Hyperlink"/>
            <w:rFonts w:cstheme="minorHAnsi"/>
          </w:rPr>
          <w:t>riley1126@korea.kr</w:t>
        </w:r>
      </w:hyperlink>
      <w:r w:rsidRPr="0028089A">
        <w:rPr>
          <w:rFonts w:cstheme="minorHAnsi"/>
        </w:rPr>
        <w:t>&gt;; "</w:t>
      </w:r>
      <w:r w:rsidRPr="0028089A">
        <w:rPr>
          <w:rFonts w:eastAsia="Malgun Gothic" w:cstheme="minorHAnsi"/>
        </w:rPr>
        <w:t>박희원</w:t>
      </w:r>
      <w:r w:rsidRPr="0028089A">
        <w:rPr>
          <w:rFonts w:cstheme="minorHAnsi"/>
        </w:rPr>
        <w:t>" &lt;</w:t>
      </w:r>
      <w:hyperlink r:id="rId16" w:history="1">
        <w:r w:rsidRPr="00452B8E">
          <w:rPr>
            <w:rStyle w:val="Hyperlink"/>
            <w:rFonts w:cstheme="minorHAnsi"/>
          </w:rPr>
          <w:t>heewon81@korea.kr</w:t>
        </w:r>
      </w:hyperlink>
      <w:r w:rsidRPr="00452B8E">
        <w:rPr>
          <w:rFonts w:cstheme="minorHAnsi"/>
        </w:rPr>
        <w:t>&gt;; "</w:t>
      </w:r>
      <w:r w:rsidRPr="00452B8E">
        <w:rPr>
          <w:rFonts w:eastAsia="Malgun Gothic" w:cstheme="minorHAnsi"/>
        </w:rPr>
        <w:t>이미경</w:t>
      </w:r>
      <w:r w:rsidRPr="00452B8E">
        <w:rPr>
          <w:rFonts w:cstheme="minorHAnsi"/>
        </w:rPr>
        <w:t>" &lt;</w:t>
      </w:r>
      <w:hyperlink r:id="rId17" w:history="1">
        <w:r w:rsidRPr="00452B8E">
          <w:rPr>
            <w:rStyle w:val="Hyperlink"/>
            <w:rFonts w:cstheme="minorHAnsi"/>
          </w:rPr>
          <w:t>ccmklee@korea.kr</w:t>
        </w:r>
      </w:hyperlink>
      <w:r w:rsidRPr="00452B8E">
        <w:rPr>
          <w:rFonts w:cstheme="minorHAnsi"/>
        </w:rPr>
        <w:t>&gt;; "</w:t>
      </w:r>
      <w:r w:rsidRPr="00452B8E">
        <w:rPr>
          <w:rFonts w:eastAsia="Malgun Gothic" w:cstheme="minorHAnsi"/>
        </w:rPr>
        <w:t>양재걸</w:t>
      </w:r>
      <w:r w:rsidRPr="00452B8E">
        <w:rPr>
          <w:rFonts w:cstheme="minorHAnsi"/>
        </w:rPr>
        <w:t>" &lt;</w:t>
      </w:r>
      <w:hyperlink r:id="rId18" w:history="1">
        <w:r w:rsidRPr="00452B8E">
          <w:rPr>
            <w:rStyle w:val="Hyperlink"/>
            <w:rFonts w:cstheme="minorHAnsi"/>
          </w:rPr>
          <w:t>jg718@kofci.org</w:t>
        </w:r>
      </w:hyperlink>
      <w:r w:rsidRPr="00452B8E">
        <w:rPr>
          <w:rFonts w:cstheme="minorHAnsi"/>
        </w:rPr>
        <w:t>&gt;</w:t>
      </w:r>
      <w:r w:rsidRPr="00452B8E">
        <w:rPr>
          <w:rFonts w:cstheme="minorHAnsi"/>
        </w:rPr>
        <w:br/>
      </w:r>
      <w:r w:rsidRPr="00452B8E">
        <w:rPr>
          <w:rFonts w:cstheme="minorHAnsi"/>
          <w:b/>
          <w:bCs/>
        </w:rPr>
        <w:t>Subject:</w:t>
      </w:r>
      <w:r w:rsidRPr="00452B8E">
        <w:rPr>
          <w:rFonts w:cstheme="minorHAnsi"/>
        </w:rPr>
        <w:t xml:space="preserve"> North Pacific Albacore catch and effort</w:t>
      </w:r>
    </w:p>
    <w:p w14:paraId="6B8F4FC4" w14:textId="77777777" w:rsidR="00452B8E" w:rsidRPr="00452B8E" w:rsidRDefault="00452B8E" w:rsidP="00D50B08">
      <w:pPr>
        <w:widowControl w:val="0"/>
        <w:adjustRightInd w:val="0"/>
        <w:snapToGrid w:val="0"/>
        <w:spacing w:after="0" w:line="240" w:lineRule="auto"/>
        <w:rPr>
          <w:rFonts w:cstheme="minorHAnsi"/>
        </w:rPr>
      </w:pPr>
    </w:p>
    <w:p w14:paraId="73F4012B" w14:textId="77777777" w:rsidR="00452B8E" w:rsidRPr="00452B8E" w:rsidRDefault="00452B8E" w:rsidP="00D50B08">
      <w:pPr>
        <w:pStyle w:val="NormalWeb"/>
        <w:widowControl w:val="0"/>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Dear Secretariat,</w:t>
      </w:r>
    </w:p>
    <w:p w14:paraId="72DDCF45"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p>
    <w:p w14:paraId="426585A0"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I hope this email finds you well.</w:t>
      </w:r>
    </w:p>
    <w:p w14:paraId="4BC412D5"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p w14:paraId="3C1348B3"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This is to report Korea's 2024 catch and effort of North Pacific Albacore as attached in accordance with paragraph 3 of CMM 2019-03. Please let me know should you need any clarification.</w:t>
      </w:r>
    </w:p>
    <w:p w14:paraId="4AD8D444"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p w14:paraId="7B541B5A"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Thank you.</w:t>
      </w:r>
    </w:p>
    <w:p w14:paraId="64AA460D"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p w14:paraId="734E5263"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Sincerely,</w:t>
      </w:r>
    </w:p>
    <w:p w14:paraId="1EBB8EDC"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Ilkang Na</w:t>
      </w:r>
      <w:r w:rsidRPr="00452B8E">
        <w:rPr>
          <w:rFonts w:asciiTheme="minorHAnsi" w:hAnsiTheme="minorHAnsi" w:cstheme="minorHAnsi"/>
          <w:sz w:val="22"/>
          <w:szCs w:val="22"/>
        </w:rPr>
        <w:br/>
        <w:t>Republic of Korea </w:t>
      </w:r>
    </w:p>
    <w:p w14:paraId="1C64612B"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sz w:val="22"/>
          <w:szCs w:val="22"/>
        </w:rPr>
        <w:t> </w:t>
      </w:r>
    </w:p>
    <w:tbl>
      <w:tblPr>
        <w:tblW w:w="9860" w:type="dxa"/>
        <w:tblLook w:val="04A0" w:firstRow="1" w:lastRow="0" w:firstColumn="1" w:lastColumn="0" w:noHBand="0" w:noVBand="1"/>
      </w:tblPr>
      <w:tblGrid>
        <w:gridCol w:w="1720"/>
        <w:gridCol w:w="1720"/>
        <w:gridCol w:w="1300"/>
        <w:gridCol w:w="1200"/>
        <w:gridCol w:w="960"/>
        <w:gridCol w:w="1073"/>
        <w:gridCol w:w="960"/>
        <w:gridCol w:w="960"/>
      </w:tblGrid>
      <w:tr w:rsidR="00452B8E" w:rsidRPr="00452B8E" w14:paraId="0EA2716E" w14:textId="77777777" w:rsidTr="00DA45CC">
        <w:trPr>
          <w:trHeight w:val="345"/>
        </w:trPr>
        <w:tc>
          <w:tcPr>
            <w:tcW w:w="7940" w:type="dxa"/>
            <w:gridSpan w:val="6"/>
            <w:tcBorders>
              <w:top w:val="nil"/>
              <w:left w:val="nil"/>
              <w:bottom w:val="nil"/>
              <w:right w:val="nil"/>
            </w:tcBorders>
            <w:noWrap/>
            <w:vAlign w:val="center"/>
            <w:hideMark/>
          </w:tcPr>
          <w:p w14:paraId="51F080E4" w14:textId="77777777" w:rsidR="00452B8E" w:rsidRPr="00452B8E" w:rsidRDefault="00452B8E" w:rsidP="00452B8E">
            <w:pPr>
              <w:adjustRightInd w:val="0"/>
              <w:snapToGrid w:val="0"/>
              <w:spacing w:after="0" w:line="240" w:lineRule="auto"/>
              <w:rPr>
                <w:rFonts w:eastAsia="Times New Roman" w:cstheme="minorHAnsi"/>
                <w:b/>
                <w:bCs/>
                <w:color w:val="000000"/>
              </w:rPr>
            </w:pPr>
            <w:r w:rsidRPr="00452B8E">
              <w:rPr>
                <w:rFonts w:eastAsia="Times New Roman" w:cstheme="minorHAnsi"/>
                <w:b/>
                <w:bCs/>
                <w:color w:val="000000"/>
              </w:rPr>
              <w:t>Catch of albacore tuna in the WCPFC Convention Area of North Pacific</w:t>
            </w:r>
          </w:p>
        </w:tc>
        <w:tc>
          <w:tcPr>
            <w:tcW w:w="960" w:type="dxa"/>
            <w:tcBorders>
              <w:top w:val="nil"/>
              <w:left w:val="nil"/>
              <w:bottom w:val="nil"/>
              <w:right w:val="nil"/>
            </w:tcBorders>
            <w:noWrap/>
            <w:vAlign w:val="center"/>
            <w:hideMark/>
          </w:tcPr>
          <w:p w14:paraId="128D959B" w14:textId="77777777" w:rsidR="00452B8E" w:rsidRPr="00452B8E" w:rsidRDefault="00452B8E" w:rsidP="00452B8E">
            <w:pPr>
              <w:adjustRightInd w:val="0"/>
              <w:snapToGrid w:val="0"/>
              <w:spacing w:after="0" w:line="240" w:lineRule="auto"/>
              <w:rPr>
                <w:rFonts w:eastAsia="Times New Roman" w:cstheme="minorHAnsi"/>
                <w:b/>
                <w:bCs/>
                <w:color w:val="000000"/>
              </w:rPr>
            </w:pPr>
          </w:p>
        </w:tc>
        <w:tc>
          <w:tcPr>
            <w:tcW w:w="960" w:type="dxa"/>
            <w:tcBorders>
              <w:top w:val="nil"/>
              <w:left w:val="nil"/>
              <w:bottom w:val="nil"/>
              <w:right w:val="nil"/>
            </w:tcBorders>
            <w:noWrap/>
            <w:vAlign w:val="center"/>
            <w:hideMark/>
          </w:tcPr>
          <w:p w14:paraId="5CB10890"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25DF9134" w14:textId="77777777" w:rsidTr="00DA45CC">
        <w:trPr>
          <w:trHeight w:val="300"/>
        </w:trPr>
        <w:tc>
          <w:tcPr>
            <w:tcW w:w="1720" w:type="dxa"/>
            <w:tcBorders>
              <w:top w:val="nil"/>
              <w:left w:val="nil"/>
              <w:bottom w:val="nil"/>
              <w:right w:val="nil"/>
            </w:tcBorders>
            <w:noWrap/>
            <w:vAlign w:val="center"/>
            <w:hideMark/>
          </w:tcPr>
          <w:p w14:paraId="08E638C5" w14:textId="77777777" w:rsidR="00452B8E" w:rsidRPr="00452B8E" w:rsidRDefault="00452B8E" w:rsidP="00452B8E">
            <w:pPr>
              <w:adjustRightInd w:val="0"/>
              <w:snapToGrid w:val="0"/>
              <w:spacing w:after="0" w:line="240" w:lineRule="auto"/>
              <w:rPr>
                <w:rFonts w:eastAsia="Times New Roman" w:cstheme="minorHAnsi"/>
              </w:rPr>
            </w:pPr>
          </w:p>
        </w:tc>
        <w:tc>
          <w:tcPr>
            <w:tcW w:w="1720" w:type="dxa"/>
            <w:tcBorders>
              <w:top w:val="nil"/>
              <w:left w:val="nil"/>
              <w:bottom w:val="nil"/>
              <w:right w:val="nil"/>
            </w:tcBorders>
            <w:noWrap/>
            <w:vAlign w:val="center"/>
            <w:hideMark/>
          </w:tcPr>
          <w:p w14:paraId="031C8CB3" w14:textId="77777777" w:rsidR="00452B8E" w:rsidRPr="00452B8E" w:rsidRDefault="00452B8E" w:rsidP="00452B8E">
            <w:pPr>
              <w:adjustRightInd w:val="0"/>
              <w:snapToGrid w:val="0"/>
              <w:spacing w:after="0" w:line="240" w:lineRule="auto"/>
              <w:rPr>
                <w:rFonts w:eastAsia="Times New Roman" w:cstheme="minorHAnsi"/>
              </w:rPr>
            </w:pPr>
          </w:p>
        </w:tc>
        <w:tc>
          <w:tcPr>
            <w:tcW w:w="1300" w:type="dxa"/>
            <w:tcBorders>
              <w:top w:val="nil"/>
              <w:left w:val="nil"/>
              <w:bottom w:val="nil"/>
              <w:right w:val="nil"/>
            </w:tcBorders>
            <w:noWrap/>
            <w:vAlign w:val="center"/>
            <w:hideMark/>
          </w:tcPr>
          <w:p w14:paraId="794E6C2A" w14:textId="77777777" w:rsidR="00452B8E" w:rsidRPr="00452B8E" w:rsidRDefault="00452B8E" w:rsidP="00452B8E">
            <w:pPr>
              <w:adjustRightInd w:val="0"/>
              <w:snapToGrid w:val="0"/>
              <w:spacing w:after="0" w:line="240" w:lineRule="auto"/>
              <w:rPr>
                <w:rFonts w:eastAsia="Times New Roman" w:cstheme="minorHAnsi"/>
              </w:rPr>
            </w:pPr>
          </w:p>
        </w:tc>
        <w:tc>
          <w:tcPr>
            <w:tcW w:w="1200" w:type="dxa"/>
            <w:tcBorders>
              <w:top w:val="nil"/>
              <w:left w:val="nil"/>
              <w:bottom w:val="nil"/>
              <w:right w:val="nil"/>
            </w:tcBorders>
            <w:noWrap/>
            <w:vAlign w:val="center"/>
            <w:hideMark/>
          </w:tcPr>
          <w:p w14:paraId="50988FDB"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noWrap/>
            <w:vAlign w:val="center"/>
            <w:hideMark/>
          </w:tcPr>
          <w:p w14:paraId="07D39410" w14:textId="77777777" w:rsidR="00452B8E" w:rsidRPr="00452B8E" w:rsidRDefault="00452B8E" w:rsidP="00452B8E">
            <w:pPr>
              <w:adjustRightInd w:val="0"/>
              <w:snapToGrid w:val="0"/>
              <w:spacing w:after="0" w:line="240" w:lineRule="auto"/>
              <w:rPr>
                <w:rFonts w:eastAsia="Times New Roman" w:cstheme="minorHAnsi"/>
              </w:rPr>
            </w:pPr>
          </w:p>
        </w:tc>
        <w:tc>
          <w:tcPr>
            <w:tcW w:w="1040" w:type="dxa"/>
            <w:tcBorders>
              <w:top w:val="nil"/>
              <w:left w:val="nil"/>
              <w:bottom w:val="nil"/>
              <w:right w:val="nil"/>
            </w:tcBorders>
            <w:noWrap/>
            <w:vAlign w:val="center"/>
            <w:hideMark/>
          </w:tcPr>
          <w:p w14:paraId="5AE3D292"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noWrap/>
            <w:vAlign w:val="center"/>
            <w:hideMark/>
          </w:tcPr>
          <w:p w14:paraId="7112240C"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noWrap/>
            <w:vAlign w:val="center"/>
            <w:hideMark/>
          </w:tcPr>
          <w:p w14:paraId="5FFDC79C"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6986EE27" w14:textId="77777777" w:rsidTr="00DA45CC">
        <w:trPr>
          <w:trHeight w:val="300"/>
        </w:trPr>
        <w:tc>
          <w:tcPr>
            <w:tcW w:w="172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CD23017"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CCM</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68B9EAB"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Area</w:t>
            </w:r>
          </w:p>
        </w:tc>
        <w:tc>
          <w:tcPr>
            <w:tcW w:w="130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5530ECA"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Fishery</w:t>
            </w:r>
          </w:p>
        </w:tc>
        <w:tc>
          <w:tcPr>
            <w:tcW w:w="3200" w:type="dxa"/>
            <w:gridSpan w:val="3"/>
            <w:tcBorders>
              <w:top w:val="single" w:sz="4" w:space="0" w:color="auto"/>
              <w:left w:val="nil"/>
              <w:bottom w:val="single" w:sz="4" w:space="0" w:color="auto"/>
              <w:right w:val="single" w:sz="4" w:space="0" w:color="000000"/>
            </w:tcBorders>
            <w:shd w:val="clear" w:color="000000" w:fill="D9D9D9"/>
            <w:vAlign w:val="center"/>
            <w:hideMark/>
          </w:tcPr>
          <w:p w14:paraId="3E6B4136"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2024</w:t>
            </w:r>
          </w:p>
        </w:tc>
        <w:tc>
          <w:tcPr>
            <w:tcW w:w="960" w:type="dxa"/>
            <w:tcBorders>
              <w:top w:val="nil"/>
              <w:left w:val="nil"/>
              <w:bottom w:val="nil"/>
              <w:right w:val="nil"/>
            </w:tcBorders>
            <w:noWrap/>
            <w:vAlign w:val="center"/>
            <w:hideMark/>
          </w:tcPr>
          <w:p w14:paraId="33B188B0" w14:textId="77777777" w:rsidR="00452B8E" w:rsidRPr="00452B8E" w:rsidRDefault="00452B8E" w:rsidP="00452B8E">
            <w:pPr>
              <w:adjustRightInd w:val="0"/>
              <w:snapToGrid w:val="0"/>
              <w:spacing w:after="0" w:line="240" w:lineRule="auto"/>
              <w:jc w:val="center"/>
              <w:rPr>
                <w:rFonts w:eastAsia="Times New Roman" w:cstheme="minorHAnsi"/>
                <w:color w:val="000000"/>
              </w:rPr>
            </w:pPr>
          </w:p>
        </w:tc>
        <w:tc>
          <w:tcPr>
            <w:tcW w:w="960" w:type="dxa"/>
            <w:tcBorders>
              <w:top w:val="nil"/>
              <w:left w:val="nil"/>
              <w:bottom w:val="nil"/>
              <w:right w:val="nil"/>
            </w:tcBorders>
            <w:noWrap/>
            <w:vAlign w:val="center"/>
            <w:hideMark/>
          </w:tcPr>
          <w:p w14:paraId="3CD59A22"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3FAE9424" w14:textId="77777777" w:rsidTr="00DA45CC">
        <w:trPr>
          <w:trHeight w:val="600"/>
        </w:trPr>
        <w:tc>
          <w:tcPr>
            <w:tcW w:w="1720" w:type="dxa"/>
            <w:vMerge/>
            <w:tcBorders>
              <w:top w:val="single" w:sz="4" w:space="0" w:color="auto"/>
              <w:left w:val="single" w:sz="4" w:space="0" w:color="auto"/>
              <w:bottom w:val="single" w:sz="4" w:space="0" w:color="000000"/>
              <w:right w:val="single" w:sz="4" w:space="0" w:color="auto"/>
            </w:tcBorders>
            <w:vAlign w:val="center"/>
            <w:hideMark/>
          </w:tcPr>
          <w:p w14:paraId="786B4C45"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14:paraId="4759E7CE"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5F1EA3AC"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200" w:type="dxa"/>
            <w:tcBorders>
              <w:top w:val="nil"/>
              <w:left w:val="nil"/>
              <w:bottom w:val="single" w:sz="4" w:space="0" w:color="auto"/>
              <w:right w:val="single" w:sz="4" w:space="0" w:color="auto"/>
            </w:tcBorders>
            <w:shd w:val="clear" w:color="000000" w:fill="D9D9D9"/>
            <w:vAlign w:val="center"/>
            <w:hideMark/>
          </w:tcPr>
          <w:p w14:paraId="3579F585"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No. of vessels</w:t>
            </w:r>
          </w:p>
        </w:tc>
        <w:tc>
          <w:tcPr>
            <w:tcW w:w="960" w:type="dxa"/>
            <w:tcBorders>
              <w:top w:val="nil"/>
              <w:left w:val="nil"/>
              <w:bottom w:val="single" w:sz="4" w:space="0" w:color="auto"/>
              <w:right w:val="single" w:sz="4" w:space="0" w:color="auto"/>
            </w:tcBorders>
            <w:shd w:val="clear" w:color="000000" w:fill="D9D9D9"/>
            <w:vAlign w:val="center"/>
            <w:hideMark/>
          </w:tcPr>
          <w:p w14:paraId="22CCC8B5"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Vessel days</w:t>
            </w:r>
          </w:p>
        </w:tc>
        <w:tc>
          <w:tcPr>
            <w:tcW w:w="1040" w:type="dxa"/>
            <w:tcBorders>
              <w:top w:val="nil"/>
              <w:left w:val="nil"/>
              <w:bottom w:val="single" w:sz="4" w:space="0" w:color="auto"/>
              <w:right w:val="single" w:sz="4" w:space="0" w:color="auto"/>
            </w:tcBorders>
            <w:shd w:val="clear" w:color="000000" w:fill="D9D9D9"/>
            <w:vAlign w:val="center"/>
            <w:hideMark/>
          </w:tcPr>
          <w:p w14:paraId="253C95FB" w14:textId="77777777" w:rsidR="00452B8E" w:rsidRPr="00452B8E" w:rsidRDefault="00452B8E" w:rsidP="00452B8E">
            <w:pPr>
              <w:adjustRightInd w:val="0"/>
              <w:snapToGrid w:val="0"/>
              <w:spacing w:after="0" w:line="240" w:lineRule="auto"/>
              <w:jc w:val="center"/>
              <w:rPr>
                <w:rFonts w:eastAsia="Times New Roman" w:cstheme="minorHAnsi"/>
                <w:color w:val="000000"/>
              </w:rPr>
            </w:pPr>
            <w:proofErr w:type="gramStart"/>
            <w:r w:rsidRPr="00452B8E">
              <w:rPr>
                <w:rFonts w:eastAsia="Times New Roman" w:cstheme="minorHAnsi"/>
                <w:color w:val="000000"/>
              </w:rPr>
              <w:t>Catch(</w:t>
            </w:r>
            <w:proofErr w:type="gramEnd"/>
            <w:r w:rsidRPr="00452B8E">
              <w:rPr>
                <w:rFonts w:eastAsia="Times New Roman" w:cstheme="minorHAnsi"/>
                <w:color w:val="000000"/>
              </w:rPr>
              <w:t>Kg)</w:t>
            </w:r>
          </w:p>
        </w:tc>
        <w:tc>
          <w:tcPr>
            <w:tcW w:w="960" w:type="dxa"/>
            <w:tcBorders>
              <w:top w:val="nil"/>
              <w:left w:val="nil"/>
              <w:bottom w:val="nil"/>
              <w:right w:val="nil"/>
            </w:tcBorders>
            <w:noWrap/>
            <w:vAlign w:val="center"/>
            <w:hideMark/>
          </w:tcPr>
          <w:p w14:paraId="205289F0" w14:textId="77777777" w:rsidR="00452B8E" w:rsidRPr="00452B8E" w:rsidRDefault="00452B8E" w:rsidP="00452B8E">
            <w:pPr>
              <w:adjustRightInd w:val="0"/>
              <w:snapToGrid w:val="0"/>
              <w:spacing w:after="0" w:line="240" w:lineRule="auto"/>
              <w:jc w:val="center"/>
              <w:rPr>
                <w:rFonts w:eastAsia="Times New Roman" w:cstheme="minorHAnsi"/>
                <w:color w:val="000000"/>
              </w:rPr>
            </w:pPr>
          </w:p>
        </w:tc>
        <w:tc>
          <w:tcPr>
            <w:tcW w:w="960" w:type="dxa"/>
            <w:tcBorders>
              <w:top w:val="nil"/>
              <w:left w:val="nil"/>
              <w:bottom w:val="nil"/>
              <w:right w:val="nil"/>
            </w:tcBorders>
            <w:vAlign w:val="center"/>
            <w:hideMark/>
          </w:tcPr>
          <w:p w14:paraId="1982882B"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1974AC63" w14:textId="77777777" w:rsidTr="00DA45CC">
        <w:trPr>
          <w:trHeight w:val="300"/>
        </w:trPr>
        <w:tc>
          <w:tcPr>
            <w:tcW w:w="1720" w:type="dxa"/>
            <w:vMerge w:val="restart"/>
            <w:tcBorders>
              <w:top w:val="nil"/>
              <w:left w:val="single" w:sz="4" w:space="0" w:color="auto"/>
              <w:bottom w:val="single" w:sz="4" w:space="0" w:color="000000"/>
              <w:right w:val="single" w:sz="4" w:space="0" w:color="auto"/>
            </w:tcBorders>
            <w:noWrap/>
            <w:vAlign w:val="center"/>
            <w:hideMark/>
          </w:tcPr>
          <w:p w14:paraId="2775FD99"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Republic of Korea</w:t>
            </w:r>
          </w:p>
        </w:tc>
        <w:tc>
          <w:tcPr>
            <w:tcW w:w="1720" w:type="dxa"/>
            <w:vMerge w:val="restart"/>
            <w:tcBorders>
              <w:top w:val="nil"/>
              <w:left w:val="single" w:sz="4" w:space="0" w:color="auto"/>
              <w:bottom w:val="single" w:sz="4" w:space="0" w:color="000000"/>
              <w:right w:val="single" w:sz="4" w:space="0" w:color="auto"/>
            </w:tcBorders>
            <w:vAlign w:val="center"/>
            <w:hideMark/>
          </w:tcPr>
          <w:p w14:paraId="748EAC39"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north of the equator</w:t>
            </w:r>
          </w:p>
        </w:tc>
        <w:tc>
          <w:tcPr>
            <w:tcW w:w="1300" w:type="dxa"/>
            <w:tcBorders>
              <w:top w:val="nil"/>
              <w:left w:val="nil"/>
              <w:bottom w:val="single" w:sz="4" w:space="0" w:color="auto"/>
              <w:right w:val="single" w:sz="4" w:space="0" w:color="auto"/>
            </w:tcBorders>
            <w:noWrap/>
            <w:vAlign w:val="center"/>
            <w:hideMark/>
          </w:tcPr>
          <w:p w14:paraId="2071F827"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Longline</w:t>
            </w:r>
          </w:p>
        </w:tc>
        <w:tc>
          <w:tcPr>
            <w:tcW w:w="1200" w:type="dxa"/>
            <w:tcBorders>
              <w:top w:val="nil"/>
              <w:left w:val="nil"/>
              <w:bottom w:val="single" w:sz="4" w:space="0" w:color="auto"/>
              <w:right w:val="single" w:sz="4" w:space="0" w:color="auto"/>
            </w:tcBorders>
            <w:noWrap/>
            <w:vAlign w:val="center"/>
            <w:hideMark/>
          </w:tcPr>
          <w:p w14:paraId="4F49A3F1"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960" w:type="dxa"/>
            <w:tcBorders>
              <w:top w:val="nil"/>
              <w:left w:val="nil"/>
              <w:bottom w:val="single" w:sz="4" w:space="0" w:color="auto"/>
              <w:right w:val="single" w:sz="4" w:space="0" w:color="auto"/>
            </w:tcBorders>
            <w:noWrap/>
            <w:vAlign w:val="center"/>
            <w:hideMark/>
          </w:tcPr>
          <w:p w14:paraId="57234218"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1040" w:type="dxa"/>
            <w:tcBorders>
              <w:top w:val="nil"/>
              <w:left w:val="nil"/>
              <w:bottom w:val="single" w:sz="4" w:space="0" w:color="auto"/>
              <w:right w:val="single" w:sz="4" w:space="0" w:color="auto"/>
            </w:tcBorders>
            <w:noWrap/>
            <w:vAlign w:val="center"/>
            <w:hideMark/>
          </w:tcPr>
          <w:p w14:paraId="7EAB81FC"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471,211 </w:t>
            </w:r>
          </w:p>
        </w:tc>
        <w:tc>
          <w:tcPr>
            <w:tcW w:w="960" w:type="dxa"/>
            <w:tcBorders>
              <w:top w:val="nil"/>
              <w:left w:val="nil"/>
              <w:bottom w:val="nil"/>
              <w:right w:val="nil"/>
            </w:tcBorders>
            <w:noWrap/>
            <w:vAlign w:val="center"/>
            <w:hideMark/>
          </w:tcPr>
          <w:p w14:paraId="14A696A3" w14:textId="77777777" w:rsidR="00452B8E" w:rsidRPr="00452B8E" w:rsidRDefault="00452B8E" w:rsidP="00452B8E">
            <w:pPr>
              <w:adjustRightInd w:val="0"/>
              <w:snapToGrid w:val="0"/>
              <w:spacing w:after="0" w:line="240" w:lineRule="auto"/>
              <w:jc w:val="right"/>
              <w:rPr>
                <w:rFonts w:eastAsia="Times New Roman" w:cstheme="minorHAnsi"/>
                <w:color w:val="000000"/>
              </w:rPr>
            </w:pPr>
          </w:p>
        </w:tc>
        <w:tc>
          <w:tcPr>
            <w:tcW w:w="960" w:type="dxa"/>
            <w:tcBorders>
              <w:top w:val="nil"/>
              <w:left w:val="nil"/>
              <w:bottom w:val="nil"/>
              <w:right w:val="nil"/>
            </w:tcBorders>
            <w:vAlign w:val="center"/>
            <w:hideMark/>
          </w:tcPr>
          <w:p w14:paraId="55EDA8E1"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382EAC6A" w14:textId="77777777" w:rsidTr="00DA45CC">
        <w:trPr>
          <w:trHeight w:val="300"/>
        </w:trPr>
        <w:tc>
          <w:tcPr>
            <w:tcW w:w="1720" w:type="dxa"/>
            <w:vMerge/>
            <w:tcBorders>
              <w:top w:val="nil"/>
              <w:left w:val="single" w:sz="4" w:space="0" w:color="auto"/>
              <w:bottom w:val="single" w:sz="4" w:space="0" w:color="000000"/>
              <w:right w:val="single" w:sz="4" w:space="0" w:color="auto"/>
            </w:tcBorders>
            <w:vAlign w:val="center"/>
            <w:hideMark/>
          </w:tcPr>
          <w:p w14:paraId="2C0613FA"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720" w:type="dxa"/>
            <w:vMerge/>
            <w:tcBorders>
              <w:top w:val="nil"/>
              <w:left w:val="single" w:sz="4" w:space="0" w:color="auto"/>
              <w:bottom w:val="single" w:sz="4" w:space="0" w:color="000000"/>
              <w:right w:val="single" w:sz="4" w:space="0" w:color="auto"/>
            </w:tcBorders>
            <w:vAlign w:val="center"/>
            <w:hideMark/>
          </w:tcPr>
          <w:p w14:paraId="003938A3" w14:textId="77777777" w:rsidR="00452B8E" w:rsidRPr="00452B8E" w:rsidRDefault="00452B8E" w:rsidP="00452B8E">
            <w:pPr>
              <w:adjustRightInd w:val="0"/>
              <w:snapToGrid w:val="0"/>
              <w:spacing w:after="0" w:line="240" w:lineRule="auto"/>
              <w:rPr>
                <w:rFonts w:eastAsia="Times New Roman" w:cstheme="minorHAnsi"/>
                <w:color w:val="000000"/>
              </w:rPr>
            </w:pPr>
          </w:p>
        </w:tc>
        <w:tc>
          <w:tcPr>
            <w:tcW w:w="1300" w:type="dxa"/>
            <w:tcBorders>
              <w:top w:val="nil"/>
              <w:left w:val="nil"/>
              <w:bottom w:val="single" w:sz="4" w:space="0" w:color="auto"/>
              <w:right w:val="single" w:sz="4" w:space="0" w:color="auto"/>
            </w:tcBorders>
            <w:noWrap/>
            <w:vAlign w:val="center"/>
            <w:hideMark/>
          </w:tcPr>
          <w:p w14:paraId="2E3E7E63" w14:textId="77777777" w:rsidR="00452B8E" w:rsidRPr="00452B8E" w:rsidRDefault="00452B8E" w:rsidP="00452B8E">
            <w:pPr>
              <w:adjustRightInd w:val="0"/>
              <w:snapToGrid w:val="0"/>
              <w:spacing w:after="0" w:line="240" w:lineRule="auto"/>
              <w:jc w:val="center"/>
              <w:rPr>
                <w:rFonts w:eastAsia="Times New Roman" w:cstheme="minorHAnsi"/>
                <w:color w:val="000000"/>
              </w:rPr>
            </w:pPr>
            <w:r w:rsidRPr="00452B8E">
              <w:rPr>
                <w:rFonts w:eastAsia="Times New Roman" w:cstheme="minorHAnsi"/>
                <w:color w:val="000000"/>
              </w:rPr>
              <w:t>Purse seine</w:t>
            </w:r>
          </w:p>
        </w:tc>
        <w:tc>
          <w:tcPr>
            <w:tcW w:w="1200" w:type="dxa"/>
            <w:tcBorders>
              <w:top w:val="nil"/>
              <w:left w:val="nil"/>
              <w:bottom w:val="single" w:sz="4" w:space="0" w:color="auto"/>
              <w:right w:val="single" w:sz="4" w:space="0" w:color="auto"/>
            </w:tcBorders>
            <w:noWrap/>
            <w:vAlign w:val="center"/>
            <w:hideMark/>
          </w:tcPr>
          <w:p w14:paraId="2E836626"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960" w:type="dxa"/>
            <w:tcBorders>
              <w:top w:val="nil"/>
              <w:left w:val="nil"/>
              <w:bottom w:val="single" w:sz="4" w:space="0" w:color="auto"/>
              <w:right w:val="single" w:sz="4" w:space="0" w:color="auto"/>
            </w:tcBorders>
            <w:noWrap/>
            <w:vAlign w:val="center"/>
            <w:hideMark/>
          </w:tcPr>
          <w:p w14:paraId="01F27AED"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1040" w:type="dxa"/>
            <w:tcBorders>
              <w:top w:val="nil"/>
              <w:left w:val="nil"/>
              <w:bottom w:val="single" w:sz="4" w:space="0" w:color="auto"/>
              <w:right w:val="single" w:sz="4" w:space="0" w:color="auto"/>
            </w:tcBorders>
            <w:noWrap/>
            <w:vAlign w:val="center"/>
            <w:hideMark/>
          </w:tcPr>
          <w:p w14:paraId="4E6295A3" w14:textId="77777777" w:rsidR="00452B8E" w:rsidRPr="00452B8E" w:rsidRDefault="00452B8E" w:rsidP="00452B8E">
            <w:pPr>
              <w:adjustRightInd w:val="0"/>
              <w:snapToGrid w:val="0"/>
              <w:spacing w:after="0" w:line="240" w:lineRule="auto"/>
              <w:jc w:val="right"/>
              <w:rPr>
                <w:rFonts w:eastAsia="Times New Roman" w:cstheme="minorHAnsi"/>
                <w:color w:val="000000"/>
              </w:rPr>
            </w:pPr>
            <w:r w:rsidRPr="00452B8E">
              <w:rPr>
                <w:rFonts w:eastAsia="Times New Roman" w:cstheme="minorHAnsi"/>
                <w:color w:val="000000"/>
              </w:rPr>
              <w:t xml:space="preserve">0 </w:t>
            </w:r>
          </w:p>
        </w:tc>
        <w:tc>
          <w:tcPr>
            <w:tcW w:w="960" w:type="dxa"/>
            <w:tcBorders>
              <w:top w:val="nil"/>
              <w:left w:val="nil"/>
              <w:bottom w:val="nil"/>
              <w:right w:val="nil"/>
            </w:tcBorders>
            <w:noWrap/>
            <w:vAlign w:val="center"/>
            <w:hideMark/>
          </w:tcPr>
          <w:p w14:paraId="37136942" w14:textId="77777777" w:rsidR="00452B8E" w:rsidRPr="00452B8E" w:rsidRDefault="00452B8E" w:rsidP="00452B8E">
            <w:pPr>
              <w:adjustRightInd w:val="0"/>
              <w:snapToGrid w:val="0"/>
              <w:spacing w:after="0" w:line="240" w:lineRule="auto"/>
              <w:jc w:val="right"/>
              <w:rPr>
                <w:rFonts w:eastAsia="Times New Roman" w:cstheme="minorHAnsi"/>
                <w:color w:val="000000"/>
              </w:rPr>
            </w:pPr>
          </w:p>
        </w:tc>
        <w:tc>
          <w:tcPr>
            <w:tcW w:w="960" w:type="dxa"/>
            <w:tcBorders>
              <w:top w:val="nil"/>
              <w:left w:val="nil"/>
              <w:bottom w:val="nil"/>
              <w:right w:val="nil"/>
            </w:tcBorders>
            <w:noWrap/>
            <w:vAlign w:val="center"/>
            <w:hideMark/>
          </w:tcPr>
          <w:p w14:paraId="7EB9C7B0"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63D359A5" w14:textId="77777777" w:rsidTr="00DA45CC">
        <w:trPr>
          <w:trHeight w:val="300"/>
        </w:trPr>
        <w:tc>
          <w:tcPr>
            <w:tcW w:w="1720" w:type="dxa"/>
            <w:tcBorders>
              <w:top w:val="nil"/>
              <w:left w:val="nil"/>
              <w:bottom w:val="nil"/>
              <w:right w:val="nil"/>
            </w:tcBorders>
            <w:noWrap/>
            <w:vAlign w:val="center"/>
            <w:hideMark/>
          </w:tcPr>
          <w:p w14:paraId="7199338C" w14:textId="77777777" w:rsidR="00452B8E" w:rsidRPr="00452B8E" w:rsidRDefault="00452B8E" w:rsidP="00452B8E">
            <w:pPr>
              <w:adjustRightInd w:val="0"/>
              <w:snapToGrid w:val="0"/>
              <w:spacing w:after="0" w:line="240" w:lineRule="auto"/>
              <w:rPr>
                <w:rFonts w:eastAsia="Times New Roman" w:cstheme="minorHAnsi"/>
              </w:rPr>
            </w:pPr>
          </w:p>
        </w:tc>
        <w:tc>
          <w:tcPr>
            <w:tcW w:w="1720" w:type="dxa"/>
            <w:tcBorders>
              <w:top w:val="nil"/>
              <w:left w:val="nil"/>
              <w:bottom w:val="nil"/>
              <w:right w:val="nil"/>
            </w:tcBorders>
            <w:noWrap/>
            <w:vAlign w:val="center"/>
            <w:hideMark/>
          </w:tcPr>
          <w:p w14:paraId="1D5B8848" w14:textId="77777777" w:rsidR="00452B8E" w:rsidRPr="00452B8E" w:rsidRDefault="00452B8E" w:rsidP="00452B8E">
            <w:pPr>
              <w:adjustRightInd w:val="0"/>
              <w:snapToGrid w:val="0"/>
              <w:spacing w:after="0" w:line="240" w:lineRule="auto"/>
              <w:rPr>
                <w:rFonts w:eastAsia="Times New Roman" w:cstheme="minorHAnsi"/>
              </w:rPr>
            </w:pPr>
          </w:p>
        </w:tc>
        <w:tc>
          <w:tcPr>
            <w:tcW w:w="1300" w:type="dxa"/>
            <w:tcBorders>
              <w:top w:val="nil"/>
              <w:left w:val="nil"/>
              <w:bottom w:val="nil"/>
              <w:right w:val="nil"/>
            </w:tcBorders>
            <w:noWrap/>
            <w:vAlign w:val="center"/>
            <w:hideMark/>
          </w:tcPr>
          <w:p w14:paraId="5B8806E6" w14:textId="77777777" w:rsidR="00452B8E" w:rsidRPr="00452B8E" w:rsidRDefault="00452B8E" w:rsidP="00452B8E">
            <w:pPr>
              <w:adjustRightInd w:val="0"/>
              <w:snapToGrid w:val="0"/>
              <w:spacing w:after="0" w:line="240" w:lineRule="auto"/>
              <w:rPr>
                <w:rFonts w:eastAsia="Times New Roman" w:cstheme="minorHAnsi"/>
              </w:rPr>
            </w:pPr>
          </w:p>
        </w:tc>
        <w:tc>
          <w:tcPr>
            <w:tcW w:w="1200" w:type="dxa"/>
            <w:tcBorders>
              <w:top w:val="nil"/>
              <w:left w:val="nil"/>
              <w:bottom w:val="nil"/>
              <w:right w:val="nil"/>
            </w:tcBorders>
            <w:noWrap/>
            <w:vAlign w:val="center"/>
            <w:hideMark/>
          </w:tcPr>
          <w:p w14:paraId="0C7D901B"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noWrap/>
            <w:vAlign w:val="center"/>
            <w:hideMark/>
          </w:tcPr>
          <w:p w14:paraId="480E1A86" w14:textId="77777777" w:rsidR="00452B8E" w:rsidRPr="00452B8E" w:rsidRDefault="00452B8E" w:rsidP="00452B8E">
            <w:pPr>
              <w:adjustRightInd w:val="0"/>
              <w:snapToGrid w:val="0"/>
              <w:spacing w:after="0" w:line="240" w:lineRule="auto"/>
              <w:rPr>
                <w:rFonts w:eastAsia="Times New Roman" w:cstheme="minorHAnsi"/>
              </w:rPr>
            </w:pPr>
          </w:p>
        </w:tc>
        <w:tc>
          <w:tcPr>
            <w:tcW w:w="1040" w:type="dxa"/>
            <w:tcBorders>
              <w:top w:val="nil"/>
              <w:left w:val="nil"/>
              <w:bottom w:val="nil"/>
              <w:right w:val="nil"/>
            </w:tcBorders>
            <w:noWrap/>
            <w:vAlign w:val="center"/>
            <w:hideMark/>
          </w:tcPr>
          <w:p w14:paraId="601C61CA"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noWrap/>
            <w:vAlign w:val="center"/>
            <w:hideMark/>
          </w:tcPr>
          <w:p w14:paraId="3BE07DCA" w14:textId="77777777" w:rsidR="00452B8E" w:rsidRPr="00452B8E" w:rsidRDefault="00452B8E" w:rsidP="00452B8E">
            <w:pPr>
              <w:adjustRightInd w:val="0"/>
              <w:snapToGrid w:val="0"/>
              <w:spacing w:after="0" w:line="240" w:lineRule="auto"/>
              <w:rPr>
                <w:rFonts w:eastAsia="Times New Roman" w:cstheme="minorHAnsi"/>
              </w:rPr>
            </w:pPr>
          </w:p>
        </w:tc>
        <w:tc>
          <w:tcPr>
            <w:tcW w:w="960" w:type="dxa"/>
            <w:tcBorders>
              <w:top w:val="nil"/>
              <w:left w:val="nil"/>
              <w:bottom w:val="nil"/>
              <w:right w:val="nil"/>
            </w:tcBorders>
            <w:noWrap/>
            <w:vAlign w:val="center"/>
            <w:hideMark/>
          </w:tcPr>
          <w:p w14:paraId="2E468E71" w14:textId="77777777" w:rsidR="00452B8E" w:rsidRPr="00452B8E" w:rsidRDefault="00452B8E" w:rsidP="00452B8E">
            <w:pPr>
              <w:adjustRightInd w:val="0"/>
              <w:snapToGrid w:val="0"/>
              <w:spacing w:after="0" w:line="240" w:lineRule="auto"/>
              <w:rPr>
                <w:rFonts w:eastAsia="Times New Roman" w:cstheme="minorHAnsi"/>
              </w:rPr>
            </w:pPr>
          </w:p>
        </w:tc>
      </w:tr>
      <w:tr w:rsidR="00452B8E" w:rsidRPr="00452B8E" w14:paraId="5CB36D8B" w14:textId="77777777" w:rsidTr="00DA45CC">
        <w:trPr>
          <w:trHeight w:val="300"/>
        </w:trPr>
        <w:tc>
          <w:tcPr>
            <w:tcW w:w="9860" w:type="dxa"/>
            <w:gridSpan w:val="8"/>
            <w:tcBorders>
              <w:top w:val="nil"/>
              <w:left w:val="nil"/>
              <w:bottom w:val="nil"/>
              <w:right w:val="nil"/>
            </w:tcBorders>
            <w:noWrap/>
            <w:vAlign w:val="center"/>
            <w:hideMark/>
          </w:tcPr>
          <w:p w14:paraId="3E22EB8E" w14:textId="77777777" w:rsidR="00452B8E" w:rsidRPr="00452B8E" w:rsidRDefault="00452B8E" w:rsidP="00452B8E">
            <w:pPr>
              <w:widowControl w:val="0"/>
              <w:adjustRightInd w:val="0"/>
              <w:snapToGrid w:val="0"/>
              <w:spacing w:after="0" w:line="240" w:lineRule="auto"/>
              <w:rPr>
                <w:rFonts w:eastAsia="Times New Roman" w:cstheme="minorHAnsi"/>
                <w:color w:val="000000"/>
              </w:rPr>
            </w:pPr>
            <w:r w:rsidRPr="00452B8E">
              <w:rPr>
                <w:rFonts w:eastAsia="Times New Roman" w:cstheme="minorHAnsi"/>
                <w:color w:val="000000"/>
              </w:rPr>
              <w:t>* No fishing efforts were directed at albacore in the Convention area north of the equator in 2024.</w:t>
            </w:r>
          </w:p>
        </w:tc>
      </w:tr>
      <w:tr w:rsidR="00452B8E" w:rsidRPr="00452B8E" w14:paraId="09979F03" w14:textId="77777777" w:rsidTr="00DA45CC">
        <w:trPr>
          <w:trHeight w:val="300"/>
        </w:trPr>
        <w:tc>
          <w:tcPr>
            <w:tcW w:w="9860" w:type="dxa"/>
            <w:gridSpan w:val="8"/>
            <w:tcBorders>
              <w:top w:val="nil"/>
              <w:left w:val="nil"/>
              <w:bottom w:val="nil"/>
              <w:right w:val="nil"/>
            </w:tcBorders>
            <w:noWrap/>
            <w:vAlign w:val="center"/>
            <w:hideMark/>
          </w:tcPr>
          <w:p w14:paraId="6A7E47DB" w14:textId="77777777" w:rsidR="00452B8E" w:rsidRPr="00452B8E" w:rsidRDefault="00452B8E" w:rsidP="00452B8E">
            <w:pPr>
              <w:widowControl w:val="0"/>
              <w:adjustRightInd w:val="0"/>
              <w:snapToGrid w:val="0"/>
              <w:spacing w:after="0" w:line="240" w:lineRule="auto"/>
              <w:rPr>
                <w:rFonts w:eastAsia="Times New Roman" w:cstheme="minorHAnsi"/>
                <w:color w:val="000000"/>
              </w:rPr>
            </w:pPr>
            <w:r w:rsidRPr="00452B8E">
              <w:rPr>
                <w:rFonts w:eastAsia="Times New Roman" w:cstheme="minorHAnsi"/>
                <w:color w:val="000000"/>
              </w:rPr>
              <w:t>* All albacore catches in 2024 were bycatches.</w:t>
            </w:r>
          </w:p>
        </w:tc>
      </w:tr>
    </w:tbl>
    <w:p w14:paraId="18BBF2A2" w14:textId="77777777" w:rsidR="00452B8E" w:rsidRPr="00452B8E" w:rsidRDefault="00452B8E" w:rsidP="00452B8E">
      <w:pPr>
        <w:widowControl w:val="0"/>
        <w:adjustRightInd w:val="0"/>
        <w:snapToGrid w:val="0"/>
        <w:spacing w:after="0" w:line="240" w:lineRule="auto"/>
        <w:rPr>
          <w:rFonts w:cstheme="minorHAnsi"/>
        </w:rPr>
      </w:pPr>
    </w:p>
    <w:p w14:paraId="08ACC289" w14:textId="459D4960" w:rsidR="00292D96" w:rsidRPr="00452B8E" w:rsidRDefault="00452B8E" w:rsidP="00452B8E">
      <w:pPr>
        <w:widowControl w:val="0"/>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Philippines</w:t>
      </w:r>
    </w:p>
    <w:p w14:paraId="7E71A8DA" w14:textId="77777777" w:rsidR="00452B8E" w:rsidRPr="00452B8E" w:rsidRDefault="00452B8E" w:rsidP="00452B8E">
      <w:pPr>
        <w:widowControl w:val="0"/>
        <w:adjustRightInd w:val="0"/>
        <w:snapToGrid w:val="0"/>
        <w:spacing w:after="0" w:line="240" w:lineRule="auto"/>
        <w:rPr>
          <w:rFonts w:cstheme="minorHAnsi"/>
          <w:lang w:eastAsia="ko-KR"/>
        </w:rPr>
      </w:pPr>
    </w:p>
    <w:p w14:paraId="42F4481B" w14:textId="77777777" w:rsidR="00452B8E" w:rsidRPr="00452B8E" w:rsidRDefault="00452B8E" w:rsidP="00452B8E">
      <w:pPr>
        <w:widowControl w:val="0"/>
        <w:adjustRightInd w:val="0"/>
        <w:snapToGrid w:val="0"/>
        <w:spacing w:after="0" w:line="240" w:lineRule="auto"/>
        <w:rPr>
          <w:rFonts w:eastAsia="Times New Roman" w:cstheme="minorHAnsi"/>
        </w:rPr>
      </w:pPr>
      <w:r w:rsidRPr="00452B8E">
        <w:rPr>
          <w:rFonts w:eastAsia="Times New Roman" w:cstheme="minorHAnsi"/>
          <w:b/>
          <w:bCs/>
        </w:rPr>
        <w:lastRenderedPageBreak/>
        <w:t>From:</w:t>
      </w:r>
      <w:r w:rsidRPr="00452B8E">
        <w:rPr>
          <w:rFonts w:eastAsia="Times New Roman" w:cstheme="minorHAnsi"/>
        </w:rPr>
        <w:t xml:space="preserve"> Isidro Tanangonan &lt;itanangonan@bfar.da.gov.ph&gt;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Tuesday, June 17, </w:t>
      </w:r>
      <w:proofErr w:type="gramStart"/>
      <w:r w:rsidRPr="00452B8E">
        <w:rPr>
          <w:rFonts w:eastAsia="Times New Roman" w:cstheme="minorHAnsi"/>
        </w:rPr>
        <w:t>2025</w:t>
      </w:r>
      <w:proofErr w:type="gramEnd"/>
      <w:r w:rsidRPr="00452B8E">
        <w:rPr>
          <w:rFonts w:eastAsia="Times New Roman" w:cstheme="minorHAnsi"/>
        </w:rPr>
        <w:t xml:space="preserve"> 6:06 PM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Joeren Yleana &lt;jyleana@bfar.da.gov.ph&gt;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307F1DD5" w14:textId="77777777" w:rsidR="00452B8E" w:rsidRPr="00452B8E" w:rsidRDefault="00452B8E" w:rsidP="00452B8E">
      <w:pPr>
        <w:adjustRightInd w:val="0"/>
        <w:snapToGrid w:val="0"/>
        <w:spacing w:after="0" w:line="240" w:lineRule="auto"/>
        <w:rPr>
          <w:rFonts w:cstheme="minorHAnsi"/>
        </w:rPr>
      </w:pPr>
    </w:p>
    <w:p w14:paraId="17A84F0C" w14:textId="77777777" w:rsidR="00452B8E" w:rsidRPr="00452B8E" w:rsidRDefault="00452B8E" w:rsidP="00452B8E">
      <w:pPr>
        <w:adjustRightInd w:val="0"/>
        <w:snapToGrid w:val="0"/>
        <w:spacing w:after="0" w:line="240" w:lineRule="auto"/>
        <w:rPr>
          <w:rFonts w:cstheme="minorHAnsi"/>
        </w:rPr>
      </w:pPr>
      <w:r w:rsidRPr="00452B8E">
        <w:rPr>
          <w:rFonts w:cstheme="minorHAnsi"/>
        </w:rPr>
        <w:t>HI Dr. SK,</w:t>
      </w:r>
    </w:p>
    <w:p w14:paraId="2EED2A98" w14:textId="77777777" w:rsidR="00452B8E" w:rsidRPr="00452B8E" w:rsidRDefault="00452B8E" w:rsidP="00452B8E">
      <w:pPr>
        <w:adjustRightInd w:val="0"/>
        <w:snapToGrid w:val="0"/>
        <w:spacing w:after="0" w:line="240" w:lineRule="auto"/>
        <w:rPr>
          <w:rFonts w:cstheme="minorHAnsi"/>
        </w:rPr>
      </w:pPr>
    </w:p>
    <w:p w14:paraId="5B87DBA3" w14:textId="77777777" w:rsidR="00452B8E" w:rsidRPr="00452B8E" w:rsidRDefault="00452B8E" w:rsidP="00452B8E">
      <w:pPr>
        <w:adjustRightInd w:val="0"/>
        <w:snapToGrid w:val="0"/>
        <w:spacing w:after="0" w:line="240" w:lineRule="auto"/>
        <w:rPr>
          <w:rFonts w:cstheme="minorHAnsi"/>
        </w:rPr>
      </w:pPr>
      <w:r w:rsidRPr="00452B8E">
        <w:rPr>
          <w:rFonts w:cstheme="minorHAnsi"/>
        </w:rPr>
        <w:t>Please see attached files of the NC21 Templates for the Philippines. </w:t>
      </w:r>
    </w:p>
    <w:p w14:paraId="0601F4EE" w14:textId="77777777" w:rsidR="00452B8E" w:rsidRPr="00452B8E" w:rsidRDefault="00452B8E" w:rsidP="00452B8E">
      <w:pPr>
        <w:adjustRightInd w:val="0"/>
        <w:snapToGrid w:val="0"/>
        <w:spacing w:after="0" w:line="240" w:lineRule="auto"/>
        <w:rPr>
          <w:rFonts w:cstheme="minorHAnsi"/>
        </w:rPr>
      </w:pPr>
    </w:p>
    <w:p w14:paraId="141DF37B" w14:textId="77777777" w:rsidR="00452B8E" w:rsidRPr="00452B8E" w:rsidRDefault="00452B8E" w:rsidP="00452B8E">
      <w:pPr>
        <w:adjustRightInd w:val="0"/>
        <w:snapToGrid w:val="0"/>
        <w:spacing w:after="0" w:line="240" w:lineRule="auto"/>
        <w:rPr>
          <w:rFonts w:cstheme="minorHAnsi"/>
        </w:rPr>
      </w:pPr>
      <w:r w:rsidRPr="00452B8E">
        <w:rPr>
          <w:rFonts w:cstheme="minorHAnsi"/>
        </w:rPr>
        <w:t>Thank you.</w:t>
      </w:r>
    </w:p>
    <w:p w14:paraId="5C125ED1" w14:textId="77777777" w:rsidR="00452B8E" w:rsidRPr="00452B8E" w:rsidRDefault="00452B8E" w:rsidP="00452B8E">
      <w:pPr>
        <w:adjustRightInd w:val="0"/>
        <w:snapToGrid w:val="0"/>
        <w:spacing w:after="0" w:line="240" w:lineRule="auto"/>
        <w:rPr>
          <w:rFonts w:cstheme="minorHAnsi"/>
        </w:rPr>
      </w:pPr>
    </w:p>
    <w:p w14:paraId="47CC6D6A" w14:textId="77777777" w:rsidR="00452B8E" w:rsidRPr="00452B8E" w:rsidRDefault="00452B8E" w:rsidP="00452B8E">
      <w:pPr>
        <w:adjustRightInd w:val="0"/>
        <w:snapToGrid w:val="0"/>
        <w:spacing w:after="0" w:line="240" w:lineRule="auto"/>
        <w:rPr>
          <w:rFonts w:cstheme="minorHAnsi"/>
        </w:rPr>
      </w:pPr>
      <w:r w:rsidRPr="00452B8E">
        <w:rPr>
          <w:rFonts w:cstheme="minorHAnsi"/>
        </w:rPr>
        <w:t>Best regards, </w:t>
      </w:r>
    </w:p>
    <w:p w14:paraId="1B3EBBE5" w14:textId="77777777" w:rsidR="00452B8E" w:rsidRPr="00452B8E" w:rsidRDefault="00452B8E" w:rsidP="00452B8E">
      <w:pPr>
        <w:adjustRightInd w:val="0"/>
        <w:snapToGrid w:val="0"/>
        <w:spacing w:after="0" w:line="240" w:lineRule="auto"/>
        <w:rPr>
          <w:rFonts w:cstheme="minorHAnsi"/>
          <w:lang w:eastAsia="ko-KR"/>
        </w:rPr>
      </w:pPr>
    </w:p>
    <w:p w14:paraId="3549AA4C" w14:textId="1D4D31EA" w:rsidR="00452B8E" w:rsidRPr="00452B8E" w:rsidRDefault="00452B8E" w:rsidP="00452B8E">
      <w:pPr>
        <w:adjustRightInd w:val="0"/>
        <w:snapToGrid w:val="0"/>
        <w:spacing w:after="0" w:line="240" w:lineRule="auto"/>
        <w:rPr>
          <w:rFonts w:cstheme="minorHAnsi"/>
          <w:b/>
          <w:bCs/>
          <w:lang w:eastAsia="ko-KR"/>
        </w:rPr>
      </w:pPr>
      <w:r w:rsidRPr="00452B8E">
        <w:rPr>
          <w:rFonts w:cstheme="minorHAnsi"/>
          <w:b/>
          <w:bCs/>
          <w:highlight w:val="lightGray"/>
          <w:u w:val="single"/>
          <w:lang w:eastAsia="ko-KR"/>
        </w:rPr>
        <w:t>Chinese Taipei</w:t>
      </w:r>
    </w:p>
    <w:p w14:paraId="108C1EA0" w14:textId="77777777" w:rsidR="00452B8E" w:rsidRPr="00452B8E" w:rsidRDefault="00452B8E" w:rsidP="00452B8E">
      <w:pPr>
        <w:adjustRightInd w:val="0"/>
        <w:snapToGrid w:val="0"/>
        <w:spacing w:after="0" w:line="240" w:lineRule="auto"/>
        <w:rPr>
          <w:rFonts w:cstheme="minorHAnsi"/>
          <w:lang w:eastAsia="zh-TW"/>
        </w:rPr>
      </w:pPr>
    </w:p>
    <w:p w14:paraId="6A7F953F" w14:textId="77777777" w:rsidR="00452B8E" w:rsidRPr="00452B8E" w:rsidRDefault="00452B8E" w:rsidP="00452B8E">
      <w:pPr>
        <w:adjustRightInd w:val="0"/>
        <w:snapToGrid w:val="0"/>
        <w:spacing w:after="0" w:line="240" w:lineRule="auto"/>
        <w:rPr>
          <w:rFonts w:cstheme="minorHAnsi"/>
          <w:lang w:eastAsia="zh-CN"/>
        </w:rPr>
      </w:pPr>
      <w:r w:rsidRPr="00452B8E">
        <w:rPr>
          <w:rFonts w:cstheme="minorHAnsi"/>
          <w:b/>
          <w:bCs/>
        </w:rPr>
        <w:t>From:</w:t>
      </w:r>
      <w:r w:rsidRPr="00452B8E">
        <w:rPr>
          <w:rFonts w:cstheme="minorHAnsi"/>
        </w:rPr>
        <w:t xml:space="preserve"> </w:t>
      </w:r>
      <w:r w:rsidRPr="00452B8E">
        <w:rPr>
          <w:rFonts w:cstheme="minorHAnsi"/>
        </w:rPr>
        <w:t>呂紹葳</w:t>
      </w:r>
      <w:r w:rsidRPr="00452B8E">
        <w:rPr>
          <w:rFonts w:cstheme="minorHAnsi"/>
        </w:rPr>
        <w:t xml:space="preserve"> &lt;shaowei0220@ms1.fa.gov.tw&gt; </w:t>
      </w:r>
      <w:r w:rsidRPr="00452B8E">
        <w:rPr>
          <w:rFonts w:cstheme="minorHAnsi"/>
        </w:rPr>
        <w:br/>
      </w:r>
      <w:r w:rsidRPr="00452B8E">
        <w:rPr>
          <w:rFonts w:cstheme="minorHAnsi"/>
          <w:b/>
          <w:bCs/>
        </w:rPr>
        <w:t>Sent:</w:t>
      </w:r>
      <w:r w:rsidRPr="00452B8E">
        <w:rPr>
          <w:rFonts w:cstheme="minorHAnsi"/>
        </w:rPr>
        <w:t xml:space="preserve"> Friday, June 13, 2025 4:02 PM</w:t>
      </w:r>
      <w:r w:rsidRPr="00452B8E">
        <w:rPr>
          <w:rFonts w:cstheme="minorHAnsi"/>
        </w:rPr>
        <w:br/>
      </w:r>
      <w:r w:rsidRPr="00452B8E">
        <w:rPr>
          <w:rFonts w:cstheme="minorHAnsi"/>
          <w:b/>
          <w:bCs/>
        </w:rPr>
        <w:t>To:</w:t>
      </w:r>
      <w:r w:rsidRPr="00452B8E">
        <w:rPr>
          <w:rFonts w:cstheme="minorHAnsi"/>
        </w:rPr>
        <w:t xml:space="preserve"> SungKwon Soh &lt;SungKwon.Soh@wcpfc.int&gt;</w:t>
      </w:r>
      <w:r w:rsidRPr="00452B8E">
        <w:rPr>
          <w:rFonts w:cstheme="minorHAnsi"/>
        </w:rPr>
        <w:br/>
      </w:r>
      <w:r w:rsidRPr="00452B8E">
        <w:rPr>
          <w:rFonts w:cstheme="minorHAnsi"/>
          <w:b/>
          <w:bCs/>
        </w:rPr>
        <w:t>Cc:</w:t>
      </w:r>
      <w:r w:rsidRPr="00452B8E">
        <w:rPr>
          <w:rFonts w:cstheme="minorHAnsi"/>
        </w:rPr>
        <w:t xml:space="preserve"> </w:t>
      </w:r>
      <w:r w:rsidRPr="00452B8E">
        <w:rPr>
          <w:rFonts w:cstheme="minorHAnsi"/>
        </w:rPr>
        <w:t>吳明峯</w:t>
      </w:r>
      <w:r w:rsidRPr="00452B8E">
        <w:rPr>
          <w:rFonts w:cstheme="minorHAnsi"/>
        </w:rPr>
        <w:t xml:space="preserve"> &lt;mingfen@ms1.fa.gov.tw&gt;; </w:t>
      </w:r>
      <w:r w:rsidRPr="00452B8E">
        <w:rPr>
          <w:rFonts w:cstheme="minorHAnsi"/>
        </w:rPr>
        <w:t>周世欽</w:t>
      </w:r>
      <w:r w:rsidRPr="00452B8E">
        <w:rPr>
          <w:rFonts w:cstheme="minorHAnsi"/>
        </w:rPr>
        <w:t xml:space="preserve"> &lt;shihcin@ms1.fa.gov.tw&gt;; '</w:t>
      </w:r>
      <w:r w:rsidRPr="00452B8E">
        <w:rPr>
          <w:rFonts w:cstheme="minorHAnsi"/>
        </w:rPr>
        <w:t>陳玟</w:t>
      </w:r>
      <w:r w:rsidRPr="00452B8E">
        <w:rPr>
          <w:rFonts w:eastAsia="Noto Sans KR" w:cstheme="minorHAnsi"/>
        </w:rPr>
        <w:t>妤</w:t>
      </w:r>
      <w:r w:rsidRPr="00452B8E">
        <w:rPr>
          <w:rFonts w:cstheme="minorHAnsi"/>
        </w:rPr>
        <w:t>' &lt;chenwenyu@ms1.fa.gov.tw&gt;</w:t>
      </w:r>
      <w:r w:rsidRPr="00452B8E">
        <w:rPr>
          <w:rFonts w:cstheme="minorHAnsi"/>
        </w:rPr>
        <w:br/>
      </w:r>
      <w:r w:rsidRPr="00452B8E">
        <w:rPr>
          <w:rFonts w:cstheme="minorHAnsi"/>
          <w:b/>
          <w:bCs/>
        </w:rPr>
        <w:t>Subject:</w:t>
      </w:r>
      <w:r w:rsidRPr="00452B8E">
        <w:rPr>
          <w:rFonts w:cstheme="minorHAnsi"/>
        </w:rPr>
        <w:t xml:space="preserve"> RE: NC21: submission of catch/effort data for NPA, PBF and NPSWO</w:t>
      </w:r>
    </w:p>
    <w:p w14:paraId="3B8D89C6" w14:textId="77777777" w:rsidR="00452B8E" w:rsidRPr="00452B8E" w:rsidRDefault="00452B8E" w:rsidP="00452B8E">
      <w:pPr>
        <w:adjustRightInd w:val="0"/>
        <w:snapToGrid w:val="0"/>
        <w:spacing w:after="0" w:line="240" w:lineRule="auto"/>
        <w:rPr>
          <w:rFonts w:cstheme="minorHAnsi"/>
          <w14:ligatures w14:val="standardContextual"/>
        </w:rPr>
      </w:pPr>
    </w:p>
    <w:p w14:paraId="3FEB3C62"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r w:rsidRPr="00452B8E">
        <w:rPr>
          <w:rFonts w:asciiTheme="minorHAnsi" w:hAnsiTheme="minorHAnsi" w:cstheme="minorHAnsi"/>
          <w:sz w:val="22"/>
          <w:szCs w:val="22"/>
          <w:lang w:eastAsia="zh-TW"/>
        </w:rPr>
        <w:t>Dear SK,</w:t>
      </w:r>
    </w:p>
    <w:p w14:paraId="3E785212"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p>
    <w:p w14:paraId="28F1478B"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r w:rsidRPr="00452B8E">
        <w:rPr>
          <w:rFonts w:asciiTheme="minorHAnsi" w:hAnsiTheme="minorHAnsi" w:cstheme="minorHAnsi"/>
          <w:sz w:val="22"/>
          <w:szCs w:val="22"/>
          <w:lang w:eastAsia="zh-TW"/>
        </w:rPr>
        <w:t>Attached please find our annual PBF report, fishing effort fishing for north pacific albacore, and annual fishing effort for fisheries taking north pacific swordfish for 2025.</w:t>
      </w:r>
    </w:p>
    <w:p w14:paraId="4B527284" w14:textId="77777777" w:rsidR="00452B8E" w:rsidRPr="00452B8E" w:rsidRDefault="00452B8E" w:rsidP="00452B8E">
      <w:pPr>
        <w:pStyle w:val="PlainText"/>
        <w:adjustRightInd w:val="0"/>
        <w:snapToGrid w:val="0"/>
        <w:rPr>
          <w:rFonts w:asciiTheme="minorHAnsi" w:hAnsiTheme="minorHAnsi" w:cstheme="minorHAnsi"/>
          <w:sz w:val="22"/>
          <w:szCs w:val="22"/>
          <w:lang w:eastAsia="zh-TW"/>
        </w:rPr>
      </w:pPr>
    </w:p>
    <w:p w14:paraId="350015AF"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Best regards,</w:t>
      </w:r>
    </w:p>
    <w:p w14:paraId="5F4CAB58"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Shao-Wei</w:t>
      </w:r>
    </w:p>
    <w:p w14:paraId="1B5647D5" w14:textId="77777777" w:rsidR="00452B8E" w:rsidRPr="00452B8E" w:rsidRDefault="00452B8E" w:rsidP="00452B8E">
      <w:pPr>
        <w:adjustRightInd w:val="0"/>
        <w:snapToGrid w:val="0"/>
        <w:spacing w:after="0" w:line="240" w:lineRule="auto"/>
        <w:rPr>
          <w:rFonts w:cstheme="minorHAnsi"/>
          <w:lang w:eastAsia="zh-TW"/>
        </w:rPr>
      </w:pPr>
    </w:p>
    <w:p w14:paraId="580E6954"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Shao-Wei Lu </w:t>
      </w:r>
    </w:p>
    <w:p w14:paraId="3BEBA923"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Pacific Ocean Fisheries Management Section,</w:t>
      </w:r>
    </w:p>
    <w:p w14:paraId="5AC47396"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Distant Water Fisheries Division,</w:t>
      </w:r>
    </w:p>
    <w:p w14:paraId="3D933375" w14:textId="77777777" w:rsidR="00452B8E" w:rsidRPr="00452B8E" w:rsidRDefault="00452B8E" w:rsidP="00452B8E">
      <w:pPr>
        <w:adjustRightInd w:val="0"/>
        <w:snapToGrid w:val="0"/>
        <w:spacing w:after="0" w:line="240" w:lineRule="auto"/>
        <w:rPr>
          <w:rFonts w:cstheme="minorHAnsi"/>
          <w:lang w:eastAsia="zh-TW"/>
        </w:rPr>
      </w:pPr>
      <w:r w:rsidRPr="00452B8E">
        <w:rPr>
          <w:rFonts w:cstheme="minorHAnsi"/>
          <w:lang w:eastAsia="zh-TW"/>
        </w:rPr>
        <w:t>Fisheries agency, Ministry of Agriculture</w:t>
      </w:r>
    </w:p>
    <w:p w14:paraId="5329F3E8" w14:textId="77777777" w:rsidR="00452B8E" w:rsidRPr="003D3D2E" w:rsidRDefault="00452B8E" w:rsidP="00CC2B81">
      <w:pPr>
        <w:adjustRightInd w:val="0"/>
        <w:snapToGrid w:val="0"/>
        <w:spacing w:after="0" w:line="240" w:lineRule="auto"/>
        <w:rPr>
          <w:rFonts w:cstheme="minorHAnsi"/>
          <w:lang w:val="it-IT" w:eastAsia="zh-TW"/>
          <w:rPrChange w:id="158" w:author="SungKwon Soh" w:date="2025-11-06T23:43:00Z" w16du:dateUtc="2025-11-06T14:43:00Z">
            <w:rPr>
              <w:rFonts w:cstheme="minorHAnsi"/>
              <w:lang w:eastAsia="zh-TW"/>
            </w:rPr>
          </w:rPrChange>
        </w:rPr>
      </w:pPr>
      <w:r w:rsidRPr="003D3D2E">
        <w:rPr>
          <w:rFonts w:cstheme="minorHAnsi"/>
          <w:lang w:val="it-IT" w:eastAsia="zh-TW"/>
          <w:rPrChange w:id="159" w:author="SungKwon Soh" w:date="2025-11-06T23:43:00Z" w16du:dateUtc="2025-11-06T14:43:00Z">
            <w:rPr>
              <w:rFonts w:cstheme="minorHAnsi"/>
              <w:lang w:eastAsia="zh-TW"/>
            </w:rPr>
          </w:rPrChange>
        </w:rPr>
        <w:t xml:space="preserve">E-mail: </w:t>
      </w:r>
      <w:r>
        <w:fldChar w:fldCharType="begin"/>
      </w:r>
      <w:r w:rsidRPr="003D3D2E">
        <w:rPr>
          <w:lang w:val="it-IT"/>
          <w:rPrChange w:id="160" w:author="SungKwon Soh" w:date="2025-11-06T23:43:00Z" w16du:dateUtc="2025-11-06T14:43:00Z">
            <w:rPr/>
          </w:rPrChange>
        </w:rPr>
        <w:instrText>HYPERLINK "mailto:shaowei0220@ms1.fa.gov.tw"</w:instrText>
      </w:r>
      <w:r>
        <w:fldChar w:fldCharType="separate"/>
      </w:r>
      <w:r w:rsidRPr="003D3D2E">
        <w:rPr>
          <w:rStyle w:val="Hyperlink"/>
          <w:rFonts w:cstheme="minorHAnsi"/>
          <w:lang w:val="it-IT" w:eastAsia="zh-TW"/>
          <w:rPrChange w:id="161" w:author="SungKwon Soh" w:date="2025-11-06T23:43:00Z" w16du:dateUtc="2025-11-06T14:43:00Z">
            <w:rPr>
              <w:rStyle w:val="Hyperlink"/>
              <w:rFonts w:cstheme="minorHAnsi"/>
              <w:lang w:eastAsia="zh-TW"/>
            </w:rPr>
          </w:rPrChange>
        </w:rPr>
        <w:t>shaowei0220@ms1.fa.gov.tw</w:t>
      </w:r>
      <w:r>
        <w:fldChar w:fldCharType="end"/>
      </w:r>
    </w:p>
    <w:p w14:paraId="77B3D13B" w14:textId="77777777" w:rsidR="00CC2B81" w:rsidRDefault="00CC2B81" w:rsidP="00CC2B81">
      <w:pPr>
        <w:adjustRightInd w:val="0"/>
        <w:snapToGrid w:val="0"/>
        <w:spacing w:after="0" w:line="240" w:lineRule="auto"/>
        <w:rPr>
          <w:ins w:id="162" w:author="SungKwon Soh" w:date="2025-11-06T23:51:00Z" w16du:dateUtc="2025-11-06T14:51:00Z"/>
          <w:rFonts w:ascii="Calibri" w:hAnsi="Calibri"/>
        </w:rPr>
        <w:pPrChange w:id="163" w:author="SungKwon Soh" w:date="2025-11-06T23:51:00Z" w16du:dateUtc="2025-11-06T14:51:00Z">
          <w:pPr/>
        </w:pPrChange>
      </w:pPr>
    </w:p>
    <w:p w14:paraId="486EC66F" w14:textId="77777777" w:rsidR="00CC2B81" w:rsidRDefault="00CC2B81" w:rsidP="00CC2B81">
      <w:pPr>
        <w:adjustRightInd w:val="0"/>
        <w:snapToGrid w:val="0"/>
        <w:spacing w:after="0" w:line="240" w:lineRule="auto"/>
        <w:rPr>
          <w:ins w:id="164" w:author="SungKwon Soh" w:date="2025-11-06T23:51:00Z" w16du:dateUtc="2025-11-06T14:51:00Z"/>
          <w:rFonts w:ascii="Calibri" w:eastAsia="Times New Roman" w:hAnsi="Calibri" w:cs="Calibri"/>
        </w:rPr>
        <w:pPrChange w:id="165" w:author="SungKwon Soh" w:date="2025-11-06T23:51:00Z" w16du:dateUtc="2025-11-06T14:51:00Z">
          <w:pPr/>
        </w:pPrChange>
      </w:pPr>
      <w:bookmarkStart w:id="166" w:name="_MailOriginal"/>
      <w:ins w:id="167" w:author="SungKwon Soh" w:date="2025-11-06T23:51:00Z" w16du:dateUtc="2025-11-06T14:51:00Z">
        <w:r>
          <w:rPr>
            <w:rFonts w:ascii="Calibri" w:eastAsia="Times New Roman" w:hAnsi="Calibri" w:cs="Calibri"/>
            <w:b/>
            <w:bCs/>
          </w:rPr>
          <w:t>From:</w:t>
        </w:r>
        <w:r>
          <w:rPr>
            <w:rFonts w:ascii="Calibri" w:eastAsia="Times New Roman" w:hAnsi="Calibri" w:cs="Calibri"/>
          </w:rPr>
          <w:t xml:space="preserve"> </w:t>
        </w:r>
        <w:r>
          <w:rPr>
            <w:rFonts w:ascii="Malgun Gothic" w:eastAsia="Malgun Gothic" w:hAnsi="Malgun Gothic" w:cs="Malgun Gothic" w:hint="eastAsia"/>
          </w:rPr>
          <w:t>呂紹葳</w:t>
        </w:r>
        <w:r>
          <w:rPr>
            <w:rFonts w:ascii="Calibri" w:eastAsia="Times New Roman" w:hAnsi="Calibri" w:cs="Calibri"/>
          </w:rPr>
          <w:t xml:space="preserve"> &lt;shaowei0220@ms1.fa.gov.tw&gt; </w:t>
        </w:r>
        <w:r>
          <w:rPr>
            <w:rFonts w:ascii="Calibri" w:eastAsia="Times New Roman" w:hAnsi="Calibri" w:cs="Calibri"/>
          </w:rPr>
          <w:br/>
        </w:r>
        <w:r>
          <w:rPr>
            <w:rFonts w:ascii="Calibri" w:eastAsia="Times New Roman" w:hAnsi="Calibri" w:cs="Calibri"/>
            <w:b/>
            <w:bCs/>
          </w:rPr>
          <w:t>Sent:</w:t>
        </w:r>
        <w:r>
          <w:rPr>
            <w:rFonts w:ascii="Calibri" w:eastAsia="Times New Roman" w:hAnsi="Calibri" w:cs="Calibri"/>
          </w:rPr>
          <w:t xml:space="preserve"> Thursday, November 6, 2025 12:08 PM</w:t>
        </w:r>
        <w:r>
          <w:rPr>
            <w:rFonts w:ascii="Calibri" w:eastAsia="Times New Roman" w:hAnsi="Calibri" w:cs="Calibri"/>
          </w:rPr>
          <w:br/>
        </w:r>
        <w:r>
          <w:rPr>
            <w:rFonts w:ascii="Calibri" w:eastAsia="Times New Roman" w:hAnsi="Calibri" w:cs="Calibri"/>
            <w:b/>
            <w:bCs/>
          </w:rPr>
          <w:t>To:</w:t>
        </w:r>
        <w:r>
          <w:rPr>
            <w:rFonts w:ascii="Calibri" w:eastAsia="Times New Roman" w:hAnsi="Calibri" w:cs="Calibri"/>
          </w:rPr>
          <w:t xml:space="preserve"> SungKwon Soh &lt;SungKwon.Soh@wcpfc.int&gt;</w:t>
        </w:r>
        <w:r>
          <w:rPr>
            <w:rFonts w:ascii="Calibri" w:eastAsia="Times New Roman" w:hAnsi="Calibri" w:cs="Calibri"/>
          </w:rPr>
          <w:br/>
        </w:r>
        <w:r>
          <w:rPr>
            <w:rFonts w:ascii="Calibri" w:eastAsia="Times New Roman" w:hAnsi="Calibri" w:cs="Calibri"/>
            <w:b/>
            <w:bCs/>
          </w:rPr>
          <w:t>Cc:</w:t>
        </w:r>
        <w:r>
          <w:rPr>
            <w:rFonts w:ascii="Calibri" w:eastAsia="Times New Roman" w:hAnsi="Calibri" w:cs="Calibri"/>
          </w:rPr>
          <w:t xml:space="preserve"> </w:t>
        </w:r>
        <w:r>
          <w:rPr>
            <w:rFonts w:ascii="Malgun Gothic" w:eastAsia="Malgun Gothic" w:hAnsi="Malgun Gothic" w:cs="Malgun Gothic" w:hint="eastAsia"/>
          </w:rPr>
          <w:t>吳明峯</w:t>
        </w:r>
        <w:r>
          <w:rPr>
            <w:rFonts w:ascii="Calibri" w:eastAsia="Times New Roman" w:hAnsi="Calibri" w:cs="Calibri"/>
          </w:rPr>
          <w:t xml:space="preserve"> &lt;mingfen@ms1.fa.gov.tw&gt;; </w:t>
        </w:r>
        <w:r>
          <w:rPr>
            <w:rFonts w:ascii="Malgun Gothic" w:eastAsia="Malgun Gothic" w:hAnsi="Malgun Gothic" w:cs="Malgun Gothic" w:hint="eastAsia"/>
          </w:rPr>
          <w:t>周世欽</w:t>
        </w:r>
        <w:r>
          <w:rPr>
            <w:rFonts w:ascii="Calibri" w:eastAsia="Times New Roman" w:hAnsi="Calibri" w:cs="Calibri"/>
          </w:rPr>
          <w:t xml:space="preserve"> &lt;shihcin@ms1.fa.gov.tw&gt;; </w:t>
        </w:r>
        <w:r>
          <w:rPr>
            <w:rFonts w:ascii="Malgun Gothic" w:eastAsia="Malgun Gothic" w:hAnsi="Malgun Gothic" w:cs="Malgun Gothic" w:hint="eastAsia"/>
          </w:rPr>
          <w:t>尤香宜</w:t>
        </w:r>
        <w:r>
          <w:rPr>
            <w:rFonts w:ascii="Calibri" w:eastAsia="Times New Roman" w:hAnsi="Calibri" w:cs="Calibri"/>
          </w:rPr>
          <w:t xml:space="preserve"> &lt;hsiangyi@ms1.fa.gov.tw&gt;; chenyu@ms1.fa.gov.tw</w:t>
        </w:r>
        <w:r>
          <w:rPr>
            <w:rFonts w:ascii="Calibri" w:eastAsia="Times New Roman" w:hAnsi="Calibri" w:cs="Calibri"/>
          </w:rPr>
          <w:br/>
        </w:r>
        <w:r>
          <w:rPr>
            <w:rFonts w:ascii="Calibri" w:eastAsia="Times New Roman" w:hAnsi="Calibri" w:cs="Calibri"/>
            <w:b/>
            <w:bCs/>
          </w:rPr>
          <w:t>Subject:</w:t>
        </w:r>
        <w:r>
          <w:rPr>
            <w:rFonts w:ascii="Calibri" w:eastAsia="Times New Roman" w:hAnsi="Calibri" w:cs="Calibri"/>
          </w:rPr>
          <w:t xml:space="preserve"> submission of effort data for NPA</w:t>
        </w:r>
      </w:ins>
    </w:p>
    <w:p w14:paraId="5CBF6FDB" w14:textId="77777777" w:rsidR="00CC2B81" w:rsidRDefault="00CC2B81" w:rsidP="00CC2B81">
      <w:pPr>
        <w:adjustRightInd w:val="0"/>
        <w:snapToGrid w:val="0"/>
        <w:spacing w:after="0" w:line="240" w:lineRule="auto"/>
        <w:rPr>
          <w:ins w:id="168" w:author="SungKwon Soh" w:date="2025-11-06T23:51:00Z" w16du:dateUtc="2025-11-06T14:51:00Z"/>
          <w:rFonts w:ascii="Aptos" w:hAnsi="Aptos" w:cs="Aptos"/>
          <w:sz w:val="24"/>
          <w:szCs w:val="24"/>
          <w14:ligatures w14:val="standardContextual"/>
        </w:rPr>
        <w:pPrChange w:id="169" w:author="SungKwon Soh" w:date="2025-11-06T23:51:00Z" w16du:dateUtc="2025-11-06T14:51:00Z">
          <w:pPr/>
        </w:pPrChange>
      </w:pPr>
    </w:p>
    <w:p w14:paraId="3733151A" w14:textId="77777777" w:rsidR="00CC2B81" w:rsidRDefault="00CC2B81" w:rsidP="00CC2B81">
      <w:pPr>
        <w:pStyle w:val="PlainText"/>
        <w:adjustRightInd w:val="0"/>
        <w:snapToGrid w:val="0"/>
        <w:rPr>
          <w:ins w:id="170" w:author="SungKwon Soh" w:date="2025-11-06T23:51:00Z" w16du:dateUtc="2025-11-06T14:51:00Z"/>
        </w:rPr>
        <w:pPrChange w:id="171" w:author="SungKwon Soh" w:date="2025-11-06T23:51:00Z" w16du:dateUtc="2025-11-06T14:51:00Z">
          <w:pPr>
            <w:pStyle w:val="PlainText"/>
          </w:pPr>
        </w:pPrChange>
      </w:pPr>
      <w:ins w:id="172" w:author="SungKwon Soh" w:date="2025-11-06T23:51:00Z" w16du:dateUtc="2025-11-06T14:51:00Z">
        <w:r>
          <w:t>Dear SK,</w:t>
        </w:r>
      </w:ins>
    </w:p>
    <w:p w14:paraId="3DBD598B" w14:textId="77777777" w:rsidR="00CC2B81" w:rsidRDefault="00CC2B81" w:rsidP="00CC2B81">
      <w:pPr>
        <w:pStyle w:val="PlainText"/>
        <w:adjustRightInd w:val="0"/>
        <w:snapToGrid w:val="0"/>
        <w:rPr>
          <w:ins w:id="173" w:author="SungKwon Soh" w:date="2025-11-06T23:51:00Z" w16du:dateUtc="2025-11-06T14:51:00Z"/>
        </w:rPr>
        <w:pPrChange w:id="174" w:author="SungKwon Soh" w:date="2025-11-06T23:51:00Z" w16du:dateUtc="2025-11-06T14:51:00Z">
          <w:pPr>
            <w:pStyle w:val="PlainText"/>
          </w:pPr>
        </w:pPrChange>
      </w:pPr>
    </w:p>
    <w:p w14:paraId="2420EDD5" w14:textId="77777777" w:rsidR="00CC2B81" w:rsidRDefault="00CC2B81" w:rsidP="00CC2B81">
      <w:pPr>
        <w:pStyle w:val="PlainText"/>
        <w:adjustRightInd w:val="0"/>
        <w:snapToGrid w:val="0"/>
        <w:rPr>
          <w:ins w:id="175" w:author="SungKwon Soh" w:date="2025-11-06T23:51:00Z" w16du:dateUtc="2025-11-06T14:51:00Z"/>
        </w:rPr>
        <w:pPrChange w:id="176" w:author="SungKwon Soh" w:date="2025-11-06T23:51:00Z" w16du:dateUtc="2025-11-06T14:51:00Z">
          <w:pPr>
            <w:pStyle w:val="PlainText"/>
          </w:pPr>
        </w:pPrChange>
      </w:pPr>
      <w:ins w:id="177" w:author="SungKwon Soh" w:date="2025-11-06T23:51:00Z" w16du:dateUtc="2025-11-06T14:51:00Z">
        <w:r>
          <w:lastRenderedPageBreak/>
          <w:t>According to the NC21 minutes, Chinese Taipei has renewed the fishing effort for north pacific albacore.</w:t>
        </w:r>
      </w:ins>
    </w:p>
    <w:p w14:paraId="1E50D108" w14:textId="77777777" w:rsidR="00CC2B81" w:rsidRDefault="00CC2B81" w:rsidP="00CC2B81">
      <w:pPr>
        <w:pStyle w:val="PlainText"/>
        <w:adjustRightInd w:val="0"/>
        <w:snapToGrid w:val="0"/>
        <w:rPr>
          <w:ins w:id="178" w:author="SungKwon Soh" w:date="2025-11-06T23:51:00Z" w16du:dateUtc="2025-11-06T14:51:00Z"/>
        </w:rPr>
        <w:pPrChange w:id="179" w:author="SungKwon Soh" w:date="2025-11-06T23:51:00Z" w16du:dateUtc="2025-11-06T14:51:00Z">
          <w:pPr>
            <w:pStyle w:val="PlainText"/>
          </w:pPr>
        </w:pPrChange>
      </w:pPr>
      <w:ins w:id="180" w:author="SungKwon Soh" w:date="2025-11-06T23:51:00Z" w16du:dateUtc="2025-11-06T14:51:00Z">
        <w:r>
          <w:t>Please find the attached files. Thank you.</w:t>
        </w:r>
      </w:ins>
    </w:p>
    <w:p w14:paraId="1D6FF2C8" w14:textId="77777777" w:rsidR="00CC2B81" w:rsidRDefault="00CC2B81" w:rsidP="00CC2B81">
      <w:pPr>
        <w:pStyle w:val="PlainText"/>
        <w:adjustRightInd w:val="0"/>
        <w:snapToGrid w:val="0"/>
        <w:rPr>
          <w:ins w:id="181" w:author="SungKwon Soh" w:date="2025-11-06T23:51:00Z" w16du:dateUtc="2025-11-06T14:51:00Z"/>
        </w:rPr>
        <w:pPrChange w:id="182" w:author="SungKwon Soh" w:date="2025-11-06T23:51:00Z" w16du:dateUtc="2025-11-06T14:51:00Z">
          <w:pPr>
            <w:pStyle w:val="PlainText"/>
          </w:pPr>
        </w:pPrChange>
      </w:pPr>
    </w:p>
    <w:p w14:paraId="6AC19215" w14:textId="77777777" w:rsidR="00CC2B81" w:rsidRDefault="00CC2B81" w:rsidP="00CC2B81">
      <w:pPr>
        <w:adjustRightInd w:val="0"/>
        <w:snapToGrid w:val="0"/>
        <w:spacing w:after="0" w:line="240" w:lineRule="auto"/>
        <w:rPr>
          <w:ins w:id="183" w:author="SungKwon Soh" w:date="2025-11-06T23:51:00Z" w16du:dateUtc="2025-11-06T14:51:00Z"/>
          <w:rFonts w:ascii="Calibri" w:hAnsi="Calibri" w:cs="Calibri"/>
        </w:rPr>
        <w:pPrChange w:id="184" w:author="SungKwon Soh" w:date="2025-11-06T23:51:00Z" w16du:dateUtc="2025-11-06T14:51:00Z">
          <w:pPr/>
        </w:pPrChange>
      </w:pPr>
      <w:ins w:id="185" w:author="SungKwon Soh" w:date="2025-11-06T23:51:00Z" w16du:dateUtc="2025-11-06T14:51:00Z">
        <w:r>
          <w:rPr>
            <w:rFonts w:ascii="Calibri" w:hAnsi="Calibri" w:cs="Calibri"/>
          </w:rPr>
          <w:t>Best regards,</w:t>
        </w:r>
      </w:ins>
    </w:p>
    <w:p w14:paraId="1F0E2F02" w14:textId="77777777" w:rsidR="00CC2B81" w:rsidRDefault="00CC2B81" w:rsidP="00CC2B81">
      <w:pPr>
        <w:adjustRightInd w:val="0"/>
        <w:snapToGrid w:val="0"/>
        <w:spacing w:after="0" w:line="240" w:lineRule="auto"/>
        <w:rPr>
          <w:ins w:id="186" w:author="SungKwon Soh" w:date="2025-11-06T23:51:00Z" w16du:dateUtc="2025-11-06T14:51:00Z"/>
          <w:rFonts w:ascii="Calibri" w:hAnsi="Calibri" w:cs="Calibri"/>
        </w:rPr>
        <w:pPrChange w:id="187" w:author="SungKwon Soh" w:date="2025-11-06T23:51:00Z" w16du:dateUtc="2025-11-06T14:51:00Z">
          <w:pPr/>
        </w:pPrChange>
      </w:pPr>
      <w:ins w:id="188" w:author="SungKwon Soh" w:date="2025-11-06T23:51:00Z" w16du:dateUtc="2025-11-06T14:51:00Z">
        <w:r>
          <w:rPr>
            <w:rFonts w:ascii="Calibri" w:hAnsi="Calibri" w:cs="Calibri"/>
          </w:rPr>
          <w:t>Shao-Wei</w:t>
        </w:r>
      </w:ins>
    </w:p>
    <w:p w14:paraId="7E2E3178" w14:textId="77777777" w:rsidR="00CC2B81" w:rsidRDefault="00CC2B81" w:rsidP="00CC2B81">
      <w:pPr>
        <w:adjustRightInd w:val="0"/>
        <w:snapToGrid w:val="0"/>
        <w:spacing w:after="0" w:line="240" w:lineRule="auto"/>
        <w:rPr>
          <w:ins w:id="189" w:author="SungKwon Soh" w:date="2025-11-06T23:51:00Z" w16du:dateUtc="2025-11-06T14:51:00Z"/>
          <w:rFonts w:ascii="Calibri" w:hAnsi="Calibri" w:cs="Calibri"/>
        </w:rPr>
        <w:pPrChange w:id="190" w:author="SungKwon Soh" w:date="2025-11-06T23:51:00Z" w16du:dateUtc="2025-11-06T14:51:00Z">
          <w:pPr/>
        </w:pPrChange>
      </w:pPr>
    </w:p>
    <w:p w14:paraId="4D2CCF50" w14:textId="77777777" w:rsidR="00CC2B81" w:rsidRDefault="00CC2B81" w:rsidP="00CC2B81">
      <w:pPr>
        <w:adjustRightInd w:val="0"/>
        <w:snapToGrid w:val="0"/>
        <w:spacing w:after="0" w:line="240" w:lineRule="auto"/>
        <w:rPr>
          <w:ins w:id="191" w:author="SungKwon Soh" w:date="2025-11-06T23:51:00Z" w16du:dateUtc="2025-11-06T14:51:00Z"/>
          <w:rFonts w:ascii="Calibri" w:hAnsi="Calibri" w:cs="Calibri"/>
        </w:rPr>
        <w:pPrChange w:id="192" w:author="SungKwon Soh" w:date="2025-11-06T23:51:00Z" w16du:dateUtc="2025-11-06T14:51:00Z">
          <w:pPr/>
        </w:pPrChange>
      </w:pPr>
      <w:ins w:id="193" w:author="SungKwon Soh" w:date="2025-11-06T23:51:00Z" w16du:dateUtc="2025-11-06T14:51:00Z">
        <w:r>
          <w:rPr>
            <w:rFonts w:ascii="Calibri" w:hAnsi="Calibri" w:cs="Calibri"/>
          </w:rPr>
          <w:t>Shao-Wei Lu </w:t>
        </w:r>
      </w:ins>
    </w:p>
    <w:p w14:paraId="4B1A20AE" w14:textId="77777777" w:rsidR="00CC2B81" w:rsidRDefault="00CC2B81" w:rsidP="00CC2B81">
      <w:pPr>
        <w:adjustRightInd w:val="0"/>
        <w:snapToGrid w:val="0"/>
        <w:spacing w:after="0" w:line="240" w:lineRule="auto"/>
        <w:rPr>
          <w:ins w:id="194" w:author="SungKwon Soh" w:date="2025-11-06T23:51:00Z" w16du:dateUtc="2025-11-06T14:51:00Z"/>
          <w:rFonts w:ascii="Calibri" w:hAnsi="Calibri" w:cs="Calibri"/>
        </w:rPr>
        <w:pPrChange w:id="195" w:author="SungKwon Soh" w:date="2025-11-06T23:51:00Z" w16du:dateUtc="2025-11-06T14:51:00Z">
          <w:pPr/>
        </w:pPrChange>
      </w:pPr>
      <w:ins w:id="196" w:author="SungKwon Soh" w:date="2025-11-06T23:51:00Z" w16du:dateUtc="2025-11-06T14:51:00Z">
        <w:r>
          <w:rPr>
            <w:rFonts w:ascii="Calibri" w:hAnsi="Calibri" w:cs="Calibri"/>
          </w:rPr>
          <w:t>Pacific Ocean Fisheries Management Section,</w:t>
        </w:r>
      </w:ins>
    </w:p>
    <w:p w14:paraId="44648D46" w14:textId="77777777" w:rsidR="00CC2B81" w:rsidRDefault="00CC2B81" w:rsidP="00CC2B81">
      <w:pPr>
        <w:adjustRightInd w:val="0"/>
        <w:snapToGrid w:val="0"/>
        <w:spacing w:after="0" w:line="240" w:lineRule="auto"/>
        <w:rPr>
          <w:ins w:id="197" w:author="SungKwon Soh" w:date="2025-11-06T23:51:00Z" w16du:dateUtc="2025-11-06T14:51:00Z"/>
          <w:rFonts w:ascii="Calibri" w:hAnsi="Calibri" w:cs="Calibri"/>
        </w:rPr>
        <w:pPrChange w:id="198" w:author="SungKwon Soh" w:date="2025-11-06T23:51:00Z" w16du:dateUtc="2025-11-06T14:51:00Z">
          <w:pPr/>
        </w:pPrChange>
      </w:pPr>
      <w:ins w:id="199" w:author="SungKwon Soh" w:date="2025-11-06T23:51:00Z" w16du:dateUtc="2025-11-06T14:51:00Z">
        <w:r>
          <w:rPr>
            <w:rFonts w:ascii="Calibri" w:hAnsi="Calibri" w:cs="Calibri"/>
          </w:rPr>
          <w:t>Distant Water Fisheries Division,</w:t>
        </w:r>
      </w:ins>
    </w:p>
    <w:p w14:paraId="608C9D01" w14:textId="77777777" w:rsidR="00CC2B81" w:rsidRDefault="00CC2B81" w:rsidP="00CC2B81">
      <w:pPr>
        <w:adjustRightInd w:val="0"/>
        <w:snapToGrid w:val="0"/>
        <w:spacing w:after="0" w:line="240" w:lineRule="auto"/>
        <w:rPr>
          <w:ins w:id="200" w:author="SungKwon Soh" w:date="2025-11-06T23:51:00Z" w16du:dateUtc="2025-11-06T14:51:00Z"/>
          <w:rFonts w:ascii="Calibri" w:hAnsi="Calibri" w:cs="Calibri"/>
        </w:rPr>
        <w:pPrChange w:id="201" w:author="SungKwon Soh" w:date="2025-11-06T23:51:00Z" w16du:dateUtc="2025-11-06T14:51:00Z">
          <w:pPr/>
        </w:pPrChange>
      </w:pPr>
      <w:ins w:id="202" w:author="SungKwon Soh" w:date="2025-11-06T23:51:00Z" w16du:dateUtc="2025-11-06T14:51:00Z">
        <w:r>
          <w:rPr>
            <w:rFonts w:ascii="Calibri" w:hAnsi="Calibri" w:cs="Calibri"/>
          </w:rPr>
          <w:t>Fisheries agency, Ministry of Agriculture</w:t>
        </w:r>
      </w:ins>
    </w:p>
    <w:p w14:paraId="21F21577" w14:textId="5AE449AC" w:rsidR="00CC2B81" w:rsidRPr="00CC2B81" w:rsidRDefault="00CC2B81" w:rsidP="00CC2B81">
      <w:pPr>
        <w:adjustRightInd w:val="0"/>
        <w:snapToGrid w:val="0"/>
        <w:spacing w:after="0" w:line="240" w:lineRule="auto"/>
        <w:rPr>
          <w:ins w:id="203" w:author="SungKwon Soh" w:date="2025-11-06T23:51:00Z" w16du:dateUtc="2025-11-06T14:51:00Z"/>
          <w:rFonts w:ascii="Calibri" w:hAnsi="Calibri" w:cs="Calibri"/>
          <w:lang w:val="it-IT"/>
          <w:rPrChange w:id="204" w:author="SungKwon Soh" w:date="2025-11-06T23:52:00Z" w16du:dateUtc="2025-11-06T14:52:00Z">
            <w:rPr>
              <w:ins w:id="205" w:author="SungKwon Soh" w:date="2025-11-06T23:51:00Z" w16du:dateUtc="2025-11-06T14:51:00Z"/>
              <w:rFonts w:ascii="Calibri" w:hAnsi="Calibri" w:cs="Calibri"/>
              <w14:ligatures w14:val="standardContextual"/>
            </w:rPr>
          </w:rPrChange>
        </w:rPr>
        <w:pPrChange w:id="206" w:author="SungKwon Soh" w:date="2025-11-06T23:51:00Z" w16du:dateUtc="2025-11-06T14:51:00Z">
          <w:pPr/>
        </w:pPrChange>
      </w:pPr>
      <w:ins w:id="207" w:author="SungKwon Soh" w:date="2025-11-06T23:51:00Z" w16du:dateUtc="2025-11-06T14:51:00Z">
        <w:r w:rsidRPr="00CC2B81">
          <w:rPr>
            <w:rFonts w:ascii="Calibri" w:hAnsi="Calibri" w:cs="Calibri"/>
            <w:lang w:val="it-IT"/>
            <w:rPrChange w:id="208" w:author="SungKwon Soh" w:date="2025-11-06T23:51:00Z" w16du:dateUtc="2025-11-06T14:51:00Z">
              <w:rPr>
                <w:rFonts w:ascii="Calibri" w:hAnsi="Calibri" w:cs="Calibri"/>
              </w:rPr>
            </w:rPrChange>
          </w:rPr>
          <w:t xml:space="preserve">E-mail: </w:t>
        </w:r>
        <w:r>
          <w:fldChar w:fldCharType="begin"/>
        </w:r>
        <w:r w:rsidRPr="00CC2B81">
          <w:rPr>
            <w:lang w:val="it-IT"/>
            <w:rPrChange w:id="209" w:author="SungKwon Soh" w:date="2025-11-06T23:51:00Z" w16du:dateUtc="2025-11-06T14:51:00Z">
              <w:rPr/>
            </w:rPrChange>
          </w:rPr>
          <w:instrText>HYPERLINK "mailto:shaowei0220@ms1.fa.gov.tw"</w:instrText>
        </w:r>
        <w:r>
          <w:fldChar w:fldCharType="separate"/>
        </w:r>
        <w:r w:rsidRPr="00CC2B81">
          <w:rPr>
            <w:rStyle w:val="Hyperlink"/>
            <w:rFonts w:ascii="Calibri" w:hAnsi="Calibri" w:cs="Calibri"/>
            <w:lang w:val="it-IT"/>
            <w:rPrChange w:id="210" w:author="SungKwon Soh" w:date="2025-11-06T23:51:00Z" w16du:dateUtc="2025-11-06T14:51:00Z">
              <w:rPr>
                <w:rStyle w:val="Hyperlink"/>
                <w:rFonts w:ascii="Calibri" w:hAnsi="Calibri" w:cs="Calibri"/>
              </w:rPr>
            </w:rPrChange>
          </w:rPr>
          <w:t>shaowei0220@ms1.fa.gov.tw</w:t>
        </w:r>
        <w:r>
          <w:fldChar w:fldCharType="end"/>
        </w:r>
        <w:bookmarkEnd w:id="166"/>
      </w:ins>
    </w:p>
    <w:p w14:paraId="4882813B" w14:textId="77777777" w:rsidR="00CC2B81" w:rsidRPr="003D3D2E" w:rsidRDefault="00CC2B81" w:rsidP="00CC2B81">
      <w:pPr>
        <w:adjustRightInd w:val="0"/>
        <w:snapToGrid w:val="0"/>
        <w:spacing w:after="0" w:line="240" w:lineRule="auto"/>
        <w:rPr>
          <w:rFonts w:cstheme="minorHAnsi"/>
          <w:color w:val="1F497D"/>
          <w:lang w:val="it-IT" w:eastAsia="zh-TW"/>
          <w:rPrChange w:id="211" w:author="SungKwon Soh" w:date="2025-11-06T23:43:00Z" w16du:dateUtc="2025-11-06T14:43:00Z">
            <w:rPr>
              <w:rFonts w:cstheme="minorHAnsi"/>
              <w:color w:val="1F497D"/>
              <w:lang w:eastAsia="zh-TW"/>
            </w:rPr>
          </w:rPrChange>
        </w:rPr>
      </w:pPr>
    </w:p>
    <w:p w14:paraId="0ED40E84" w14:textId="0833F0E2" w:rsidR="00452B8E" w:rsidRPr="00452B8E" w:rsidRDefault="00452B8E"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United States of America</w:t>
      </w:r>
    </w:p>
    <w:p w14:paraId="2411B918" w14:textId="77777777" w:rsidR="00452B8E" w:rsidRPr="00452B8E" w:rsidRDefault="00452B8E" w:rsidP="00452B8E">
      <w:pPr>
        <w:adjustRightInd w:val="0"/>
        <w:snapToGrid w:val="0"/>
        <w:spacing w:after="0" w:line="240" w:lineRule="auto"/>
        <w:rPr>
          <w:rFonts w:cstheme="minorHAnsi"/>
        </w:rPr>
      </w:pPr>
    </w:p>
    <w:p w14:paraId="56F68ED5" w14:textId="77777777" w:rsidR="00452B8E" w:rsidRPr="00452B8E" w:rsidRDefault="00452B8E"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Emily Reynolds via PIRO WCPFC &lt;emily.reynolds@noaa.gov&gt;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Wednesday, April 30, 2025 7:47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Rhea Moss-Christian &lt;Rhea.Moss-Christian@wcpfc.int&gt;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Jason Philibotte &lt;jason.philibotte@noaa.gov&gt;; Lara Manarangi-Trott &lt;Lara.Manarangi-Trott@wcpfc.int&gt;; SungKwon Soh &lt;SungKwon.Soh@wcpfc.int&gt;; Eidre Sharp &lt;Eidre.Sharp@wcpfc.int&gt;; Rachel Ryan &lt;ryanrl@state.gov&gt;; Hilary Ayrton &lt;Hilary.Ayrton@wcpfc.int&gt;; Joseph Jack &lt;Joseph.Jack@wcpfc.int&gt;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REVISED: 2025 U.S. reporting requirement for WCPFC CMM 2019-03</w:t>
      </w:r>
    </w:p>
    <w:p w14:paraId="4BD2554C" w14:textId="77777777" w:rsidR="00452B8E" w:rsidRPr="00452B8E" w:rsidRDefault="00452B8E" w:rsidP="00452B8E">
      <w:pPr>
        <w:adjustRightInd w:val="0"/>
        <w:snapToGrid w:val="0"/>
        <w:spacing w:after="0" w:line="240" w:lineRule="auto"/>
        <w:rPr>
          <w:rFonts w:cstheme="minorHAnsi"/>
        </w:rPr>
      </w:pPr>
    </w:p>
    <w:p w14:paraId="5F1F2F3B" w14:textId="77777777" w:rsidR="00452B8E" w:rsidRPr="00452B8E" w:rsidRDefault="00452B8E" w:rsidP="00452B8E">
      <w:pPr>
        <w:adjustRightInd w:val="0"/>
        <w:snapToGrid w:val="0"/>
        <w:spacing w:after="0" w:line="240" w:lineRule="auto"/>
        <w:rPr>
          <w:rFonts w:cstheme="minorHAnsi"/>
        </w:rPr>
      </w:pPr>
      <w:r w:rsidRPr="00452B8E">
        <w:rPr>
          <w:rFonts w:cstheme="minorHAnsi"/>
        </w:rPr>
        <w:t>Dear ED Moss-Christian,</w:t>
      </w:r>
    </w:p>
    <w:p w14:paraId="4A63D67B" w14:textId="77777777" w:rsidR="00452B8E" w:rsidRPr="00452B8E" w:rsidRDefault="00452B8E" w:rsidP="00452B8E">
      <w:pPr>
        <w:adjustRightInd w:val="0"/>
        <w:snapToGrid w:val="0"/>
        <w:spacing w:after="0" w:line="240" w:lineRule="auto"/>
        <w:rPr>
          <w:rFonts w:cstheme="minorHAnsi"/>
        </w:rPr>
      </w:pPr>
    </w:p>
    <w:p w14:paraId="732803AC" w14:textId="77777777" w:rsidR="00452B8E" w:rsidRPr="00452B8E" w:rsidRDefault="00452B8E" w:rsidP="00452B8E">
      <w:pPr>
        <w:adjustRightInd w:val="0"/>
        <w:snapToGrid w:val="0"/>
        <w:spacing w:after="0" w:line="240" w:lineRule="auto"/>
        <w:rPr>
          <w:rFonts w:cstheme="minorHAnsi"/>
        </w:rPr>
      </w:pPr>
      <w:r w:rsidRPr="00452B8E">
        <w:rPr>
          <w:rFonts w:cstheme="minorHAnsi"/>
        </w:rPr>
        <w:t xml:space="preserve">Please accept the attached revised letter from Jason Philibotte for the annual U.S. reporting under WCPFC CMM 2019-03 for North Pacific albacore. We note that we had revised data to </w:t>
      </w:r>
      <w:proofErr w:type="gramStart"/>
      <w:r w:rsidRPr="00452B8E">
        <w:rPr>
          <w:rFonts w:cstheme="minorHAnsi"/>
        </w:rPr>
        <w:t>incorporate</w:t>
      </w:r>
      <w:proofErr w:type="gramEnd"/>
      <w:r w:rsidRPr="00452B8E">
        <w:rPr>
          <w:rFonts w:cstheme="minorHAnsi"/>
        </w:rPr>
        <w:t xml:space="preserve"> into the attached letter.</w:t>
      </w:r>
    </w:p>
    <w:p w14:paraId="6121D944" w14:textId="77777777" w:rsidR="00452B8E" w:rsidRPr="00452B8E" w:rsidRDefault="00452B8E" w:rsidP="00452B8E">
      <w:pPr>
        <w:adjustRightInd w:val="0"/>
        <w:snapToGrid w:val="0"/>
        <w:spacing w:after="0" w:line="240" w:lineRule="auto"/>
        <w:rPr>
          <w:rFonts w:cstheme="minorHAnsi"/>
        </w:rPr>
      </w:pPr>
    </w:p>
    <w:p w14:paraId="6A98E23D" w14:textId="77777777" w:rsidR="00452B8E" w:rsidRPr="00452B8E" w:rsidRDefault="00452B8E" w:rsidP="00452B8E">
      <w:pPr>
        <w:adjustRightInd w:val="0"/>
        <w:snapToGrid w:val="0"/>
        <w:spacing w:after="0" w:line="240" w:lineRule="auto"/>
        <w:rPr>
          <w:rFonts w:cstheme="minorHAnsi"/>
        </w:rPr>
      </w:pPr>
      <w:r w:rsidRPr="00452B8E">
        <w:rPr>
          <w:rFonts w:cstheme="minorHAnsi"/>
        </w:rPr>
        <w:t>Specifically, the two numbers adjusted are in Table 1: the Pacific-wide U.S. sport catch for 2024 and the 2024 total. </w:t>
      </w:r>
    </w:p>
    <w:p w14:paraId="062C2484" w14:textId="77777777" w:rsidR="00452B8E" w:rsidRPr="00452B8E" w:rsidRDefault="00452B8E" w:rsidP="00452B8E">
      <w:pPr>
        <w:adjustRightInd w:val="0"/>
        <w:snapToGrid w:val="0"/>
        <w:spacing w:after="0" w:line="240" w:lineRule="auto"/>
        <w:rPr>
          <w:rFonts w:cstheme="minorHAnsi"/>
        </w:rPr>
      </w:pPr>
    </w:p>
    <w:p w14:paraId="66819413" w14:textId="77777777" w:rsidR="00452B8E" w:rsidRPr="00452B8E" w:rsidRDefault="00452B8E" w:rsidP="00452B8E">
      <w:pPr>
        <w:adjustRightInd w:val="0"/>
        <w:snapToGrid w:val="0"/>
        <w:spacing w:after="0" w:line="240" w:lineRule="auto"/>
        <w:rPr>
          <w:rFonts w:cstheme="minorHAnsi"/>
        </w:rPr>
      </w:pPr>
      <w:proofErr w:type="gramStart"/>
      <w:r w:rsidRPr="00452B8E">
        <w:rPr>
          <w:rFonts w:cstheme="minorHAnsi"/>
        </w:rPr>
        <w:t>Thanks</w:t>
      </w:r>
      <w:proofErr w:type="gramEnd"/>
      <w:r w:rsidRPr="00452B8E">
        <w:rPr>
          <w:rFonts w:cstheme="minorHAnsi"/>
        </w:rPr>
        <w:t xml:space="preserve"> and kind regards,</w:t>
      </w:r>
    </w:p>
    <w:p w14:paraId="141A789E" w14:textId="77777777" w:rsidR="00452B8E" w:rsidRPr="00452B8E" w:rsidRDefault="00452B8E" w:rsidP="00452B8E">
      <w:pPr>
        <w:adjustRightInd w:val="0"/>
        <w:snapToGrid w:val="0"/>
        <w:spacing w:after="0" w:line="240" w:lineRule="auto"/>
        <w:rPr>
          <w:rFonts w:cstheme="minorHAnsi"/>
        </w:rPr>
      </w:pPr>
      <w:r w:rsidRPr="00452B8E">
        <w:rPr>
          <w:rFonts w:cstheme="minorHAnsi"/>
        </w:rPr>
        <w:t>Emily</w:t>
      </w:r>
    </w:p>
    <w:p w14:paraId="56920576" w14:textId="77777777" w:rsidR="00452B8E" w:rsidRPr="00452B8E" w:rsidRDefault="00452B8E" w:rsidP="00452B8E">
      <w:pPr>
        <w:adjustRightInd w:val="0"/>
        <w:snapToGrid w:val="0"/>
        <w:spacing w:after="0" w:line="240" w:lineRule="auto"/>
        <w:rPr>
          <w:rFonts w:cstheme="minorHAnsi"/>
        </w:rPr>
      </w:pPr>
    </w:p>
    <w:p w14:paraId="3AE86552" w14:textId="77777777" w:rsidR="00452B8E" w:rsidRPr="00452B8E" w:rsidRDefault="00452B8E" w:rsidP="00452B8E">
      <w:pPr>
        <w:adjustRightInd w:val="0"/>
        <w:snapToGrid w:val="0"/>
        <w:spacing w:after="0" w:line="240" w:lineRule="auto"/>
        <w:rPr>
          <w:rFonts w:cstheme="minorHAnsi"/>
        </w:rPr>
      </w:pPr>
      <w:r w:rsidRPr="00452B8E">
        <w:rPr>
          <w:rFonts w:cstheme="minorHAnsi"/>
        </w:rPr>
        <w:t xml:space="preserve">On Wed, Apr 23, </w:t>
      </w:r>
      <w:proofErr w:type="gramStart"/>
      <w:r w:rsidRPr="00452B8E">
        <w:rPr>
          <w:rFonts w:cstheme="minorHAnsi"/>
        </w:rPr>
        <w:t>2025</w:t>
      </w:r>
      <w:proofErr w:type="gramEnd"/>
      <w:r w:rsidRPr="00452B8E">
        <w:rPr>
          <w:rFonts w:cstheme="minorHAnsi"/>
        </w:rPr>
        <w:t xml:space="preserve"> at 12:42 PM Emily Reynolds via PIRO WCPFC &lt;</w:t>
      </w:r>
      <w:hyperlink r:id="rId19" w:history="1">
        <w:r w:rsidRPr="00452B8E">
          <w:rPr>
            <w:rStyle w:val="Hyperlink"/>
            <w:rFonts w:cstheme="minorHAnsi"/>
          </w:rPr>
          <w:t>emily.reynolds@noaa.gov</w:t>
        </w:r>
      </w:hyperlink>
      <w:r w:rsidRPr="00452B8E">
        <w:rPr>
          <w:rFonts w:cstheme="minorHAnsi"/>
        </w:rPr>
        <w:t>&gt; wrote:</w:t>
      </w:r>
    </w:p>
    <w:p w14:paraId="0083D262" w14:textId="77777777" w:rsidR="00452B8E" w:rsidRPr="00452B8E" w:rsidRDefault="00452B8E" w:rsidP="00452B8E">
      <w:pPr>
        <w:adjustRightInd w:val="0"/>
        <w:snapToGrid w:val="0"/>
        <w:spacing w:after="0" w:line="240" w:lineRule="auto"/>
        <w:rPr>
          <w:rFonts w:cstheme="minorHAnsi"/>
        </w:rPr>
      </w:pPr>
      <w:r w:rsidRPr="00452B8E">
        <w:rPr>
          <w:rFonts w:cstheme="minorHAnsi"/>
        </w:rPr>
        <w:t>Dear ED Moss-Christian,</w:t>
      </w:r>
    </w:p>
    <w:p w14:paraId="5C2ABA0A" w14:textId="77777777" w:rsidR="00452B8E" w:rsidRPr="00452B8E" w:rsidRDefault="00452B8E" w:rsidP="00452B8E">
      <w:pPr>
        <w:adjustRightInd w:val="0"/>
        <w:snapToGrid w:val="0"/>
        <w:spacing w:after="0" w:line="240" w:lineRule="auto"/>
        <w:rPr>
          <w:rFonts w:cstheme="minorHAnsi"/>
        </w:rPr>
      </w:pPr>
    </w:p>
    <w:p w14:paraId="6E2FF390" w14:textId="77777777" w:rsidR="00452B8E" w:rsidRPr="00452B8E" w:rsidRDefault="00452B8E" w:rsidP="00452B8E">
      <w:pPr>
        <w:adjustRightInd w:val="0"/>
        <w:snapToGrid w:val="0"/>
        <w:spacing w:after="0" w:line="240" w:lineRule="auto"/>
        <w:rPr>
          <w:rFonts w:cstheme="minorHAnsi"/>
        </w:rPr>
      </w:pPr>
      <w:r w:rsidRPr="00452B8E">
        <w:rPr>
          <w:rFonts w:cstheme="minorHAnsi"/>
        </w:rPr>
        <w:t>Please see the attached letter from Jason Philibotte with the annual U.S. reporting under WCPFC CMM 2019-03 for North Pacific albacore. </w:t>
      </w:r>
    </w:p>
    <w:p w14:paraId="409FD020" w14:textId="77777777" w:rsidR="00452B8E" w:rsidRPr="00452B8E" w:rsidRDefault="00452B8E" w:rsidP="00452B8E">
      <w:pPr>
        <w:adjustRightInd w:val="0"/>
        <w:snapToGrid w:val="0"/>
        <w:spacing w:after="0" w:line="240" w:lineRule="auto"/>
        <w:rPr>
          <w:rFonts w:cstheme="minorHAnsi"/>
        </w:rPr>
      </w:pPr>
    </w:p>
    <w:p w14:paraId="4E003C5B" w14:textId="77777777" w:rsidR="00452B8E" w:rsidRPr="00452B8E" w:rsidRDefault="00452B8E" w:rsidP="00452B8E">
      <w:pPr>
        <w:adjustRightInd w:val="0"/>
        <w:snapToGrid w:val="0"/>
        <w:spacing w:after="0" w:line="240" w:lineRule="auto"/>
        <w:rPr>
          <w:rFonts w:cstheme="minorHAnsi"/>
        </w:rPr>
      </w:pPr>
      <w:proofErr w:type="gramStart"/>
      <w:r w:rsidRPr="00452B8E">
        <w:rPr>
          <w:rFonts w:cstheme="minorHAnsi"/>
        </w:rPr>
        <w:t>Thanks</w:t>
      </w:r>
      <w:proofErr w:type="gramEnd"/>
      <w:r w:rsidRPr="00452B8E">
        <w:rPr>
          <w:rFonts w:cstheme="minorHAnsi"/>
        </w:rPr>
        <w:t xml:space="preserve"> and kind regards,</w:t>
      </w:r>
    </w:p>
    <w:p w14:paraId="7A185C00" w14:textId="77777777" w:rsidR="00452B8E" w:rsidRPr="00452B8E" w:rsidRDefault="00452B8E" w:rsidP="00452B8E">
      <w:pPr>
        <w:adjustRightInd w:val="0"/>
        <w:snapToGrid w:val="0"/>
        <w:spacing w:after="0" w:line="240" w:lineRule="auto"/>
        <w:rPr>
          <w:rFonts w:cstheme="minorHAnsi"/>
        </w:rPr>
      </w:pPr>
      <w:r w:rsidRPr="00452B8E">
        <w:rPr>
          <w:rFonts w:cstheme="minorHAnsi"/>
        </w:rPr>
        <w:t>Emily</w:t>
      </w:r>
    </w:p>
    <w:p w14:paraId="58331BAB"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b/>
          <w:bCs/>
          <w:color w:val="666666"/>
          <w:sz w:val="22"/>
          <w:szCs w:val="22"/>
        </w:rPr>
        <w:t>Emily Reynolds</w:t>
      </w:r>
    </w:p>
    <w:p w14:paraId="3BB94D75"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i/>
          <w:iCs/>
          <w:color w:val="666666"/>
          <w:sz w:val="22"/>
          <w:szCs w:val="22"/>
        </w:rPr>
        <w:t>International Fisheries Division, Pacific Islands Regional Office</w:t>
      </w:r>
    </w:p>
    <w:p w14:paraId="4EDD4F47"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color w:val="666666"/>
          <w:sz w:val="22"/>
          <w:szCs w:val="22"/>
        </w:rPr>
        <w:t>NOAA Fisheries | U.S. Department of Commerce</w:t>
      </w:r>
    </w:p>
    <w:p w14:paraId="1B374577" w14:textId="77777777" w:rsidR="00452B8E" w:rsidRPr="00452B8E" w:rsidRDefault="00452B8E" w:rsidP="00452B8E">
      <w:pPr>
        <w:pStyle w:val="NormalWeb"/>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color w:val="666666"/>
          <w:sz w:val="22"/>
          <w:szCs w:val="22"/>
        </w:rPr>
        <w:t>Office: (808) 725-5039</w:t>
      </w:r>
    </w:p>
    <w:p w14:paraId="2B161F6A" w14:textId="3270A492" w:rsidR="00452B8E" w:rsidRPr="00452B8E" w:rsidRDefault="00452B8E" w:rsidP="00452B8E">
      <w:pPr>
        <w:adjustRightInd w:val="0"/>
        <w:snapToGrid w:val="0"/>
        <w:spacing w:after="0" w:line="240" w:lineRule="auto"/>
        <w:rPr>
          <w:rFonts w:cstheme="minorHAnsi"/>
          <w:color w:val="666666"/>
        </w:rPr>
      </w:pPr>
      <w:hyperlink r:id="rId20" w:tgtFrame="_blank" w:history="1">
        <w:r w:rsidRPr="00452B8E">
          <w:rPr>
            <w:rStyle w:val="Hyperlink"/>
            <w:rFonts w:cstheme="minorHAnsi"/>
            <w:color w:val="1155CC"/>
          </w:rPr>
          <w:t>www.fisheries.noaa.gov</w:t>
        </w:r>
      </w:hyperlink>
      <w:r w:rsidRPr="00452B8E">
        <w:rPr>
          <w:rFonts w:cstheme="minorHAnsi"/>
          <w:color w:val="666666"/>
        </w:rPr>
        <w:t> </w:t>
      </w:r>
    </w:p>
    <w:p w14:paraId="36F4B321" w14:textId="77777777" w:rsidR="00452B8E" w:rsidRPr="00452B8E" w:rsidRDefault="00452B8E" w:rsidP="00452B8E">
      <w:pPr>
        <w:adjustRightInd w:val="0"/>
        <w:snapToGrid w:val="0"/>
        <w:spacing w:after="0" w:line="240" w:lineRule="auto"/>
        <w:rPr>
          <w:rFonts w:cstheme="minorHAnsi"/>
          <w:color w:val="666666"/>
        </w:rPr>
      </w:pPr>
    </w:p>
    <w:p w14:paraId="4CDB1810" w14:textId="77777777" w:rsidR="00452B8E" w:rsidRDefault="00452B8E" w:rsidP="00452B8E">
      <w:pPr>
        <w:pStyle w:val="Heading1"/>
        <w:adjustRightInd w:val="0"/>
        <w:snapToGrid w:val="0"/>
        <w:spacing w:before="0" w:line="240" w:lineRule="auto"/>
        <w:rPr>
          <w:rFonts w:asciiTheme="minorHAnsi" w:hAnsiTheme="minorHAnsi" w:cstheme="minorHAnsi"/>
          <w:sz w:val="22"/>
          <w:szCs w:val="22"/>
        </w:rPr>
      </w:pPr>
      <w:r w:rsidRPr="00452B8E">
        <w:rPr>
          <w:rFonts w:asciiTheme="minorHAnsi" w:hAnsiTheme="minorHAnsi" w:cstheme="minorHAnsi"/>
          <w:sz w:val="22"/>
          <w:szCs w:val="22"/>
        </w:rPr>
        <w:t>Attachment</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1.</w:t>
      </w:r>
      <w:r w:rsidRPr="00452B8E">
        <w:rPr>
          <w:rFonts w:asciiTheme="minorHAnsi" w:hAnsiTheme="minorHAnsi" w:cstheme="minorHAnsi"/>
          <w:spacing w:val="80"/>
          <w:sz w:val="22"/>
          <w:szCs w:val="22"/>
        </w:rPr>
        <w:t xml:space="preserve"> </w:t>
      </w:r>
      <w:r w:rsidRPr="00452B8E">
        <w:rPr>
          <w:rFonts w:asciiTheme="minorHAnsi" w:hAnsiTheme="minorHAnsi" w:cstheme="minorHAnsi"/>
          <w:sz w:val="22"/>
          <w:szCs w:val="22"/>
        </w:rPr>
        <w:t>United</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States</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reporting</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under</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WCPFC</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Conservation</w:t>
      </w:r>
      <w:r w:rsidRPr="00452B8E">
        <w:rPr>
          <w:rFonts w:asciiTheme="minorHAnsi" w:hAnsiTheme="minorHAnsi" w:cstheme="minorHAnsi"/>
          <w:spacing w:val="-4"/>
          <w:sz w:val="22"/>
          <w:szCs w:val="22"/>
        </w:rPr>
        <w:t xml:space="preserve"> </w:t>
      </w:r>
      <w:r w:rsidRPr="00452B8E">
        <w:rPr>
          <w:rFonts w:asciiTheme="minorHAnsi" w:hAnsiTheme="minorHAnsi" w:cstheme="minorHAnsi"/>
          <w:sz w:val="22"/>
          <w:szCs w:val="22"/>
        </w:rPr>
        <w:t>and</w:t>
      </w:r>
      <w:r w:rsidRPr="00452B8E">
        <w:rPr>
          <w:rFonts w:asciiTheme="minorHAnsi" w:hAnsiTheme="minorHAnsi" w:cstheme="minorHAnsi"/>
          <w:spacing w:val="-5"/>
          <w:sz w:val="22"/>
          <w:szCs w:val="22"/>
        </w:rPr>
        <w:t xml:space="preserve"> </w:t>
      </w:r>
      <w:r w:rsidRPr="00452B8E">
        <w:rPr>
          <w:rFonts w:asciiTheme="minorHAnsi" w:hAnsiTheme="minorHAnsi" w:cstheme="minorHAnsi"/>
          <w:sz w:val="22"/>
          <w:szCs w:val="22"/>
        </w:rPr>
        <w:t>Management Measures 2019-03; reported April 2025.</w:t>
      </w:r>
    </w:p>
    <w:p w14:paraId="7B1BF1AE" w14:textId="77777777" w:rsidR="00452B8E" w:rsidRPr="00452B8E" w:rsidRDefault="00452B8E" w:rsidP="00452B8E">
      <w:pPr>
        <w:adjustRightInd w:val="0"/>
        <w:snapToGrid w:val="0"/>
        <w:spacing w:after="0" w:line="240" w:lineRule="auto"/>
      </w:pPr>
    </w:p>
    <w:p w14:paraId="0C37001F" w14:textId="77777777" w:rsidR="00452B8E" w:rsidRPr="00452B8E" w:rsidRDefault="00452B8E" w:rsidP="00452B8E">
      <w:pPr>
        <w:adjustRightInd w:val="0"/>
        <w:snapToGrid w:val="0"/>
        <w:spacing w:after="0" w:line="240" w:lineRule="auto"/>
        <w:ind w:left="1260" w:right="693" w:hanging="901"/>
        <w:rPr>
          <w:rFonts w:cstheme="minorHAnsi"/>
          <w:b/>
        </w:rPr>
      </w:pPr>
      <w:r w:rsidRPr="00452B8E">
        <w:rPr>
          <w:rFonts w:cstheme="minorHAnsi"/>
          <w:b/>
        </w:rPr>
        <w:t>Table</w:t>
      </w:r>
      <w:r w:rsidRPr="00452B8E">
        <w:rPr>
          <w:rFonts w:cstheme="minorHAnsi"/>
          <w:b/>
          <w:spacing w:val="-2"/>
        </w:rPr>
        <w:t xml:space="preserve"> </w:t>
      </w:r>
      <w:r w:rsidRPr="00452B8E">
        <w:rPr>
          <w:rFonts w:cstheme="minorHAnsi"/>
          <w:b/>
        </w:rPr>
        <w:t>1.</w:t>
      </w:r>
      <w:r w:rsidRPr="00452B8E">
        <w:rPr>
          <w:rFonts w:cstheme="minorHAnsi"/>
          <w:b/>
          <w:spacing w:val="80"/>
        </w:rPr>
        <w:t xml:space="preserve"> </w:t>
      </w:r>
      <w:r w:rsidRPr="00452B8E">
        <w:rPr>
          <w:rFonts w:cstheme="minorHAnsi"/>
          <w:b/>
        </w:rPr>
        <w:t>Estimated</w:t>
      </w:r>
      <w:r w:rsidRPr="00452B8E">
        <w:rPr>
          <w:rFonts w:cstheme="minorHAnsi"/>
          <w:b/>
          <w:spacing w:val="-1"/>
        </w:rPr>
        <w:t xml:space="preserve"> </w:t>
      </w:r>
      <w:r w:rsidRPr="00452B8E">
        <w:rPr>
          <w:rFonts w:cstheme="minorHAnsi"/>
          <w:b/>
        </w:rPr>
        <w:t>catches</w:t>
      </w:r>
      <w:r w:rsidRPr="00452B8E">
        <w:rPr>
          <w:rFonts w:cstheme="minorHAnsi"/>
          <w:b/>
          <w:spacing w:val="-3"/>
        </w:rPr>
        <w:t xml:space="preserve"> </w:t>
      </w:r>
      <w:r w:rsidRPr="00452B8E">
        <w:rPr>
          <w:rFonts w:cstheme="minorHAnsi"/>
          <w:b/>
        </w:rPr>
        <w:t>of</w:t>
      </w:r>
      <w:r w:rsidRPr="00452B8E">
        <w:rPr>
          <w:rFonts w:cstheme="minorHAnsi"/>
          <w:b/>
          <w:spacing w:val="-3"/>
        </w:rPr>
        <w:t xml:space="preserve"> </w:t>
      </w:r>
      <w:r w:rsidRPr="00452B8E">
        <w:rPr>
          <w:rFonts w:cstheme="minorHAnsi"/>
          <w:b/>
        </w:rPr>
        <w:t>albacore</w:t>
      </w:r>
      <w:r w:rsidRPr="00452B8E">
        <w:rPr>
          <w:rFonts w:cstheme="minorHAnsi"/>
          <w:b/>
          <w:spacing w:val="-3"/>
        </w:rPr>
        <w:t xml:space="preserve"> </w:t>
      </w:r>
      <w:r w:rsidRPr="00452B8E">
        <w:rPr>
          <w:rFonts w:cstheme="minorHAnsi"/>
          <w:b/>
        </w:rPr>
        <w:t>(metric</w:t>
      </w:r>
      <w:r w:rsidRPr="00452B8E">
        <w:rPr>
          <w:rFonts w:cstheme="minorHAnsi"/>
          <w:b/>
          <w:spacing w:val="-2"/>
        </w:rPr>
        <w:t xml:space="preserve"> </w:t>
      </w:r>
      <w:r w:rsidRPr="00452B8E">
        <w:rPr>
          <w:rFonts w:cstheme="minorHAnsi"/>
          <w:b/>
        </w:rPr>
        <w:t>tons)</w:t>
      </w:r>
      <w:r w:rsidRPr="00452B8E">
        <w:rPr>
          <w:rFonts w:cstheme="minorHAnsi"/>
          <w:b/>
          <w:spacing w:val="-3"/>
        </w:rPr>
        <w:t xml:space="preserve"> </w:t>
      </w:r>
      <w:r w:rsidRPr="00452B8E">
        <w:rPr>
          <w:rFonts w:cstheme="minorHAnsi"/>
          <w:b/>
        </w:rPr>
        <w:t>by</w:t>
      </w:r>
      <w:r w:rsidRPr="00452B8E">
        <w:rPr>
          <w:rFonts w:cstheme="minorHAnsi"/>
          <w:b/>
          <w:spacing w:val="-2"/>
        </w:rPr>
        <w:t xml:space="preserve"> </w:t>
      </w:r>
      <w:r w:rsidRPr="00452B8E">
        <w:rPr>
          <w:rFonts w:cstheme="minorHAnsi"/>
          <w:b/>
        </w:rPr>
        <w:t>U.S.</w:t>
      </w:r>
      <w:r w:rsidRPr="00452B8E">
        <w:rPr>
          <w:rFonts w:cstheme="minorHAnsi"/>
          <w:b/>
          <w:spacing w:val="-3"/>
        </w:rPr>
        <w:t xml:space="preserve"> </w:t>
      </w:r>
      <w:r w:rsidRPr="00452B8E">
        <w:rPr>
          <w:rFonts w:cstheme="minorHAnsi"/>
          <w:b/>
        </w:rPr>
        <w:t>vessels</w:t>
      </w:r>
      <w:r w:rsidRPr="00452B8E">
        <w:rPr>
          <w:rFonts w:cstheme="minorHAnsi"/>
          <w:b/>
          <w:spacing w:val="-3"/>
        </w:rPr>
        <w:t xml:space="preserve"> </w:t>
      </w:r>
      <w:r w:rsidRPr="00452B8E">
        <w:rPr>
          <w:rFonts w:cstheme="minorHAnsi"/>
          <w:b/>
        </w:rPr>
        <w:t>north</w:t>
      </w:r>
      <w:r w:rsidRPr="00452B8E">
        <w:rPr>
          <w:rFonts w:cstheme="minorHAnsi"/>
          <w:b/>
          <w:spacing w:val="-3"/>
        </w:rPr>
        <w:t xml:space="preserve"> </w:t>
      </w:r>
      <w:r w:rsidRPr="00452B8E">
        <w:rPr>
          <w:rFonts w:cstheme="minorHAnsi"/>
          <w:b/>
        </w:rPr>
        <w:t>of</w:t>
      </w:r>
      <w:r w:rsidRPr="00452B8E">
        <w:rPr>
          <w:rFonts w:cstheme="minorHAnsi"/>
          <w:b/>
          <w:spacing w:val="-3"/>
        </w:rPr>
        <w:t xml:space="preserve"> </w:t>
      </w:r>
      <w:r w:rsidRPr="00452B8E">
        <w:rPr>
          <w:rFonts w:cstheme="minorHAnsi"/>
          <w:b/>
        </w:rPr>
        <w:t>the</w:t>
      </w:r>
      <w:r w:rsidRPr="00452B8E">
        <w:rPr>
          <w:rFonts w:cstheme="minorHAnsi"/>
          <w:b/>
          <w:spacing w:val="-3"/>
        </w:rPr>
        <w:t xml:space="preserve"> </w:t>
      </w:r>
      <w:r w:rsidRPr="00452B8E">
        <w:rPr>
          <w:rFonts w:cstheme="minorHAnsi"/>
          <w:b/>
        </w:rPr>
        <w:t>equator</w:t>
      </w:r>
      <w:r w:rsidRPr="00452B8E">
        <w:rPr>
          <w:rFonts w:cstheme="minorHAnsi"/>
          <w:b/>
          <w:spacing w:val="-3"/>
        </w:rPr>
        <w:t xml:space="preserve"> </w:t>
      </w:r>
      <w:r w:rsidRPr="00452B8E">
        <w:rPr>
          <w:rFonts w:cstheme="minorHAnsi"/>
          <w:b/>
        </w:rPr>
        <w:t>in</w:t>
      </w:r>
      <w:r w:rsidRPr="00452B8E">
        <w:rPr>
          <w:rFonts w:cstheme="minorHAnsi"/>
          <w:b/>
          <w:spacing w:val="-2"/>
        </w:rPr>
        <w:t xml:space="preserve"> </w:t>
      </w:r>
      <w:r w:rsidRPr="00452B8E">
        <w:rPr>
          <w:rFonts w:cstheme="minorHAnsi"/>
          <w:b/>
        </w:rPr>
        <w:t>the Pacific Ocean, by gear type, 2020-2024 (provisional).</w:t>
      </w: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1"/>
        <w:gridCol w:w="1934"/>
        <w:gridCol w:w="883"/>
        <w:gridCol w:w="847"/>
        <w:gridCol w:w="863"/>
        <w:gridCol w:w="866"/>
        <w:gridCol w:w="862"/>
      </w:tblGrid>
      <w:tr w:rsidR="00452B8E" w:rsidRPr="00452B8E" w14:paraId="10A1DB9C" w14:textId="77777777" w:rsidTr="00DA45CC">
        <w:trPr>
          <w:trHeight w:val="256"/>
        </w:trPr>
        <w:tc>
          <w:tcPr>
            <w:tcW w:w="1061" w:type="dxa"/>
          </w:tcPr>
          <w:p w14:paraId="350C64BA"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4"/>
              </w:rPr>
              <w:t>Area</w:t>
            </w:r>
          </w:p>
        </w:tc>
        <w:tc>
          <w:tcPr>
            <w:tcW w:w="1934" w:type="dxa"/>
          </w:tcPr>
          <w:p w14:paraId="378107A4"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 xml:space="preserve">Gear </w:t>
            </w:r>
            <w:r w:rsidRPr="00452B8E">
              <w:rPr>
                <w:rFonts w:asciiTheme="minorHAnsi" w:hAnsiTheme="minorHAnsi" w:cstheme="minorHAnsi"/>
                <w:spacing w:val="-4"/>
              </w:rPr>
              <w:t>type</w:t>
            </w:r>
          </w:p>
        </w:tc>
        <w:tc>
          <w:tcPr>
            <w:tcW w:w="883" w:type="dxa"/>
          </w:tcPr>
          <w:p w14:paraId="6C0EF0C6"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4"/>
              </w:rPr>
              <w:t>2020</w:t>
            </w:r>
          </w:p>
        </w:tc>
        <w:tc>
          <w:tcPr>
            <w:tcW w:w="847" w:type="dxa"/>
          </w:tcPr>
          <w:p w14:paraId="1437BFBD"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4"/>
              </w:rPr>
              <w:t>2021</w:t>
            </w:r>
          </w:p>
        </w:tc>
        <w:tc>
          <w:tcPr>
            <w:tcW w:w="863" w:type="dxa"/>
          </w:tcPr>
          <w:p w14:paraId="39C3670A"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4"/>
              </w:rPr>
              <w:t>2022</w:t>
            </w:r>
          </w:p>
        </w:tc>
        <w:tc>
          <w:tcPr>
            <w:tcW w:w="866" w:type="dxa"/>
          </w:tcPr>
          <w:p w14:paraId="1854B903"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4"/>
              </w:rPr>
              <w:t>2023</w:t>
            </w:r>
          </w:p>
        </w:tc>
        <w:tc>
          <w:tcPr>
            <w:tcW w:w="862" w:type="dxa"/>
          </w:tcPr>
          <w:p w14:paraId="054A5B6B"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4"/>
              </w:rPr>
              <w:t>2024</w:t>
            </w:r>
          </w:p>
        </w:tc>
      </w:tr>
      <w:tr w:rsidR="00452B8E" w:rsidRPr="00452B8E" w14:paraId="070E8988" w14:textId="77777777" w:rsidTr="00DA45CC">
        <w:trPr>
          <w:trHeight w:val="257"/>
        </w:trPr>
        <w:tc>
          <w:tcPr>
            <w:tcW w:w="1061" w:type="dxa"/>
            <w:vMerge w:val="restart"/>
          </w:tcPr>
          <w:p w14:paraId="2C72AAF1"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4"/>
              </w:rPr>
              <w:t>WCPO</w:t>
            </w:r>
          </w:p>
        </w:tc>
        <w:tc>
          <w:tcPr>
            <w:tcW w:w="1934" w:type="dxa"/>
          </w:tcPr>
          <w:p w14:paraId="4614AD07"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Albacore</w:t>
            </w:r>
            <w:r w:rsidRPr="00452B8E">
              <w:rPr>
                <w:rFonts w:asciiTheme="minorHAnsi" w:hAnsiTheme="minorHAnsi" w:cstheme="minorHAnsi"/>
                <w:spacing w:val="-4"/>
              </w:rPr>
              <w:t xml:space="preserve"> </w:t>
            </w:r>
            <w:r w:rsidRPr="00452B8E">
              <w:rPr>
                <w:rFonts w:asciiTheme="minorHAnsi" w:hAnsiTheme="minorHAnsi" w:cstheme="minorHAnsi"/>
                <w:spacing w:val="-2"/>
              </w:rPr>
              <w:t>Troll</w:t>
            </w:r>
          </w:p>
        </w:tc>
        <w:tc>
          <w:tcPr>
            <w:tcW w:w="883" w:type="dxa"/>
          </w:tcPr>
          <w:p w14:paraId="223EB85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18</w:t>
            </w:r>
          </w:p>
        </w:tc>
        <w:tc>
          <w:tcPr>
            <w:tcW w:w="847" w:type="dxa"/>
          </w:tcPr>
          <w:p w14:paraId="5B32B06E"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3" w:type="dxa"/>
          </w:tcPr>
          <w:p w14:paraId="42A7491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6" w:type="dxa"/>
          </w:tcPr>
          <w:p w14:paraId="26AC1575"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32BFE70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r>
      <w:tr w:rsidR="00452B8E" w:rsidRPr="00452B8E" w14:paraId="44184AF1" w14:textId="77777777" w:rsidTr="00DA45CC">
        <w:trPr>
          <w:trHeight w:val="256"/>
        </w:trPr>
        <w:tc>
          <w:tcPr>
            <w:tcW w:w="1061" w:type="dxa"/>
            <w:vMerge/>
            <w:tcBorders>
              <w:top w:val="nil"/>
            </w:tcBorders>
          </w:tcPr>
          <w:p w14:paraId="53BECA4C" w14:textId="77777777" w:rsidR="00452B8E" w:rsidRPr="00452B8E" w:rsidRDefault="00452B8E" w:rsidP="00452B8E">
            <w:pPr>
              <w:adjustRightInd w:val="0"/>
              <w:snapToGrid w:val="0"/>
              <w:spacing w:after="0" w:line="240" w:lineRule="auto"/>
              <w:rPr>
                <w:rFonts w:cstheme="minorHAnsi"/>
              </w:rPr>
            </w:pPr>
          </w:p>
        </w:tc>
        <w:tc>
          <w:tcPr>
            <w:tcW w:w="1934" w:type="dxa"/>
          </w:tcPr>
          <w:p w14:paraId="59639FAC"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A.S.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5DF1700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8</w:t>
            </w:r>
          </w:p>
        </w:tc>
        <w:tc>
          <w:tcPr>
            <w:tcW w:w="847" w:type="dxa"/>
          </w:tcPr>
          <w:p w14:paraId="1264E2D8"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30</w:t>
            </w:r>
          </w:p>
        </w:tc>
        <w:tc>
          <w:tcPr>
            <w:tcW w:w="863" w:type="dxa"/>
          </w:tcPr>
          <w:p w14:paraId="435F2174"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22</w:t>
            </w:r>
          </w:p>
        </w:tc>
        <w:tc>
          <w:tcPr>
            <w:tcW w:w="866" w:type="dxa"/>
          </w:tcPr>
          <w:p w14:paraId="339346B1"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26</w:t>
            </w:r>
          </w:p>
        </w:tc>
        <w:tc>
          <w:tcPr>
            <w:tcW w:w="862" w:type="dxa"/>
          </w:tcPr>
          <w:p w14:paraId="340BCF31"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25</w:t>
            </w:r>
          </w:p>
        </w:tc>
      </w:tr>
      <w:tr w:rsidR="00452B8E" w:rsidRPr="00452B8E" w14:paraId="10841B06" w14:textId="77777777" w:rsidTr="00DA45CC">
        <w:trPr>
          <w:trHeight w:val="257"/>
        </w:trPr>
        <w:tc>
          <w:tcPr>
            <w:tcW w:w="1061" w:type="dxa"/>
            <w:vMerge/>
            <w:tcBorders>
              <w:top w:val="nil"/>
            </w:tcBorders>
          </w:tcPr>
          <w:p w14:paraId="72FFC59B" w14:textId="77777777" w:rsidR="00452B8E" w:rsidRPr="00452B8E" w:rsidRDefault="00452B8E" w:rsidP="00452B8E">
            <w:pPr>
              <w:adjustRightInd w:val="0"/>
              <w:snapToGrid w:val="0"/>
              <w:spacing w:after="0" w:line="240" w:lineRule="auto"/>
              <w:rPr>
                <w:rFonts w:cstheme="minorHAnsi"/>
              </w:rPr>
            </w:pPr>
          </w:p>
        </w:tc>
        <w:tc>
          <w:tcPr>
            <w:tcW w:w="1934" w:type="dxa"/>
          </w:tcPr>
          <w:p w14:paraId="594CC524"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7133DD6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48</w:t>
            </w:r>
          </w:p>
        </w:tc>
        <w:tc>
          <w:tcPr>
            <w:tcW w:w="847" w:type="dxa"/>
          </w:tcPr>
          <w:p w14:paraId="6DC1A4C3"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105</w:t>
            </w:r>
          </w:p>
        </w:tc>
        <w:tc>
          <w:tcPr>
            <w:tcW w:w="863" w:type="dxa"/>
          </w:tcPr>
          <w:p w14:paraId="38DABFD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108</w:t>
            </w:r>
          </w:p>
        </w:tc>
        <w:tc>
          <w:tcPr>
            <w:tcW w:w="866" w:type="dxa"/>
          </w:tcPr>
          <w:p w14:paraId="3AFF0781"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238</w:t>
            </w:r>
          </w:p>
        </w:tc>
        <w:tc>
          <w:tcPr>
            <w:tcW w:w="862" w:type="dxa"/>
          </w:tcPr>
          <w:p w14:paraId="64CFBC9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194</w:t>
            </w:r>
          </w:p>
        </w:tc>
      </w:tr>
      <w:tr w:rsidR="00452B8E" w:rsidRPr="00452B8E" w14:paraId="0D535850" w14:textId="77777777" w:rsidTr="00DA45CC">
        <w:trPr>
          <w:trHeight w:val="256"/>
        </w:trPr>
        <w:tc>
          <w:tcPr>
            <w:tcW w:w="1061" w:type="dxa"/>
            <w:vMerge/>
            <w:tcBorders>
              <w:top w:val="nil"/>
            </w:tcBorders>
          </w:tcPr>
          <w:p w14:paraId="370D60F0" w14:textId="77777777" w:rsidR="00452B8E" w:rsidRPr="00452B8E" w:rsidRDefault="00452B8E" w:rsidP="00452B8E">
            <w:pPr>
              <w:adjustRightInd w:val="0"/>
              <w:snapToGrid w:val="0"/>
              <w:spacing w:after="0" w:line="240" w:lineRule="auto"/>
              <w:rPr>
                <w:rFonts w:cstheme="minorHAnsi"/>
              </w:rPr>
            </w:pPr>
          </w:p>
        </w:tc>
        <w:tc>
          <w:tcPr>
            <w:tcW w:w="1934" w:type="dxa"/>
          </w:tcPr>
          <w:p w14:paraId="174CB407"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Handline</w:t>
            </w:r>
          </w:p>
        </w:tc>
        <w:tc>
          <w:tcPr>
            <w:tcW w:w="883" w:type="dxa"/>
          </w:tcPr>
          <w:p w14:paraId="74A3260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3</w:t>
            </w:r>
          </w:p>
        </w:tc>
        <w:tc>
          <w:tcPr>
            <w:tcW w:w="847" w:type="dxa"/>
          </w:tcPr>
          <w:p w14:paraId="31F741F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3" w:type="dxa"/>
          </w:tcPr>
          <w:p w14:paraId="75ABB0E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6" w:type="dxa"/>
          </w:tcPr>
          <w:p w14:paraId="56AF2D0B"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5</w:t>
            </w:r>
          </w:p>
        </w:tc>
        <w:tc>
          <w:tcPr>
            <w:tcW w:w="862" w:type="dxa"/>
          </w:tcPr>
          <w:p w14:paraId="195FDAA3"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29</w:t>
            </w:r>
          </w:p>
        </w:tc>
      </w:tr>
      <w:tr w:rsidR="00452B8E" w:rsidRPr="00452B8E" w14:paraId="6EF77093" w14:textId="77777777" w:rsidTr="00DA45CC">
        <w:trPr>
          <w:trHeight w:val="257"/>
        </w:trPr>
        <w:tc>
          <w:tcPr>
            <w:tcW w:w="1061" w:type="dxa"/>
            <w:vMerge/>
            <w:tcBorders>
              <w:top w:val="nil"/>
            </w:tcBorders>
          </w:tcPr>
          <w:p w14:paraId="516FB846" w14:textId="77777777" w:rsidR="00452B8E" w:rsidRPr="00452B8E" w:rsidRDefault="00452B8E" w:rsidP="00452B8E">
            <w:pPr>
              <w:adjustRightInd w:val="0"/>
              <w:snapToGrid w:val="0"/>
              <w:spacing w:after="0" w:line="240" w:lineRule="auto"/>
              <w:rPr>
                <w:rFonts w:cstheme="minorHAnsi"/>
              </w:rPr>
            </w:pPr>
          </w:p>
        </w:tc>
        <w:tc>
          <w:tcPr>
            <w:tcW w:w="1934" w:type="dxa"/>
          </w:tcPr>
          <w:p w14:paraId="45FD2CA5"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Tropical</w:t>
            </w:r>
            <w:r w:rsidRPr="00452B8E">
              <w:rPr>
                <w:rFonts w:asciiTheme="minorHAnsi" w:hAnsiTheme="minorHAnsi" w:cstheme="minorHAnsi"/>
                <w:spacing w:val="-2"/>
              </w:rPr>
              <w:t xml:space="preserve"> Troll</w:t>
            </w:r>
          </w:p>
        </w:tc>
        <w:tc>
          <w:tcPr>
            <w:tcW w:w="883" w:type="dxa"/>
          </w:tcPr>
          <w:p w14:paraId="1CA6A04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3F5F20E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3" w:type="dxa"/>
          </w:tcPr>
          <w:p w14:paraId="3F7D18D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6" w:type="dxa"/>
          </w:tcPr>
          <w:p w14:paraId="3D2F371E"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57623E28"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2</w:t>
            </w:r>
          </w:p>
        </w:tc>
      </w:tr>
      <w:tr w:rsidR="00452B8E" w:rsidRPr="00452B8E" w14:paraId="5A872732" w14:textId="77777777" w:rsidTr="00DA45CC">
        <w:trPr>
          <w:trHeight w:val="271"/>
        </w:trPr>
        <w:tc>
          <w:tcPr>
            <w:tcW w:w="1061" w:type="dxa"/>
            <w:vMerge w:val="restart"/>
          </w:tcPr>
          <w:p w14:paraId="25A6B4C2"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2"/>
              </w:rPr>
              <w:t>Pacific</w:t>
            </w:r>
          </w:p>
        </w:tc>
        <w:tc>
          <w:tcPr>
            <w:tcW w:w="1934" w:type="dxa"/>
          </w:tcPr>
          <w:p w14:paraId="07714BF9"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Albacore</w:t>
            </w:r>
            <w:r w:rsidRPr="00452B8E">
              <w:rPr>
                <w:rFonts w:asciiTheme="minorHAnsi" w:hAnsiTheme="minorHAnsi" w:cstheme="minorHAnsi"/>
                <w:spacing w:val="-4"/>
              </w:rPr>
              <w:t xml:space="preserve"> </w:t>
            </w:r>
            <w:r w:rsidRPr="00452B8E">
              <w:rPr>
                <w:rFonts w:asciiTheme="minorHAnsi" w:hAnsiTheme="minorHAnsi" w:cstheme="minorHAnsi"/>
                <w:spacing w:val="-2"/>
              </w:rPr>
              <w:t>Troll</w:t>
            </w:r>
          </w:p>
        </w:tc>
        <w:tc>
          <w:tcPr>
            <w:tcW w:w="883" w:type="dxa"/>
          </w:tcPr>
          <w:p w14:paraId="207C4C9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7,509</w:t>
            </w:r>
          </w:p>
        </w:tc>
        <w:tc>
          <w:tcPr>
            <w:tcW w:w="847" w:type="dxa"/>
          </w:tcPr>
          <w:p w14:paraId="5B936BD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4,210</w:t>
            </w:r>
          </w:p>
        </w:tc>
        <w:tc>
          <w:tcPr>
            <w:tcW w:w="863" w:type="dxa"/>
          </w:tcPr>
          <w:p w14:paraId="419BE96C"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8,441</w:t>
            </w:r>
          </w:p>
        </w:tc>
        <w:tc>
          <w:tcPr>
            <w:tcW w:w="866" w:type="dxa"/>
          </w:tcPr>
          <w:p w14:paraId="1556AC6E"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2"/>
              </w:rPr>
              <w:t>3,161</w:t>
            </w:r>
          </w:p>
        </w:tc>
        <w:tc>
          <w:tcPr>
            <w:tcW w:w="862" w:type="dxa"/>
          </w:tcPr>
          <w:p w14:paraId="3921A36C"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4,697</w:t>
            </w:r>
          </w:p>
        </w:tc>
      </w:tr>
      <w:tr w:rsidR="00452B8E" w:rsidRPr="00452B8E" w14:paraId="764DF35D" w14:textId="77777777" w:rsidTr="00DA45CC">
        <w:trPr>
          <w:trHeight w:val="272"/>
        </w:trPr>
        <w:tc>
          <w:tcPr>
            <w:tcW w:w="1061" w:type="dxa"/>
            <w:vMerge/>
            <w:tcBorders>
              <w:top w:val="nil"/>
            </w:tcBorders>
          </w:tcPr>
          <w:p w14:paraId="0DF79584" w14:textId="77777777" w:rsidR="00452B8E" w:rsidRPr="00452B8E" w:rsidRDefault="00452B8E" w:rsidP="00452B8E">
            <w:pPr>
              <w:adjustRightInd w:val="0"/>
              <w:snapToGrid w:val="0"/>
              <w:spacing w:after="0" w:line="240" w:lineRule="auto"/>
              <w:rPr>
                <w:rFonts w:cstheme="minorHAnsi"/>
              </w:rPr>
            </w:pPr>
          </w:p>
        </w:tc>
        <w:tc>
          <w:tcPr>
            <w:tcW w:w="1934" w:type="dxa"/>
          </w:tcPr>
          <w:p w14:paraId="6E2F8F17"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A.S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319150A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8</w:t>
            </w:r>
          </w:p>
        </w:tc>
        <w:tc>
          <w:tcPr>
            <w:tcW w:w="847" w:type="dxa"/>
          </w:tcPr>
          <w:p w14:paraId="2ECFF4B4"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30</w:t>
            </w:r>
          </w:p>
        </w:tc>
        <w:tc>
          <w:tcPr>
            <w:tcW w:w="863" w:type="dxa"/>
          </w:tcPr>
          <w:p w14:paraId="7AEB75A7"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22</w:t>
            </w:r>
          </w:p>
        </w:tc>
        <w:tc>
          <w:tcPr>
            <w:tcW w:w="866" w:type="dxa"/>
          </w:tcPr>
          <w:p w14:paraId="360D86D2"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26</w:t>
            </w:r>
          </w:p>
        </w:tc>
        <w:tc>
          <w:tcPr>
            <w:tcW w:w="862" w:type="dxa"/>
          </w:tcPr>
          <w:p w14:paraId="3FFA0992"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25</w:t>
            </w:r>
          </w:p>
        </w:tc>
      </w:tr>
      <w:tr w:rsidR="00452B8E" w:rsidRPr="00452B8E" w14:paraId="6FB540B7" w14:textId="77777777" w:rsidTr="00DA45CC">
        <w:trPr>
          <w:trHeight w:val="272"/>
        </w:trPr>
        <w:tc>
          <w:tcPr>
            <w:tcW w:w="1061" w:type="dxa"/>
            <w:vMerge/>
            <w:tcBorders>
              <w:top w:val="nil"/>
            </w:tcBorders>
          </w:tcPr>
          <w:p w14:paraId="277E2202" w14:textId="77777777" w:rsidR="00452B8E" w:rsidRPr="00452B8E" w:rsidRDefault="00452B8E" w:rsidP="00452B8E">
            <w:pPr>
              <w:adjustRightInd w:val="0"/>
              <w:snapToGrid w:val="0"/>
              <w:spacing w:after="0" w:line="240" w:lineRule="auto"/>
              <w:rPr>
                <w:rFonts w:cstheme="minorHAnsi"/>
              </w:rPr>
            </w:pPr>
          </w:p>
        </w:tc>
        <w:tc>
          <w:tcPr>
            <w:tcW w:w="1934" w:type="dxa"/>
          </w:tcPr>
          <w:p w14:paraId="2CEB7DDF"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Longline</w:t>
            </w:r>
          </w:p>
        </w:tc>
        <w:tc>
          <w:tcPr>
            <w:tcW w:w="883" w:type="dxa"/>
          </w:tcPr>
          <w:p w14:paraId="6148910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139</w:t>
            </w:r>
          </w:p>
        </w:tc>
        <w:tc>
          <w:tcPr>
            <w:tcW w:w="847" w:type="dxa"/>
          </w:tcPr>
          <w:p w14:paraId="37EFA7A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196</w:t>
            </w:r>
          </w:p>
        </w:tc>
        <w:tc>
          <w:tcPr>
            <w:tcW w:w="863" w:type="dxa"/>
          </w:tcPr>
          <w:p w14:paraId="7FFFBF21"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179</w:t>
            </w:r>
          </w:p>
        </w:tc>
        <w:tc>
          <w:tcPr>
            <w:tcW w:w="866" w:type="dxa"/>
          </w:tcPr>
          <w:p w14:paraId="115452CC"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480</w:t>
            </w:r>
          </w:p>
        </w:tc>
        <w:tc>
          <w:tcPr>
            <w:tcW w:w="862" w:type="dxa"/>
          </w:tcPr>
          <w:p w14:paraId="6AF90EA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219</w:t>
            </w:r>
          </w:p>
        </w:tc>
      </w:tr>
      <w:tr w:rsidR="00452B8E" w:rsidRPr="00452B8E" w14:paraId="6FD48536" w14:textId="77777777" w:rsidTr="00DA45CC">
        <w:trPr>
          <w:trHeight w:val="272"/>
        </w:trPr>
        <w:tc>
          <w:tcPr>
            <w:tcW w:w="1061" w:type="dxa"/>
            <w:vMerge/>
            <w:tcBorders>
              <w:top w:val="nil"/>
            </w:tcBorders>
          </w:tcPr>
          <w:p w14:paraId="1780911D" w14:textId="77777777" w:rsidR="00452B8E" w:rsidRPr="00452B8E" w:rsidRDefault="00452B8E" w:rsidP="00452B8E">
            <w:pPr>
              <w:adjustRightInd w:val="0"/>
              <w:snapToGrid w:val="0"/>
              <w:spacing w:after="0" w:line="240" w:lineRule="auto"/>
              <w:rPr>
                <w:rFonts w:cstheme="minorHAnsi"/>
              </w:rPr>
            </w:pPr>
          </w:p>
        </w:tc>
        <w:tc>
          <w:tcPr>
            <w:tcW w:w="1934" w:type="dxa"/>
          </w:tcPr>
          <w:p w14:paraId="3A4BB6EA"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Gillnet</w:t>
            </w:r>
          </w:p>
        </w:tc>
        <w:tc>
          <w:tcPr>
            <w:tcW w:w="883" w:type="dxa"/>
          </w:tcPr>
          <w:p w14:paraId="05B4FD63"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0B69724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3" w:type="dxa"/>
          </w:tcPr>
          <w:p w14:paraId="67526AFB"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6" w:type="dxa"/>
          </w:tcPr>
          <w:p w14:paraId="5FDF00D0"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092F1F68"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r>
      <w:tr w:rsidR="00452B8E" w:rsidRPr="00452B8E" w14:paraId="6B08EADB" w14:textId="77777777" w:rsidTr="00DA45CC">
        <w:trPr>
          <w:trHeight w:val="271"/>
        </w:trPr>
        <w:tc>
          <w:tcPr>
            <w:tcW w:w="1061" w:type="dxa"/>
            <w:vMerge/>
            <w:tcBorders>
              <w:top w:val="nil"/>
            </w:tcBorders>
          </w:tcPr>
          <w:p w14:paraId="47075DCE" w14:textId="77777777" w:rsidR="00452B8E" w:rsidRPr="00452B8E" w:rsidRDefault="00452B8E" w:rsidP="00452B8E">
            <w:pPr>
              <w:adjustRightInd w:val="0"/>
              <w:snapToGrid w:val="0"/>
              <w:spacing w:after="0" w:line="240" w:lineRule="auto"/>
              <w:rPr>
                <w:rFonts w:cstheme="minorHAnsi"/>
              </w:rPr>
            </w:pPr>
          </w:p>
        </w:tc>
        <w:tc>
          <w:tcPr>
            <w:tcW w:w="1934" w:type="dxa"/>
          </w:tcPr>
          <w:p w14:paraId="00A684FA"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Handline</w:t>
            </w:r>
          </w:p>
        </w:tc>
        <w:tc>
          <w:tcPr>
            <w:tcW w:w="883" w:type="dxa"/>
          </w:tcPr>
          <w:p w14:paraId="0F4815D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3</w:t>
            </w:r>
          </w:p>
        </w:tc>
        <w:tc>
          <w:tcPr>
            <w:tcW w:w="847" w:type="dxa"/>
          </w:tcPr>
          <w:p w14:paraId="5B7A49E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3" w:type="dxa"/>
          </w:tcPr>
          <w:p w14:paraId="7D71C066"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5</w:t>
            </w:r>
          </w:p>
        </w:tc>
        <w:tc>
          <w:tcPr>
            <w:tcW w:w="866" w:type="dxa"/>
          </w:tcPr>
          <w:p w14:paraId="0FEF0849"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5</w:t>
            </w:r>
          </w:p>
        </w:tc>
        <w:tc>
          <w:tcPr>
            <w:tcW w:w="862" w:type="dxa"/>
          </w:tcPr>
          <w:p w14:paraId="601D9C7A"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29</w:t>
            </w:r>
          </w:p>
        </w:tc>
      </w:tr>
      <w:tr w:rsidR="00452B8E" w:rsidRPr="00452B8E" w14:paraId="3DD890EF" w14:textId="77777777" w:rsidTr="00DA45CC">
        <w:trPr>
          <w:trHeight w:val="272"/>
        </w:trPr>
        <w:tc>
          <w:tcPr>
            <w:tcW w:w="1061" w:type="dxa"/>
            <w:vMerge/>
            <w:tcBorders>
              <w:top w:val="nil"/>
            </w:tcBorders>
          </w:tcPr>
          <w:p w14:paraId="5026BB09" w14:textId="77777777" w:rsidR="00452B8E" w:rsidRPr="00452B8E" w:rsidRDefault="00452B8E" w:rsidP="00452B8E">
            <w:pPr>
              <w:adjustRightInd w:val="0"/>
              <w:snapToGrid w:val="0"/>
              <w:spacing w:after="0" w:line="240" w:lineRule="auto"/>
              <w:rPr>
                <w:rFonts w:cstheme="minorHAnsi"/>
              </w:rPr>
            </w:pPr>
          </w:p>
        </w:tc>
        <w:tc>
          <w:tcPr>
            <w:tcW w:w="1934" w:type="dxa"/>
          </w:tcPr>
          <w:p w14:paraId="78E21C43"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rPr>
              <w:t>Purse</w:t>
            </w:r>
            <w:r w:rsidRPr="00452B8E">
              <w:rPr>
                <w:rFonts w:asciiTheme="minorHAnsi" w:hAnsiTheme="minorHAnsi" w:cstheme="minorHAnsi"/>
                <w:spacing w:val="-1"/>
              </w:rPr>
              <w:t xml:space="preserve"> </w:t>
            </w:r>
            <w:r w:rsidRPr="00452B8E">
              <w:rPr>
                <w:rFonts w:asciiTheme="minorHAnsi" w:hAnsiTheme="minorHAnsi" w:cstheme="minorHAnsi"/>
                <w:spacing w:val="-2"/>
              </w:rPr>
              <w:t>Seine</w:t>
            </w:r>
          </w:p>
        </w:tc>
        <w:tc>
          <w:tcPr>
            <w:tcW w:w="883" w:type="dxa"/>
          </w:tcPr>
          <w:p w14:paraId="156327EF"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17FFBD6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3" w:type="dxa"/>
          </w:tcPr>
          <w:p w14:paraId="4911565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66" w:type="dxa"/>
          </w:tcPr>
          <w:p w14:paraId="3929CCC7"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13A1B63A"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r>
      <w:tr w:rsidR="00452B8E" w:rsidRPr="00452B8E" w14:paraId="1DB357A8" w14:textId="77777777" w:rsidTr="00DA45CC">
        <w:trPr>
          <w:trHeight w:val="271"/>
        </w:trPr>
        <w:tc>
          <w:tcPr>
            <w:tcW w:w="1061" w:type="dxa"/>
            <w:vMerge/>
            <w:tcBorders>
              <w:top w:val="nil"/>
            </w:tcBorders>
          </w:tcPr>
          <w:p w14:paraId="383CEDB4" w14:textId="77777777" w:rsidR="00452B8E" w:rsidRPr="00452B8E" w:rsidRDefault="00452B8E" w:rsidP="00452B8E">
            <w:pPr>
              <w:adjustRightInd w:val="0"/>
              <w:snapToGrid w:val="0"/>
              <w:spacing w:after="0" w:line="240" w:lineRule="auto"/>
              <w:rPr>
                <w:rFonts w:cstheme="minorHAnsi"/>
              </w:rPr>
            </w:pPr>
          </w:p>
        </w:tc>
        <w:tc>
          <w:tcPr>
            <w:tcW w:w="1934" w:type="dxa"/>
          </w:tcPr>
          <w:p w14:paraId="1477D3CE"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Sport</w:t>
            </w:r>
          </w:p>
        </w:tc>
        <w:tc>
          <w:tcPr>
            <w:tcW w:w="883" w:type="dxa"/>
          </w:tcPr>
          <w:p w14:paraId="54054F4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260</w:t>
            </w:r>
          </w:p>
        </w:tc>
        <w:tc>
          <w:tcPr>
            <w:tcW w:w="847" w:type="dxa"/>
          </w:tcPr>
          <w:p w14:paraId="6ABEBDD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248</w:t>
            </w:r>
          </w:p>
        </w:tc>
        <w:tc>
          <w:tcPr>
            <w:tcW w:w="863" w:type="dxa"/>
          </w:tcPr>
          <w:p w14:paraId="3285CEA7"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5"/>
              </w:rPr>
              <w:t>587</w:t>
            </w:r>
          </w:p>
        </w:tc>
        <w:tc>
          <w:tcPr>
            <w:tcW w:w="866" w:type="dxa"/>
          </w:tcPr>
          <w:p w14:paraId="5255A593"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568</w:t>
            </w:r>
          </w:p>
        </w:tc>
        <w:tc>
          <w:tcPr>
            <w:tcW w:w="862" w:type="dxa"/>
          </w:tcPr>
          <w:p w14:paraId="3ABDC820" w14:textId="77777777" w:rsidR="00452B8E" w:rsidRPr="00452B8E" w:rsidRDefault="00452B8E" w:rsidP="00452B8E">
            <w:pPr>
              <w:pStyle w:val="TableParagraph"/>
              <w:adjustRightInd w:val="0"/>
              <w:snapToGrid w:val="0"/>
              <w:ind w:right="83"/>
              <w:rPr>
                <w:rFonts w:asciiTheme="minorHAnsi" w:hAnsiTheme="minorHAnsi" w:cstheme="minorHAnsi"/>
              </w:rPr>
            </w:pPr>
            <w:r w:rsidRPr="00452B8E">
              <w:rPr>
                <w:rFonts w:asciiTheme="minorHAnsi" w:hAnsiTheme="minorHAnsi" w:cstheme="minorHAnsi"/>
                <w:spacing w:val="-5"/>
              </w:rPr>
              <w:t>865</w:t>
            </w:r>
          </w:p>
        </w:tc>
      </w:tr>
      <w:tr w:rsidR="00452B8E" w:rsidRPr="00452B8E" w14:paraId="2DE3F8C5" w14:textId="77777777" w:rsidTr="00DA45CC">
        <w:trPr>
          <w:trHeight w:val="272"/>
        </w:trPr>
        <w:tc>
          <w:tcPr>
            <w:tcW w:w="1061" w:type="dxa"/>
            <w:vMerge/>
            <w:tcBorders>
              <w:top w:val="nil"/>
            </w:tcBorders>
          </w:tcPr>
          <w:p w14:paraId="04368E51" w14:textId="77777777" w:rsidR="00452B8E" w:rsidRPr="00452B8E" w:rsidRDefault="00452B8E" w:rsidP="00452B8E">
            <w:pPr>
              <w:adjustRightInd w:val="0"/>
              <w:snapToGrid w:val="0"/>
              <w:spacing w:after="0" w:line="240" w:lineRule="auto"/>
              <w:rPr>
                <w:rFonts w:cstheme="minorHAnsi"/>
              </w:rPr>
            </w:pPr>
          </w:p>
        </w:tc>
        <w:tc>
          <w:tcPr>
            <w:tcW w:w="1934" w:type="dxa"/>
          </w:tcPr>
          <w:p w14:paraId="3BFE7B70"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2"/>
              </w:rPr>
              <w:t xml:space="preserve"> </w:t>
            </w:r>
            <w:r w:rsidRPr="00452B8E">
              <w:rPr>
                <w:rFonts w:asciiTheme="minorHAnsi" w:hAnsiTheme="minorHAnsi" w:cstheme="minorHAnsi"/>
              </w:rPr>
              <w:t>Tropical</w:t>
            </w:r>
            <w:r w:rsidRPr="00452B8E">
              <w:rPr>
                <w:rFonts w:asciiTheme="minorHAnsi" w:hAnsiTheme="minorHAnsi" w:cstheme="minorHAnsi"/>
                <w:spacing w:val="-2"/>
              </w:rPr>
              <w:t xml:space="preserve"> Troll</w:t>
            </w:r>
          </w:p>
        </w:tc>
        <w:tc>
          <w:tcPr>
            <w:tcW w:w="883" w:type="dxa"/>
          </w:tcPr>
          <w:p w14:paraId="2CD25281"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0</w:t>
            </w:r>
          </w:p>
        </w:tc>
        <w:tc>
          <w:tcPr>
            <w:tcW w:w="847" w:type="dxa"/>
          </w:tcPr>
          <w:p w14:paraId="1BB3D80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3" w:type="dxa"/>
          </w:tcPr>
          <w:p w14:paraId="5D739B72"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1</w:t>
            </w:r>
          </w:p>
        </w:tc>
        <w:tc>
          <w:tcPr>
            <w:tcW w:w="866" w:type="dxa"/>
          </w:tcPr>
          <w:p w14:paraId="371F5DE0"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10"/>
              </w:rPr>
              <w:t>0</w:t>
            </w:r>
          </w:p>
        </w:tc>
        <w:tc>
          <w:tcPr>
            <w:tcW w:w="862" w:type="dxa"/>
          </w:tcPr>
          <w:p w14:paraId="49611EB6"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2</w:t>
            </w:r>
          </w:p>
        </w:tc>
      </w:tr>
      <w:tr w:rsidR="00452B8E" w:rsidRPr="00452B8E" w14:paraId="0323F241" w14:textId="77777777" w:rsidTr="00DA45CC">
        <w:trPr>
          <w:trHeight w:val="272"/>
        </w:trPr>
        <w:tc>
          <w:tcPr>
            <w:tcW w:w="1061" w:type="dxa"/>
            <w:vMerge/>
            <w:tcBorders>
              <w:top w:val="nil"/>
            </w:tcBorders>
          </w:tcPr>
          <w:p w14:paraId="1DCB7071" w14:textId="77777777" w:rsidR="00452B8E" w:rsidRPr="00452B8E" w:rsidRDefault="00452B8E" w:rsidP="00452B8E">
            <w:pPr>
              <w:adjustRightInd w:val="0"/>
              <w:snapToGrid w:val="0"/>
              <w:spacing w:after="0" w:line="240" w:lineRule="auto"/>
              <w:rPr>
                <w:rFonts w:cstheme="minorHAnsi"/>
              </w:rPr>
            </w:pPr>
          </w:p>
        </w:tc>
        <w:tc>
          <w:tcPr>
            <w:tcW w:w="1934" w:type="dxa"/>
          </w:tcPr>
          <w:p w14:paraId="20A54E7C"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rPr>
              <w:t>U.S.</w:t>
            </w:r>
            <w:r w:rsidRPr="00452B8E">
              <w:rPr>
                <w:rFonts w:asciiTheme="minorHAnsi" w:hAnsiTheme="minorHAnsi" w:cstheme="minorHAnsi"/>
                <w:spacing w:val="-1"/>
              </w:rPr>
              <w:t xml:space="preserve"> </w:t>
            </w:r>
            <w:r w:rsidRPr="00452B8E">
              <w:rPr>
                <w:rFonts w:asciiTheme="minorHAnsi" w:hAnsiTheme="minorHAnsi" w:cstheme="minorHAnsi"/>
                <w:spacing w:val="-2"/>
              </w:rPr>
              <w:t>Other</w:t>
            </w:r>
          </w:p>
        </w:tc>
        <w:tc>
          <w:tcPr>
            <w:tcW w:w="883" w:type="dxa"/>
          </w:tcPr>
          <w:p w14:paraId="00C09DB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8</w:t>
            </w:r>
          </w:p>
        </w:tc>
        <w:tc>
          <w:tcPr>
            <w:tcW w:w="847" w:type="dxa"/>
          </w:tcPr>
          <w:p w14:paraId="786EADC5" w14:textId="77777777" w:rsidR="00452B8E" w:rsidRPr="00452B8E" w:rsidRDefault="00452B8E" w:rsidP="00452B8E">
            <w:pPr>
              <w:pStyle w:val="TableParagraph"/>
              <w:adjustRightInd w:val="0"/>
              <w:snapToGrid w:val="0"/>
              <w:ind w:right="95"/>
              <w:rPr>
                <w:rFonts w:asciiTheme="minorHAnsi" w:hAnsiTheme="minorHAnsi" w:cstheme="minorHAnsi"/>
              </w:rPr>
            </w:pPr>
            <w:r w:rsidRPr="00452B8E">
              <w:rPr>
                <w:rFonts w:asciiTheme="minorHAnsi" w:hAnsiTheme="minorHAnsi" w:cstheme="minorHAnsi"/>
                <w:spacing w:val="-5"/>
              </w:rPr>
              <w:t>64</w:t>
            </w:r>
          </w:p>
        </w:tc>
        <w:tc>
          <w:tcPr>
            <w:tcW w:w="863" w:type="dxa"/>
          </w:tcPr>
          <w:p w14:paraId="490D654A"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65</w:t>
            </w:r>
          </w:p>
        </w:tc>
        <w:tc>
          <w:tcPr>
            <w:tcW w:w="866" w:type="dxa"/>
          </w:tcPr>
          <w:p w14:paraId="21F39D87"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5"/>
              </w:rPr>
              <w:t>10</w:t>
            </w:r>
          </w:p>
        </w:tc>
        <w:tc>
          <w:tcPr>
            <w:tcW w:w="862" w:type="dxa"/>
          </w:tcPr>
          <w:p w14:paraId="19EF0F20"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10"/>
              </w:rPr>
              <w:t>4</w:t>
            </w:r>
          </w:p>
        </w:tc>
      </w:tr>
      <w:tr w:rsidR="00452B8E" w:rsidRPr="00452B8E" w14:paraId="7E986889" w14:textId="77777777" w:rsidTr="00DA45CC">
        <w:trPr>
          <w:trHeight w:val="376"/>
        </w:trPr>
        <w:tc>
          <w:tcPr>
            <w:tcW w:w="1061" w:type="dxa"/>
          </w:tcPr>
          <w:p w14:paraId="151160DD" w14:textId="77777777" w:rsidR="00452B8E" w:rsidRPr="00452B8E" w:rsidRDefault="00452B8E" w:rsidP="00452B8E">
            <w:pPr>
              <w:pStyle w:val="TableParagraph"/>
              <w:adjustRightInd w:val="0"/>
              <w:snapToGrid w:val="0"/>
              <w:jc w:val="left"/>
              <w:rPr>
                <w:rFonts w:asciiTheme="minorHAnsi" w:hAnsiTheme="minorHAnsi" w:cstheme="minorHAnsi"/>
              </w:rPr>
            </w:pPr>
          </w:p>
        </w:tc>
        <w:tc>
          <w:tcPr>
            <w:tcW w:w="1934" w:type="dxa"/>
          </w:tcPr>
          <w:p w14:paraId="56BDA912" w14:textId="77777777" w:rsidR="00452B8E" w:rsidRPr="00452B8E" w:rsidRDefault="00452B8E" w:rsidP="00452B8E">
            <w:pPr>
              <w:pStyle w:val="TableParagraph"/>
              <w:adjustRightInd w:val="0"/>
              <w:snapToGrid w:val="0"/>
              <w:ind w:left="107"/>
              <w:jc w:val="left"/>
              <w:rPr>
                <w:rFonts w:asciiTheme="minorHAnsi" w:hAnsiTheme="minorHAnsi" w:cstheme="minorHAnsi"/>
              </w:rPr>
            </w:pPr>
            <w:r w:rsidRPr="00452B8E">
              <w:rPr>
                <w:rFonts w:asciiTheme="minorHAnsi" w:hAnsiTheme="minorHAnsi" w:cstheme="minorHAnsi"/>
                <w:spacing w:val="-2"/>
              </w:rPr>
              <w:t>Total*</w:t>
            </w:r>
          </w:p>
        </w:tc>
        <w:tc>
          <w:tcPr>
            <w:tcW w:w="883" w:type="dxa"/>
          </w:tcPr>
          <w:p w14:paraId="450BFD84"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7,927</w:t>
            </w:r>
          </w:p>
        </w:tc>
        <w:tc>
          <w:tcPr>
            <w:tcW w:w="847" w:type="dxa"/>
          </w:tcPr>
          <w:p w14:paraId="780992F5"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4,754</w:t>
            </w:r>
          </w:p>
        </w:tc>
        <w:tc>
          <w:tcPr>
            <w:tcW w:w="863" w:type="dxa"/>
          </w:tcPr>
          <w:p w14:paraId="2257B153"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9,300</w:t>
            </w:r>
          </w:p>
        </w:tc>
        <w:tc>
          <w:tcPr>
            <w:tcW w:w="866" w:type="dxa"/>
          </w:tcPr>
          <w:p w14:paraId="193A7B6C" w14:textId="77777777" w:rsidR="00452B8E" w:rsidRPr="00452B8E" w:rsidRDefault="00452B8E" w:rsidP="00452B8E">
            <w:pPr>
              <w:pStyle w:val="TableParagraph"/>
              <w:adjustRightInd w:val="0"/>
              <w:snapToGrid w:val="0"/>
              <w:ind w:right="93"/>
              <w:rPr>
                <w:rFonts w:asciiTheme="minorHAnsi" w:hAnsiTheme="minorHAnsi" w:cstheme="minorHAnsi"/>
              </w:rPr>
            </w:pPr>
            <w:r w:rsidRPr="00452B8E">
              <w:rPr>
                <w:rFonts w:asciiTheme="minorHAnsi" w:hAnsiTheme="minorHAnsi" w:cstheme="minorHAnsi"/>
                <w:spacing w:val="-2"/>
              </w:rPr>
              <w:t>4,249</w:t>
            </w:r>
          </w:p>
        </w:tc>
        <w:tc>
          <w:tcPr>
            <w:tcW w:w="862" w:type="dxa"/>
          </w:tcPr>
          <w:p w14:paraId="739D8F89" w14:textId="77777777" w:rsidR="00452B8E" w:rsidRPr="00452B8E" w:rsidRDefault="00452B8E" w:rsidP="00452B8E">
            <w:pPr>
              <w:pStyle w:val="TableParagraph"/>
              <w:adjustRightInd w:val="0"/>
              <w:snapToGrid w:val="0"/>
              <w:ind w:right="94"/>
              <w:rPr>
                <w:rFonts w:asciiTheme="minorHAnsi" w:hAnsiTheme="minorHAnsi" w:cstheme="minorHAnsi"/>
              </w:rPr>
            </w:pPr>
            <w:r w:rsidRPr="00452B8E">
              <w:rPr>
                <w:rFonts w:asciiTheme="minorHAnsi" w:hAnsiTheme="minorHAnsi" w:cstheme="minorHAnsi"/>
                <w:spacing w:val="-2"/>
              </w:rPr>
              <w:t>5,843</w:t>
            </w:r>
          </w:p>
        </w:tc>
      </w:tr>
    </w:tbl>
    <w:p w14:paraId="37EF5405" w14:textId="77777777" w:rsidR="00452B8E" w:rsidRPr="00452B8E" w:rsidRDefault="00452B8E" w:rsidP="00452B8E">
      <w:pPr>
        <w:adjustRightInd w:val="0"/>
        <w:snapToGrid w:val="0"/>
        <w:spacing w:after="0" w:line="240" w:lineRule="auto"/>
        <w:ind w:left="360"/>
        <w:rPr>
          <w:rFonts w:cstheme="minorHAnsi"/>
        </w:rPr>
      </w:pPr>
      <w:r w:rsidRPr="00452B8E">
        <w:rPr>
          <w:rFonts w:cstheme="minorHAnsi"/>
        </w:rPr>
        <w:t>*Sum</w:t>
      </w:r>
      <w:r w:rsidRPr="00452B8E">
        <w:rPr>
          <w:rFonts w:cstheme="minorHAnsi"/>
          <w:spacing w:val="-2"/>
        </w:rPr>
        <w:t xml:space="preserve"> </w:t>
      </w:r>
      <w:r w:rsidRPr="00452B8E">
        <w:rPr>
          <w:rFonts w:cstheme="minorHAnsi"/>
        </w:rPr>
        <w:t>of</w:t>
      </w:r>
      <w:r w:rsidRPr="00452B8E">
        <w:rPr>
          <w:rFonts w:cstheme="minorHAnsi"/>
          <w:spacing w:val="-2"/>
        </w:rPr>
        <w:t xml:space="preserve"> </w:t>
      </w:r>
      <w:r w:rsidRPr="00452B8E">
        <w:rPr>
          <w:rFonts w:cstheme="minorHAnsi"/>
        </w:rPr>
        <w:t>data</w:t>
      </w:r>
      <w:r w:rsidRPr="00452B8E">
        <w:rPr>
          <w:rFonts w:cstheme="minorHAnsi"/>
          <w:spacing w:val="-3"/>
        </w:rPr>
        <w:t xml:space="preserve"> </w:t>
      </w:r>
      <w:r w:rsidRPr="00452B8E">
        <w:rPr>
          <w:rFonts w:cstheme="minorHAnsi"/>
        </w:rPr>
        <w:t>may not</w:t>
      </w:r>
      <w:r w:rsidRPr="00452B8E">
        <w:rPr>
          <w:rFonts w:cstheme="minorHAnsi"/>
          <w:spacing w:val="-1"/>
        </w:rPr>
        <w:t xml:space="preserve"> </w:t>
      </w:r>
      <w:r w:rsidRPr="00452B8E">
        <w:rPr>
          <w:rFonts w:cstheme="minorHAnsi"/>
        </w:rPr>
        <w:t>add</w:t>
      </w:r>
      <w:r w:rsidRPr="00452B8E">
        <w:rPr>
          <w:rFonts w:cstheme="minorHAnsi"/>
          <w:spacing w:val="-1"/>
        </w:rPr>
        <w:t xml:space="preserve"> </w:t>
      </w:r>
      <w:r w:rsidRPr="00452B8E">
        <w:rPr>
          <w:rFonts w:cstheme="minorHAnsi"/>
        </w:rPr>
        <w:t>to total</w:t>
      </w:r>
      <w:r w:rsidRPr="00452B8E">
        <w:rPr>
          <w:rFonts w:cstheme="minorHAnsi"/>
          <w:spacing w:val="-1"/>
        </w:rPr>
        <w:t xml:space="preserve"> </w:t>
      </w:r>
      <w:r w:rsidRPr="00452B8E">
        <w:rPr>
          <w:rFonts w:cstheme="minorHAnsi"/>
        </w:rPr>
        <w:t>due</w:t>
      </w:r>
      <w:r w:rsidRPr="00452B8E">
        <w:rPr>
          <w:rFonts w:cstheme="minorHAnsi"/>
          <w:spacing w:val="-1"/>
        </w:rPr>
        <w:t xml:space="preserve"> </w:t>
      </w:r>
      <w:r w:rsidRPr="00452B8E">
        <w:rPr>
          <w:rFonts w:cstheme="minorHAnsi"/>
        </w:rPr>
        <w:t xml:space="preserve">to </w:t>
      </w:r>
      <w:r w:rsidRPr="00452B8E">
        <w:rPr>
          <w:rFonts w:cstheme="minorHAnsi"/>
          <w:spacing w:val="-2"/>
        </w:rPr>
        <w:t>rounding</w:t>
      </w:r>
    </w:p>
    <w:p w14:paraId="73770E38" w14:textId="77777777" w:rsidR="00452B8E" w:rsidRPr="00452B8E" w:rsidRDefault="00452B8E" w:rsidP="00452B8E">
      <w:pPr>
        <w:pStyle w:val="BodyText"/>
        <w:adjustRightInd w:val="0"/>
        <w:snapToGrid w:val="0"/>
        <w:rPr>
          <w:rFonts w:asciiTheme="minorHAnsi" w:hAnsiTheme="minorHAnsi" w:cstheme="minorHAnsi"/>
          <w:sz w:val="22"/>
          <w:szCs w:val="22"/>
        </w:rPr>
      </w:pPr>
    </w:p>
    <w:p w14:paraId="39696258" w14:textId="77777777" w:rsidR="00452B8E" w:rsidRPr="00452B8E" w:rsidRDefault="00452B8E" w:rsidP="00452B8E">
      <w:pPr>
        <w:adjustRightInd w:val="0"/>
        <w:snapToGrid w:val="0"/>
        <w:spacing w:after="0" w:line="240" w:lineRule="auto"/>
        <w:ind w:left="1080" w:right="693" w:hanging="721"/>
        <w:rPr>
          <w:rFonts w:cstheme="minorHAnsi"/>
          <w:b/>
          <w:bCs/>
        </w:rPr>
      </w:pPr>
      <w:r w:rsidRPr="00452B8E">
        <w:rPr>
          <w:rFonts w:cstheme="minorHAnsi"/>
          <w:b/>
          <w:bCs/>
        </w:rPr>
        <w:t>Table</w:t>
      </w:r>
      <w:r w:rsidRPr="00452B8E">
        <w:rPr>
          <w:rFonts w:cstheme="minorHAnsi"/>
          <w:b/>
          <w:bCs/>
          <w:spacing w:val="-3"/>
        </w:rPr>
        <w:t xml:space="preserve"> </w:t>
      </w:r>
      <w:r w:rsidRPr="00452B8E">
        <w:rPr>
          <w:rFonts w:cstheme="minorHAnsi"/>
          <w:b/>
          <w:bCs/>
        </w:rPr>
        <w:t>2. Estimated</w:t>
      </w:r>
      <w:r w:rsidRPr="00452B8E">
        <w:rPr>
          <w:rFonts w:cstheme="minorHAnsi"/>
          <w:b/>
          <w:bCs/>
          <w:spacing w:val="-3"/>
        </w:rPr>
        <w:t xml:space="preserve"> </w:t>
      </w:r>
      <w:r w:rsidRPr="00452B8E">
        <w:rPr>
          <w:rFonts w:cstheme="minorHAnsi"/>
          <w:b/>
          <w:bCs/>
        </w:rPr>
        <w:t>fishing</w:t>
      </w:r>
      <w:r w:rsidRPr="00452B8E">
        <w:rPr>
          <w:rFonts w:cstheme="minorHAnsi"/>
          <w:b/>
          <w:bCs/>
          <w:spacing w:val="-3"/>
        </w:rPr>
        <w:t xml:space="preserve"> </w:t>
      </w:r>
      <w:r w:rsidRPr="00452B8E">
        <w:rPr>
          <w:rFonts w:cstheme="minorHAnsi"/>
          <w:b/>
          <w:bCs/>
        </w:rPr>
        <w:t>effort</w:t>
      </w:r>
      <w:r w:rsidRPr="00452B8E">
        <w:rPr>
          <w:rFonts w:cstheme="minorHAnsi"/>
          <w:b/>
          <w:bCs/>
          <w:spacing w:val="-3"/>
        </w:rPr>
        <w:t xml:space="preserve"> </w:t>
      </w:r>
      <w:r w:rsidRPr="00452B8E">
        <w:rPr>
          <w:rFonts w:cstheme="minorHAnsi"/>
          <w:b/>
          <w:bCs/>
        </w:rPr>
        <w:t>(vessel-days</w:t>
      </w:r>
      <w:r w:rsidRPr="00452B8E">
        <w:rPr>
          <w:rFonts w:cstheme="minorHAnsi"/>
          <w:b/>
          <w:bCs/>
          <w:spacing w:val="-3"/>
        </w:rPr>
        <w:t xml:space="preserve"> </w:t>
      </w:r>
      <w:r w:rsidRPr="00452B8E">
        <w:rPr>
          <w:rFonts w:cstheme="minorHAnsi"/>
          <w:b/>
          <w:bCs/>
        </w:rPr>
        <w:t>fished)</w:t>
      </w:r>
      <w:r w:rsidRPr="00452B8E">
        <w:rPr>
          <w:rFonts w:cstheme="minorHAnsi"/>
          <w:b/>
          <w:bCs/>
          <w:spacing w:val="-3"/>
        </w:rPr>
        <w:t xml:space="preserve"> </w:t>
      </w:r>
      <w:r w:rsidRPr="00452B8E">
        <w:rPr>
          <w:rFonts w:cstheme="minorHAnsi"/>
          <w:b/>
          <w:bCs/>
        </w:rPr>
        <w:t>by</w:t>
      </w:r>
      <w:r w:rsidRPr="00452B8E">
        <w:rPr>
          <w:rFonts w:cstheme="minorHAnsi"/>
          <w:b/>
          <w:bCs/>
          <w:spacing w:val="-3"/>
        </w:rPr>
        <w:t xml:space="preserve"> </w:t>
      </w:r>
      <w:r w:rsidRPr="00452B8E">
        <w:rPr>
          <w:rFonts w:cstheme="minorHAnsi"/>
          <w:b/>
          <w:bCs/>
        </w:rPr>
        <w:t>U.S.</w:t>
      </w:r>
      <w:r w:rsidRPr="00452B8E">
        <w:rPr>
          <w:rFonts w:cstheme="minorHAnsi"/>
          <w:b/>
          <w:bCs/>
          <w:spacing w:val="-3"/>
        </w:rPr>
        <w:t xml:space="preserve"> </w:t>
      </w:r>
      <w:r w:rsidRPr="00452B8E">
        <w:rPr>
          <w:rFonts w:cstheme="minorHAnsi"/>
          <w:b/>
          <w:bCs/>
        </w:rPr>
        <w:t>vessels</w:t>
      </w:r>
      <w:r w:rsidRPr="00452B8E">
        <w:rPr>
          <w:rFonts w:cstheme="minorHAnsi"/>
          <w:b/>
          <w:bCs/>
          <w:spacing w:val="-2"/>
        </w:rPr>
        <w:t xml:space="preserve"> </w:t>
      </w:r>
      <w:r w:rsidRPr="00452B8E">
        <w:rPr>
          <w:rFonts w:cstheme="minorHAnsi"/>
          <w:b/>
          <w:bCs/>
        </w:rPr>
        <w:t>in</w:t>
      </w:r>
      <w:r w:rsidRPr="00452B8E">
        <w:rPr>
          <w:rFonts w:cstheme="minorHAnsi"/>
          <w:b/>
          <w:bCs/>
          <w:spacing w:val="-3"/>
        </w:rPr>
        <w:t xml:space="preserve"> </w:t>
      </w:r>
      <w:r w:rsidRPr="00452B8E">
        <w:rPr>
          <w:rFonts w:cstheme="minorHAnsi"/>
          <w:b/>
          <w:bCs/>
        </w:rPr>
        <w:t>fisheries</w:t>
      </w:r>
      <w:r w:rsidRPr="00452B8E">
        <w:rPr>
          <w:rFonts w:cstheme="minorHAnsi"/>
          <w:b/>
          <w:bCs/>
          <w:spacing w:val="-3"/>
        </w:rPr>
        <w:t xml:space="preserve"> </w:t>
      </w:r>
      <w:r w:rsidRPr="00452B8E">
        <w:rPr>
          <w:rFonts w:cstheme="minorHAnsi"/>
          <w:b/>
          <w:bCs/>
        </w:rPr>
        <w:t>directed</w:t>
      </w:r>
      <w:r w:rsidRPr="00452B8E">
        <w:rPr>
          <w:rFonts w:cstheme="minorHAnsi"/>
          <w:b/>
          <w:bCs/>
          <w:spacing w:val="-5"/>
        </w:rPr>
        <w:t xml:space="preserve"> </w:t>
      </w:r>
      <w:r w:rsidRPr="00452B8E">
        <w:rPr>
          <w:rFonts w:cstheme="minorHAnsi"/>
          <w:b/>
          <w:bCs/>
        </w:rPr>
        <w:t>at albacore north of the equator in the convention area and north of the equator in the Pacific Ocean, 2020-2024 (provisional).</w:t>
      </w:r>
    </w:p>
    <w:p w14:paraId="1AEEA84E" w14:textId="77777777" w:rsidR="00452B8E" w:rsidRPr="00452B8E" w:rsidRDefault="00452B8E" w:rsidP="00452B8E">
      <w:pPr>
        <w:pStyle w:val="BodyText"/>
        <w:adjustRightInd w:val="0"/>
        <w:snapToGrid w:val="0"/>
        <w:rPr>
          <w:rFonts w:asciiTheme="minorHAnsi" w:hAnsiTheme="minorHAnsi" w:cstheme="minorHAnsi"/>
          <w:b/>
          <w:sz w:val="22"/>
          <w:szCs w:val="22"/>
        </w:rPr>
      </w:pPr>
    </w:p>
    <w:tbl>
      <w:tblPr>
        <w:tblW w:w="102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630"/>
        <w:gridCol w:w="900"/>
        <w:gridCol w:w="682"/>
        <w:gridCol w:w="683"/>
        <w:gridCol w:w="683"/>
        <w:gridCol w:w="683"/>
        <w:gridCol w:w="683"/>
        <w:gridCol w:w="683"/>
        <w:gridCol w:w="683"/>
        <w:gridCol w:w="683"/>
        <w:gridCol w:w="683"/>
        <w:gridCol w:w="683"/>
        <w:gridCol w:w="683"/>
        <w:gridCol w:w="683"/>
      </w:tblGrid>
      <w:tr w:rsidR="00452B8E" w:rsidRPr="00452B8E" w14:paraId="648C8231" w14:textId="77777777" w:rsidTr="00452B8E">
        <w:trPr>
          <w:trHeight w:val="460"/>
        </w:trPr>
        <w:tc>
          <w:tcPr>
            <w:tcW w:w="540" w:type="dxa"/>
            <w:vMerge w:val="restart"/>
          </w:tcPr>
          <w:p w14:paraId="50BB861C" w14:textId="77777777" w:rsidR="00452B8E" w:rsidRPr="00452B8E" w:rsidRDefault="00452B8E" w:rsidP="00452B8E">
            <w:pPr>
              <w:pStyle w:val="TableParagraph"/>
              <w:adjustRightInd w:val="0"/>
              <w:snapToGrid w:val="0"/>
              <w:ind w:left="107"/>
              <w:jc w:val="left"/>
              <w:rPr>
                <w:rFonts w:asciiTheme="minorHAnsi" w:hAnsiTheme="minorHAnsi" w:cstheme="minorHAnsi"/>
                <w:bCs/>
                <w:sz w:val="20"/>
                <w:szCs w:val="20"/>
              </w:rPr>
            </w:pPr>
            <w:r w:rsidRPr="00452B8E">
              <w:rPr>
                <w:rFonts w:asciiTheme="minorHAnsi" w:hAnsiTheme="minorHAnsi" w:cstheme="minorHAnsi"/>
                <w:bCs/>
                <w:spacing w:val="-5"/>
                <w:sz w:val="20"/>
                <w:szCs w:val="20"/>
              </w:rPr>
              <w:t>CCM</w:t>
            </w:r>
          </w:p>
        </w:tc>
        <w:tc>
          <w:tcPr>
            <w:tcW w:w="630" w:type="dxa"/>
            <w:vMerge w:val="restart"/>
          </w:tcPr>
          <w:p w14:paraId="4514CED7" w14:textId="77777777" w:rsidR="00452B8E" w:rsidRPr="00452B8E" w:rsidRDefault="00452B8E" w:rsidP="00452B8E">
            <w:pPr>
              <w:pStyle w:val="TableParagraph"/>
              <w:adjustRightInd w:val="0"/>
              <w:snapToGrid w:val="0"/>
              <w:ind w:left="106"/>
              <w:jc w:val="left"/>
              <w:rPr>
                <w:rFonts w:asciiTheme="minorHAnsi" w:hAnsiTheme="minorHAnsi" w:cstheme="minorHAnsi"/>
                <w:bCs/>
                <w:sz w:val="20"/>
                <w:szCs w:val="20"/>
              </w:rPr>
            </w:pPr>
            <w:r w:rsidRPr="00452B8E">
              <w:rPr>
                <w:rFonts w:asciiTheme="minorHAnsi" w:hAnsiTheme="minorHAnsi" w:cstheme="minorHAnsi"/>
                <w:bCs/>
                <w:spacing w:val="-4"/>
                <w:sz w:val="20"/>
                <w:szCs w:val="20"/>
              </w:rPr>
              <w:t>Area</w:t>
            </w:r>
          </w:p>
        </w:tc>
        <w:tc>
          <w:tcPr>
            <w:tcW w:w="900" w:type="dxa"/>
            <w:vMerge w:val="restart"/>
          </w:tcPr>
          <w:p w14:paraId="4A4FF2CF" w14:textId="77777777" w:rsidR="00452B8E" w:rsidRPr="00452B8E" w:rsidRDefault="00452B8E" w:rsidP="00452B8E">
            <w:pPr>
              <w:pStyle w:val="TableParagraph"/>
              <w:adjustRightInd w:val="0"/>
              <w:snapToGrid w:val="0"/>
              <w:jc w:val="center"/>
              <w:rPr>
                <w:rFonts w:asciiTheme="minorHAnsi" w:hAnsiTheme="minorHAnsi" w:cstheme="minorHAnsi"/>
                <w:bCs/>
                <w:sz w:val="20"/>
                <w:szCs w:val="20"/>
              </w:rPr>
            </w:pPr>
            <w:r w:rsidRPr="00452B8E">
              <w:rPr>
                <w:rFonts w:asciiTheme="minorHAnsi" w:hAnsiTheme="minorHAnsi" w:cstheme="minorHAnsi"/>
                <w:bCs/>
                <w:spacing w:val="-2"/>
                <w:sz w:val="20"/>
                <w:szCs w:val="20"/>
              </w:rPr>
              <w:t>Fishery</w:t>
            </w:r>
          </w:p>
        </w:tc>
        <w:tc>
          <w:tcPr>
            <w:tcW w:w="1365" w:type="dxa"/>
            <w:gridSpan w:val="2"/>
            <w:vAlign w:val="center"/>
          </w:tcPr>
          <w:p w14:paraId="7822CDD5" w14:textId="77777777" w:rsidR="00452B8E" w:rsidRPr="00452B8E" w:rsidRDefault="00452B8E" w:rsidP="00452B8E">
            <w:pPr>
              <w:pStyle w:val="TableParagraph"/>
              <w:adjustRightInd w:val="0"/>
              <w:snapToGrid w:val="0"/>
              <w:ind w:left="108"/>
              <w:jc w:val="center"/>
              <w:rPr>
                <w:rFonts w:asciiTheme="minorHAnsi" w:hAnsiTheme="minorHAnsi" w:cstheme="minorHAnsi"/>
                <w:bCs/>
                <w:sz w:val="20"/>
                <w:szCs w:val="20"/>
              </w:rPr>
            </w:pPr>
            <w:r w:rsidRPr="00452B8E">
              <w:rPr>
                <w:rFonts w:asciiTheme="minorHAnsi" w:hAnsiTheme="minorHAnsi" w:cstheme="minorHAnsi"/>
                <w:bCs/>
                <w:spacing w:val="-2"/>
                <w:sz w:val="20"/>
                <w:szCs w:val="20"/>
              </w:rPr>
              <w:t>2002-</w:t>
            </w:r>
            <w:r w:rsidRPr="00452B8E">
              <w:rPr>
                <w:rFonts w:asciiTheme="minorHAnsi" w:hAnsiTheme="minorHAnsi" w:cstheme="minorHAnsi"/>
                <w:bCs/>
                <w:spacing w:val="-4"/>
                <w:sz w:val="20"/>
                <w:szCs w:val="20"/>
              </w:rPr>
              <w:t>2004</w:t>
            </w:r>
          </w:p>
          <w:p w14:paraId="6A3F4E07" w14:textId="77777777" w:rsidR="00452B8E" w:rsidRPr="00452B8E" w:rsidRDefault="00452B8E" w:rsidP="00452B8E">
            <w:pPr>
              <w:pStyle w:val="TableParagraph"/>
              <w:adjustRightInd w:val="0"/>
              <w:snapToGrid w:val="0"/>
              <w:ind w:left="108"/>
              <w:jc w:val="center"/>
              <w:rPr>
                <w:rFonts w:asciiTheme="minorHAnsi" w:hAnsiTheme="minorHAnsi" w:cstheme="minorHAnsi"/>
                <w:bCs/>
                <w:sz w:val="20"/>
                <w:szCs w:val="20"/>
              </w:rPr>
            </w:pPr>
            <w:r w:rsidRPr="00452B8E">
              <w:rPr>
                <w:rFonts w:asciiTheme="minorHAnsi" w:hAnsiTheme="minorHAnsi" w:cstheme="minorHAnsi"/>
                <w:bCs/>
                <w:spacing w:val="-2"/>
                <w:sz w:val="20"/>
                <w:szCs w:val="20"/>
              </w:rPr>
              <w:t>Average</w:t>
            </w:r>
          </w:p>
        </w:tc>
        <w:tc>
          <w:tcPr>
            <w:tcW w:w="1366" w:type="dxa"/>
            <w:gridSpan w:val="2"/>
            <w:vAlign w:val="center"/>
          </w:tcPr>
          <w:p w14:paraId="19A140E1" w14:textId="77777777" w:rsidR="00452B8E" w:rsidRPr="00452B8E" w:rsidRDefault="00452B8E" w:rsidP="00452B8E">
            <w:pPr>
              <w:pStyle w:val="TableParagraph"/>
              <w:adjustRightInd w:val="0"/>
              <w:snapToGrid w:val="0"/>
              <w:ind w:left="109"/>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2020</w:t>
            </w:r>
          </w:p>
        </w:tc>
        <w:tc>
          <w:tcPr>
            <w:tcW w:w="1366" w:type="dxa"/>
            <w:gridSpan w:val="2"/>
            <w:vAlign w:val="center"/>
          </w:tcPr>
          <w:p w14:paraId="5A42C583" w14:textId="77777777" w:rsidR="00452B8E" w:rsidRPr="00452B8E" w:rsidRDefault="00452B8E" w:rsidP="00452B8E">
            <w:pPr>
              <w:pStyle w:val="TableParagraph"/>
              <w:adjustRightInd w:val="0"/>
              <w:snapToGrid w:val="0"/>
              <w:ind w:left="109"/>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2021</w:t>
            </w:r>
          </w:p>
        </w:tc>
        <w:tc>
          <w:tcPr>
            <w:tcW w:w="1366" w:type="dxa"/>
            <w:gridSpan w:val="2"/>
            <w:vAlign w:val="center"/>
          </w:tcPr>
          <w:p w14:paraId="4EA02142" w14:textId="77777777" w:rsidR="00452B8E" w:rsidRPr="00452B8E" w:rsidRDefault="00452B8E" w:rsidP="00452B8E">
            <w:pPr>
              <w:pStyle w:val="TableParagraph"/>
              <w:adjustRightInd w:val="0"/>
              <w:snapToGrid w:val="0"/>
              <w:ind w:left="111"/>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2022</w:t>
            </w:r>
          </w:p>
        </w:tc>
        <w:tc>
          <w:tcPr>
            <w:tcW w:w="1366" w:type="dxa"/>
            <w:gridSpan w:val="2"/>
            <w:vAlign w:val="center"/>
          </w:tcPr>
          <w:p w14:paraId="7028C5AD" w14:textId="77777777" w:rsidR="00452B8E" w:rsidRPr="00452B8E" w:rsidRDefault="00452B8E" w:rsidP="00452B8E">
            <w:pPr>
              <w:pStyle w:val="TableParagraph"/>
              <w:adjustRightInd w:val="0"/>
              <w:snapToGrid w:val="0"/>
              <w:ind w:left="113"/>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2023</w:t>
            </w:r>
          </w:p>
        </w:tc>
        <w:tc>
          <w:tcPr>
            <w:tcW w:w="1366" w:type="dxa"/>
            <w:gridSpan w:val="2"/>
            <w:vAlign w:val="center"/>
          </w:tcPr>
          <w:p w14:paraId="673482D8" w14:textId="77777777" w:rsidR="00452B8E" w:rsidRPr="00452B8E" w:rsidRDefault="00452B8E" w:rsidP="00452B8E">
            <w:pPr>
              <w:pStyle w:val="TableParagraph"/>
              <w:adjustRightInd w:val="0"/>
              <w:snapToGrid w:val="0"/>
              <w:ind w:left="115"/>
              <w:jc w:val="center"/>
              <w:rPr>
                <w:rFonts w:asciiTheme="minorHAnsi" w:hAnsiTheme="minorHAnsi" w:cstheme="minorHAnsi"/>
                <w:bCs/>
                <w:sz w:val="20"/>
                <w:szCs w:val="20"/>
              </w:rPr>
            </w:pPr>
            <w:r w:rsidRPr="00452B8E">
              <w:rPr>
                <w:rFonts w:asciiTheme="minorHAnsi" w:hAnsiTheme="minorHAnsi" w:cstheme="minorHAnsi"/>
                <w:bCs/>
                <w:spacing w:val="-4"/>
                <w:sz w:val="20"/>
                <w:szCs w:val="20"/>
              </w:rPr>
              <w:t>2024</w:t>
            </w:r>
          </w:p>
        </w:tc>
      </w:tr>
      <w:tr w:rsidR="00452B8E" w:rsidRPr="00452B8E" w14:paraId="485EED1D" w14:textId="77777777" w:rsidTr="00452B8E">
        <w:trPr>
          <w:trHeight w:val="275"/>
        </w:trPr>
        <w:tc>
          <w:tcPr>
            <w:tcW w:w="540" w:type="dxa"/>
            <w:vMerge/>
            <w:tcBorders>
              <w:top w:val="nil"/>
            </w:tcBorders>
          </w:tcPr>
          <w:p w14:paraId="7D6B76F3" w14:textId="77777777" w:rsidR="00452B8E" w:rsidRPr="00452B8E" w:rsidRDefault="00452B8E" w:rsidP="00452B8E">
            <w:pPr>
              <w:adjustRightInd w:val="0"/>
              <w:snapToGrid w:val="0"/>
              <w:spacing w:after="0" w:line="240" w:lineRule="auto"/>
              <w:rPr>
                <w:rFonts w:cstheme="minorHAnsi"/>
                <w:bCs/>
                <w:sz w:val="20"/>
                <w:szCs w:val="20"/>
              </w:rPr>
            </w:pPr>
          </w:p>
        </w:tc>
        <w:tc>
          <w:tcPr>
            <w:tcW w:w="630" w:type="dxa"/>
            <w:vMerge/>
            <w:tcBorders>
              <w:top w:val="nil"/>
            </w:tcBorders>
          </w:tcPr>
          <w:p w14:paraId="1EBF50B9" w14:textId="77777777" w:rsidR="00452B8E" w:rsidRPr="00452B8E" w:rsidRDefault="00452B8E" w:rsidP="00452B8E">
            <w:pPr>
              <w:adjustRightInd w:val="0"/>
              <w:snapToGrid w:val="0"/>
              <w:spacing w:after="0" w:line="240" w:lineRule="auto"/>
              <w:rPr>
                <w:rFonts w:cstheme="minorHAnsi"/>
                <w:bCs/>
                <w:sz w:val="20"/>
                <w:szCs w:val="20"/>
              </w:rPr>
            </w:pPr>
          </w:p>
        </w:tc>
        <w:tc>
          <w:tcPr>
            <w:tcW w:w="900" w:type="dxa"/>
            <w:vMerge/>
            <w:tcBorders>
              <w:top w:val="nil"/>
            </w:tcBorders>
          </w:tcPr>
          <w:p w14:paraId="2C889A35" w14:textId="77777777" w:rsidR="00452B8E" w:rsidRPr="00452B8E" w:rsidRDefault="00452B8E" w:rsidP="00452B8E">
            <w:pPr>
              <w:adjustRightInd w:val="0"/>
              <w:snapToGrid w:val="0"/>
              <w:spacing w:after="0" w:line="240" w:lineRule="auto"/>
              <w:jc w:val="center"/>
              <w:rPr>
                <w:rFonts w:cstheme="minorHAnsi"/>
                <w:bCs/>
                <w:sz w:val="20"/>
                <w:szCs w:val="20"/>
              </w:rPr>
            </w:pPr>
          </w:p>
        </w:tc>
        <w:tc>
          <w:tcPr>
            <w:tcW w:w="682" w:type="dxa"/>
          </w:tcPr>
          <w:p w14:paraId="0F90A44C" w14:textId="2FBB111B"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Pr>
                <w:rFonts w:asciiTheme="minorHAnsi" w:hAnsiTheme="minorHAnsi" w:cstheme="minorHAnsi"/>
                <w:bCs/>
                <w:spacing w:val="-8"/>
                <w:sz w:val="20"/>
                <w:szCs w:val="20"/>
              </w:rPr>
              <w:t>vessels</w:t>
            </w:r>
          </w:p>
        </w:tc>
        <w:tc>
          <w:tcPr>
            <w:tcW w:w="683" w:type="dxa"/>
          </w:tcPr>
          <w:p w14:paraId="3AFB9E33" w14:textId="7430529F"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vessels</w:t>
            </w:r>
          </w:p>
        </w:tc>
        <w:tc>
          <w:tcPr>
            <w:tcW w:w="683" w:type="dxa"/>
          </w:tcPr>
          <w:p w14:paraId="61F0D2E8"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6ED7F9F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c>
          <w:tcPr>
            <w:tcW w:w="683" w:type="dxa"/>
          </w:tcPr>
          <w:p w14:paraId="6E9CE027"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13502232"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pacing w:val="-2"/>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c>
          <w:tcPr>
            <w:tcW w:w="683" w:type="dxa"/>
          </w:tcPr>
          <w:p w14:paraId="043C8C8B"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21E862B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Vessel</w:t>
            </w:r>
            <w:r w:rsidRPr="00452B8E">
              <w:rPr>
                <w:rFonts w:asciiTheme="minorHAnsi" w:hAnsiTheme="minorHAnsi" w:cstheme="minorHAnsi"/>
                <w:bCs/>
                <w:spacing w:val="-1"/>
                <w:sz w:val="20"/>
                <w:szCs w:val="20"/>
              </w:rPr>
              <w:t xml:space="preserve"> </w:t>
            </w:r>
            <w:r w:rsidRPr="00452B8E">
              <w:rPr>
                <w:rFonts w:asciiTheme="minorHAnsi" w:hAnsiTheme="minorHAnsi" w:cstheme="minorHAnsi"/>
                <w:bCs/>
                <w:sz w:val="20"/>
                <w:szCs w:val="20"/>
              </w:rPr>
              <w:t>Days</w:t>
            </w:r>
          </w:p>
        </w:tc>
        <w:tc>
          <w:tcPr>
            <w:tcW w:w="683" w:type="dxa"/>
          </w:tcPr>
          <w:p w14:paraId="6B1F3B5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2833D83D"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pacing w:val="-2"/>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c>
          <w:tcPr>
            <w:tcW w:w="683" w:type="dxa"/>
          </w:tcPr>
          <w:p w14:paraId="67FB6404"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No.</w:t>
            </w:r>
            <w:r w:rsidRPr="00452B8E">
              <w:rPr>
                <w:rFonts w:asciiTheme="minorHAnsi" w:hAnsiTheme="minorHAnsi" w:cstheme="minorHAnsi"/>
                <w:bCs/>
                <w:spacing w:val="-8"/>
                <w:sz w:val="20"/>
                <w:szCs w:val="20"/>
              </w:rPr>
              <w:t xml:space="preserve"> </w:t>
            </w:r>
            <w:r w:rsidRPr="00452B8E">
              <w:rPr>
                <w:rFonts w:asciiTheme="minorHAnsi" w:hAnsiTheme="minorHAnsi" w:cstheme="minorHAnsi"/>
                <w:bCs/>
                <w:sz w:val="20"/>
                <w:szCs w:val="20"/>
              </w:rPr>
              <w:t>of</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2"/>
                <w:sz w:val="20"/>
                <w:szCs w:val="20"/>
              </w:rPr>
              <w:t>Vessels</w:t>
            </w:r>
          </w:p>
        </w:tc>
        <w:tc>
          <w:tcPr>
            <w:tcW w:w="683" w:type="dxa"/>
          </w:tcPr>
          <w:p w14:paraId="3238CEB6"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r w:rsidRPr="00452B8E">
              <w:rPr>
                <w:rFonts w:asciiTheme="minorHAnsi" w:hAnsiTheme="minorHAnsi" w:cstheme="minorHAnsi"/>
                <w:bCs/>
                <w:sz w:val="20"/>
                <w:szCs w:val="20"/>
              </w:rPr>
              <w:t>Vessel</w:t>
            </w:r>
            <w:r w:rsidRPr="00452B8E">
              <w:rPr>
                <w:rFonts w:asciiTheme="minorHAnsi" w:hAnsiTheme="minorHAnsi" w:cstheme="minorHAnsi"/>
                <w:bCs/>
                <w:spacing w:val="40"/>
                <w:sz w:val="20"/>
                <w:szCs w:val="20"/>
              </w:rPr>
              <w:t xml:space="preserve"> </w:t>
            </w:r>
            <w:r w:rsidRPr="00452B8E">
              <w:rPr>
                <w:rFonts w:asciiTheme="minorHAnsi" w:hAnsiTheme="minorHAnsi" w:cstheme="minorHAnsi"/>
                <w:bCs/>
                <w:spacing w:val="-4"/>
                <w:sz w:val="20"/>
                <w:szCs w:val="20"/>
              </w:rPr>
              <w:t>Days</w:t>
            </w:r>
          </w:p>
        </w:tc>
      </w:tr>
      <w:tr w:rsidR="00452B8E" w:rsidRPr="00452B8E" w14:paraId="65EC2E89" w14:textId="77777777" w:rsidTr="00452B8E">
        <w:trPr>
          <w:trHeight w:val="322"/>
        </w:trPr>
        <w:tc>
          <w:tcPr>
            <w:tcW w:w="540" w:type="dxa"/>
          </w:tcPr>
          <w:p w14:paraId="7CBB58EF" w14:textId="77777777" w:rsidR="00452B8E" w:rsidRPr="00452B8E" w:rsidRDefault="00452B8E" w:rsidP="00452B8E">
            <w:pPr>
              <w:pStyle w:val="TableParagraph"/>
              <w:adjustRightInd w:val="0"/>
              <w:snapToGrid w:val="0"/>
              <w:ind w:left="107"/>
              <w:jc w:val="left"/>
              <w:rPr>
                <w:rFonts w:asciiTheme="minorHAnsi" w:hAnsiTheme="minorHAnsi" w:cstheme="minorHAnsi"/>
                <w:bCs/>
                <w:sz w:val="20"/>
                <w:szCs w:val="20"/>
              </w:rPr>
            </w:pPr>
            <w:r w:rsidRPr="00452B8E">
              <w:rPr>
                <w:rFonts w:asciiTheme="minorHAnsi" w:hAnsiTheme="minorHAnsi" w:cstheme="minorHAnsi"/>
                <w:bCs/>
                <w:spacing w:val="-5"/>
                <w:sz w:val="20"/>
                <w:szCs w:val="20"/>
              </w:rPr>
              <w:t>US</w:t>
            </w:r>
          </w:p>
        </w:tc>
        <w:tc>
          <w:tcPr>
            <w:tcW w:w="630" w:type="dxa"/>
          </w:tcPr>
          <w:p w14:paraId="3A4FBC24" w14:textId="77777777" w:rsidR="00452B8E" w:rsidRPr="00452B8E" w:rsidRDefault="00452B8E" w:rsidP="00452B8E">
            <w:pPr>
              <w:pStyle w:val="TableParagraph"/>
              <w:adjustRightInd w:val="0"/>
              <w:snapToGrid w:val="0"/>
              <w:ind w:left="29" w:right="20"/>
              <w:jc w:val="center"/>
              <w:rPr>
                <w:rFonts w:asciiTheme="minorHAnsi" w:hAnsiTheme="minorHAnsi" w:cstheme="minorHAnsi"/>
                <w:bCs/>
                <w:sz w:val="20"/>
                <w:szCs w:val="20"/>
              </w:rPr>
            </w:pPr>
            <w:r w:rsidRPr="00452B8E">
              <w:rPr>
                <w:rFonts w:asciiTheme="minorHAnsi" w:hAnsiTheme="minorHAnsi" w:cstheme="minorHAnsi"/>
                <w:bCs/>
                <w:spacing w:val="-4"/>
                <w:sz w:val="20"/>
                <w:szCs w:val="20"/>
              </w:rPr>
              <w:t>WCPO</w:t>
            </w:r>
          </w:p>
        </w:tc>
        <w:tc>
          <w:tcPr>
            <w:tcW w:w="900" w:type="dxa"/>
          </w:tcPr>
          <w:p w14:paraId="1FF17989" w14:textId="4CA08753" w:rsidR="00452B8E" w:rsidRPr="00452B8E" w:rsidRDefault="00452B8E" w:rsidP="00452B8E">
            <w:pPr>
              <w:pStyle w:val="TableParagraph"/>
              <w:adjustRightInd w:val="0"/>
              <w:snapToGrid w:val="0"/>
              <w:jc w:val="center"/>
              <w:rPr>
                <w:rFonts w:asciiTheme="minorHAnsi" w:hAnsiTheme="minorHAnsi" w:cstheme="minorHAnsi"/>
                <w:bCs/>
                <w:sz w:val="20"/>
                <w:szCs w:val="20"/>
              </w:rPr>
            </w:pPr>
            <w:proofErr w:type="spellStart"/>
            <w:r>
              <w:rPr>
                <w:rFonts w:asciiTheme="minorHAnsi" w:hAnsiTheme="minorHAnsi" w:cstheme="minorHAnsi"/>
                <w:bCs/>
                <w:spacing w:val="-2"/>
                <w:sz w:val="20"/>
                <w:szCs w:val="20"/>
              </w:rPr>
              <w:t>Alb.</w:t>
            </w:r>
            <w:r w:rsidRPr="00452B8E">
              <w:rPr>
                <w:rFonts w:asciiTheme="minorHAnsi" w:hAnsiTheme="minorHAnsi" w:cstheme="minorHAnsi"/>
                <w:bCs/>
                <w:spacing w:val="-2"/>
                <w:sz w:val="20"/>
                <w:szCs w:val="20"/>
              </w:rPr>
              <w:t>Troll</w:t>
            </w:r>
            <w:proofErr w:type="spellEnd"/>
          </w:p>
        </w:tc>
        <w:tc>
          <w:tcPr>
            <w:tcW w:w="682" w:type="dxa"/>
          </w:tcPr>
          <w:p w14:paraId="0DD0490D"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p>
        </w:tc>
        <w:tc>
          <w:tcPr>
            <w:tcW w:w="683" w:type="dxa"/>
          </w:tcPr>
          <w:p w14:paraId="0A8F27C1" w14:textId="7CDE8B9A"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p>
        </w:tc>
        <w:tc>
          <w:tcPr>
            <w:tcW w:w="683" w:type="dxa"/>
          </w:tcPr>
          <w:p w14:paraId="30F4DB26"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3C8817F2" w14:textId="77777777"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r w:rsidRPr="00452B8E">
              <w:rPr>
                <w:rFonts w:asciiTheme="minorHAnsi" w:hAnsiTheme="minorHAnsi" w:cstheme="minorHAnsi"/>
                <w:bCs/>
                <w:spacing w:val="-5"/>
                <w:sz w:val="20"/>
                <w:szCs w:val="20"/>
              </w:rPr>
              <w:t>27</w:t>
            </w:r>
          </w:p>
        </w:tc>
        <w:tc>
          <w:tcPr>
            <w:tcW w:w="683" w:type="dxa"/>
          </w:tcPr>
          <w:p w14:paraId="4C0B8245"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7091655C" w14:textId="77777777" w:rsidR="00452B8E" w:rsidRPr="00452B8E" w:rsidRDefault="00452B8E" w:rsidP="00452B8E">
            <w:pPr>
              <w:pStyle w:val="TableParagraph"/>
              <w:adjustRightInd w:val="0"/>
              <w:snapToGrid w:val="0"/>
              <w:ind w:left="110"/>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c>
          <w:tcPr>
            <w:tcW w:w="683" w:type="dxa"/>
          </w:tcPr>
          <w:p w14:paraId="14EA6187"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7EAC291E" w14:textId="77777777" w:rsidR="00452B8E" w:rsidRPr="00452B8E" w:rsidRDefault="00452B8E" w:rsidP="00452B8E">
            <w:pPr>
              <w:pStyle w:val="TableParagraph"/>
              <w:adjustRightInd w:val="0"/>
              <w:snapToGrid w:val="0"/>
              <w:ind w:left="112"/>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c>
          <w:tcPr>
            <w:tcW w:w="683" w:type="dxa"/>
          </w:tcPr>
          <w:p w14:paraId="2DB26321"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2F91ACF3" w14:textId="77777777" w:rsidR="00452B8E" w:rsidRPr="00452B8E" w:rsidRDefault="00452B8E" w:rsidP="00452B8E">
            <w:pPr>
              <w:pStyle w:val="TableParagraph"/>
              <w:adjustRightInd w:val="0"/>
              <w:snapToGrid w:val="0"/>
              <w:ind w:left="114"/>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c>
          <w:tcPr>
            <w:tcW w:w="683" w:type="dxa"/>
          </w:tcPr>
          <w:p w14:paraId="02A4B674"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03F84142" w14:textId="77777777" w:rsidR="00452B8E" w:rsidRPr="00452B8E" w:rsidRDefault="00452B8E" w:rsidP="00452B8E">
            <w:pPr>
              <w:pStyle w:val="TableParagraph"/>
              <w:adjustRightInd w:val="0"/>
              <w:snapToGrid w:val="0"/>
              <w:ind w:left="116"/>
              <w:jc w:val="left"/>
              <w:rPr>
                <w:rFonts w:asciiTheme="minorHAnsi" w:hAnsiTheme="minorHAnsi" w:cstheme="minorHAnsi"/>
                <w:bCs/>
                <w:sz w:val="20"/>
                <w:szCs w:val="20"/>
              </w:rPr>
            </w:pPr>
            <w:r w:rsidRPr="00452B8E">
              <w:rPr>
                <w:rFonts w:asciiTheme="minorHAnsi" w:hAnsiTheme="minorHAnsi" w:cstheme="minorHAnsi"/>
                <w:bCs/>
                <w:spacing w:val="-10"/>
                <w:sz w:val="20"/>
                <w:szCs w:val="20"/>
              </w:rPr>
              <w:t>0</w:t>
            </w:r>
          </w:p>
        </w:tc>
      </w:tr>
      <w:tr w:rsidR="00452B8E" w:rsidRPr="00452B8E" w14:paraId="0EE7B224" w14:textId="77777777" w:rsidTr="00452B8E">
        <w:trPr>
          <w:trHeight w:val="322"/>
        </w:trPr>
        <w:tc>
          <w:tcPr>
            <w:tcW w:w="540" w:type="dxa"/>
          </w:tcPr>
          <w:p w14:paraId="30C21906" w14:textId="77777777" w:rsidR="00452B8E" w:rsidRPr="00452B8E" w:rsidRDefault="00452B8E" w:rsidP="00452B8E">
            <w:pPr>
              <w:pStyle w:val="TableParagraph"/>
              <w:adjustRightInd w:val="0"/>
              <w:snapToGrid w:val="0"/>
              <w:ind w:left="107"/>
              <w:jc w:val="left"/>
              <w:rPr>
                <w:rFonts w:asciiTheme="minorHAnsi" w:hAnsiTheme="minorHAnsi" w:cstheme="minorHAnsi"/>
                <w:bCs/>
                <w:sz w:val="20"/>
                <w:szCs w:val="20"/>
              </w:rPr>
            </w:pPr>
            <w:r w:rsidRPr="00452B8E">
              <w:rPr>
                <w:rFonts w:asciiTheme="minorHAnsi" w:hAnsiTheme="minorHAnsi" w:cstheme="minorHAnsi"/>
                <w:bCs/>
                <w:spacing w:val="-5"/>
                <w:sz w:val="20"/>
                <w:szCs w:val="20"/>
              </w:rPr>
              <w:t>US</w:t>
            </w:r>
          </w:p>
        </w:tc>
        <w:tc>
          <w:tcPr>
            <w:tcW w:w="630" w:type="dxa"/>
          </w:tcPr>
          <w:p w14:paraId="2146CEE0" w14:textId="77777777" w:rsidR="00452B8E" w:rsidRPr="00452B8E" w:rsidRDefault="00452B8E" w:rsidP="00452B8E">
            <w:pPr>
              <w:pStyle w:val="TableParagraph"/>
              <w:adjustRightInd w:val="0"/>
              <w:snapToGrid w:val="0"/>
              <w:ind w:left="9" w:right="29"/>
              <w:jc w:val="center"/>
              <w:rPr>
                <w:rFonts w:asciiTheme="minorHAnsi" w:hAnsiTheme="minorHAnsi" w:cstheme="minorHAnsi"/>
                <w:bCs/>
                <w:sz w:val="20"/>
                <w:szCs w:val="20"/>
              </w:rPr>
            </w:pPr>
            <w:r w:rsidRPr="00452B8E">
              <w:rPr>
                <w:rFonts w:asciiTheme="minorHAnsi" w:hAnsiTheme="minorHAnsi" w:cstheme="minorHAnsi"/>
                <w:bCs/>
                <w:spacing w:val="-2"/>
                <w:sz w:val="20"/>
                <w:szCs w:val="20"/>
              </w:rPr>
              <w:t>Pacific</w:t>
            </w:r>
          </w:p>
        </w:tc>
        <w:tc>
          <w:tcPr>
            <w:tcW w:w="900" w:type="dxa"/>
          </w:tcPr>
          <w:p w14:paraId="347B3D18" w14:textId="242EEC04" w:rsidR="00452B8E" w:rsidRPr="00452B8E" w:rsidRDefault="00452B8E" w:rsidP="00452B8E">
            <w:pPr>
              <w:pStyle w:val="TableParagraph"/>
              <w:adjustRightInd w:val="0"/>
              <w:snapToGrid w:val="0"/>
              <w:jc w:val="center"/>
              <w:rPr>
                <w:rFonts w:asciiTheme="minorHAnsi" w:hAnsiTheme="minorHAnsi" w:cstheme="minorHAnsi"/>
                <w:bCs/>
                <w:sz w:val="20"/>
                <w:szCs w:val="20"/>
              </w:rPr>
            </w:pPr>
            <w:proofErr w:type="spellStart"/>
            <w:r>
              <w:rPr>
                <w:rFonts w:asciiTheme="minorHAnsi" w:hAnsiTheme="minorHAnsi" w:cstheme="minorHAnsi"/>
                <w:bCs/>
                <w:spacing w:val="-2"/>
                <w:sz w:val="20"/>
                <w:szCs w:val="20"/>
              </w:rPr>
              <w:t>Alb.</w:t>
            </w:r>
            <w:r w:rsidRPr="00452B8E">
              <w:rPr>
                <w:rFonts w:asciiTheme="minorHAnsi" w:hAnsiTheme="minorHAnsi" w:cstheme="minorHAnsi"/>
                <w:bCs/>
                <w:spacing w:val="-2"/>
                <w:sz w:val="20"/>
                <w:szCs w:val="20"/>
              </w:rPr>
              <w:t>Troll</w:t>
            </w:r>
            <w:proofErr w:type="spellEnd"/>
          </w:p>
        </w:tc>
        <w:tc>
          <w:tcPr>
            <w:tcW w:w="682" w:type="dxa"/>
          </w:tcPr>
          <w:p w14:paraId="76E393C3" w14:textId="77777777" w:rsidR="00452B8E" w:rsidRPr="00452B8E" w:rsidRDefault="00452B8E" w:rsidP="00452B8E">
            <w:pPr>
              <w:pStyle w:val="TableParagraph"/>
              <w:adjustRightInd w:val="0"/>
              <w:snapToGrid w:val="0"/>
              <w:ind w:left="4"/>
              <w:jc w:val="left"/>
              <w:rPr>
                <w:rFonts w:asciiTheme="minorHAnsi" w:hAnsiTheme="minorHAnsi" w:cstheme="minorHAnsi"/>
                <w:bCs/>
                <w:sz w:val="20"/>
                <w:szCs w:val="20"/>
              </w:rPr>
            </w:pPr>
          </w:p>
        </w:tc>
        <w:tc>
          <w:tcPr>
            <w:tcW w:w="683" w:type="dxa"/>
          </w:tcPr>
          <w:p w14:paraId="13A89C13" w14:textId="009E9E3E"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p>
        </w:tc>
        <w:tc>
          <w:tcPr>
            <w:tcW w:w="683" w:type="dxa"/>
          </w:tcPr>
          <w:p w14:paraId="46783EAC"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0E09280D" w14:textId="77777777" w:rsidR="00452B8E" w:rsidRPr="00452B8E" w:rsidRDefault="00452B8E" w:rsidP="00452B8E">
            <w:pPr>
              <w:pStyle w:val="TableParagraph"/>
              <w:adjustRightInd w:val="0"/>
              <w:snapToGrid w:val="0"/>
              <w:ind w:left="109"/>
              <w:jc w:val="left"/>
              <w:rPr>
                <w:rFonts w:asciiTheme="minorHAnsi" w:hAnsiTheme="minorHAnsi" w:cstheme="minorHAnsi"/>
                <w:bCs/>
                <w:sz w:val="20"/>
                <w:szCs w:val="20"/>
              </w:rPr>
            </w:pPr>
            <w:r w:rsidRPr="00452B8E">
              <w:rPr>
                <w:rFonts w:asciiTheme="minorHAnsi" w:hAnsiTheme="minorHAnsi" w:cstheme="minorHAnsi"/>
                <w:bCs/>
                <w:spacing w:val="-2"/>
                <w:sz w:val="20"/>
                <w:szCs w:val="20"/>
              </w:rPr>
              <w:t>8,727</w:t>
            </w:r>
          </w:p>
        </w:tc>
        <w:tc>
          <w:tcPr>
            <w:tcW w:w="683" w:type="dxa"/>
          </w:tcPr>
          <w:p w14:paraId="10522CDA"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3B8F6E87" w14:textId="77777777" w:rsidR="00452B8E" w:rsidRPr="00452B8E" w:rsidRDefault="00452B8E" w:rsidP="00452B8E">
            <w:pPr>
              <w:pStyle w:val="TableParagraph"/>
              <w:adjustRightInd w:val="0"/>
              <w:snapToGrid w:val="0"/>
              <w:ind w:left="110"/>
              <w:jc w:val="left"/>
              <w:rPr>
                <w:rFonts w:asciiTheme="minorHAnsi" w:hAnsiTheme="minorHAnsi" w:cstheme="minorHAnsi"/>
                <w:bCs/>
                <w:sz w:val="20"/>
                <w:szCs w:val="20"/>
              </w:rPr>
            </w:pPr>
            <w:r w:rsidRPr="00452B8E">
              <w:rPr>
                <w:rFonts w:asciiTheme="minorHAnsi" w:hAnsiTheme="minorHAnsi" w:cstheme="minorHAnsi"/>
                <w:bCs/>
                <w:spacing w:val="-2"/>
                <w:sz w:val="20"/>
                <w:szCs w:val="20"/>
              </w:rPr>
              <w:t>7,399</w:t>
            </w:r>
          </w:p>
        </w:tc>
        <w:tc>
          <w:tcPr>
            <w:tcW w:w="683" w:type="dxa"/>
          </w:tcPr>
          <w:p w14:paraId="089007E3"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188B56F3" w14:textId="77777777" w:rsidR="00452B8E" w:rsidRPr="00452B8E" w:rsidRDefault="00452B8E" w:rsidP="00452B8E">
            <w:pPr>
              <w:pStyle w:val="TableParagraph"/>
              <w:adjustRightInd w:val="0"/>
              <w:snapToGrid w:val="0"/>
              <w:ind w:left="112"/>
              <w:jc w:val="left"/>
              <w:rPr>
                <w:rFonts w:asciiTheme="minorHAnsi" w:hAnsiTheme="minorHAnsi" w:cstheme="minorHAnsi"/>
                <w:bCs/>
                <w:sz w:val="20"/>
                <w:szCs w:val="20"/>
              </w:rPr>
            </w:pPr>
            <w:r w:rsidRPr="00452B8E">
              <w:rPr>
                <w:rFonts w:asciiTheme="minorHAnsi" w:hAnsiTheme="minorHAnsi" w:cstheme="minorHAnsi"/>
                <w:bCs/>
                <w:spacing w:val="-2"/>
                <w:sz w:val="20"/>
                <w:szCs w:val="20"/>
              </w:rPr>
              <w:t>8,475</w:t>
            </w:r>
          </w:p>
        </w:tc>
        <w:tc>
          <w:tcPr>
            <w:tcW w:w="683" w:type="dxa"/>
          </w:tcPr>
          <w:p w14:paraId="349366B2"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15D779E8" w14:textId="77777777" w:rsidR="00452B8E" w:rsidRPr="00452B8E" w:rsidRDefault="00452B8E" w:rsidP="00452B8E">
            <w:pPr>
              <w:pStyle w:val="TableParagraph"/>
              <w:adjustRightInd w:val="0"/>
              <w:snapToGrid w:val="0"/>
              <w:ind w:left="114"/>
              <w:jc w:val="left"/>
              <w:rPr>
                <w:rFonts w:asciiTheme="minorHAnsi" w:hAnsiTheme="minorHAnsi" w:cstheme="minorHAnsi"/>
                <w:bCs/>
                <w:sz w:val="20"/>
                <w:szCs w:val="20"/>
              </w:rPr>
            </w:pPr>
            <w:r w:rsidRPr="00452B8E">
              <w:rPr>
                <w:rFonts w:asciiTheme="minorHAnsi" w:hAnsiTheme="minorHAnsi" w:cstheme="minorHAnsi"/>
                <w:bCs/>
                <w:spacing w:val="-2"/>
                <w:sz w:val="20"/>
                <w:szCs w:val="20"/>
              </w:rPr>
              <w:t>5,559</w:t>
            </w:r>
          </w:p>
        </w:tc>
        <w:tc>
          <w:tcPr>
            <w:tcW w:w="683" w:type="dxa"/>
          </w:tcPr>
          <w:p w14:paraId="066C7873" w14:textId="77777777" w:rsidR="00452B8E" w:rsidRPr="00452B8E" w:rsidRDefault="00452B8E" w:rsidP="00452B8E">
            <w:pPr>
              <w:pStyle w:val="TableParagraph"/>
              <w:adjustRightInd w:val="0"/>
              <w:snapToGrid w:val="0"/>
              <w:jc w:val="left"/>
              <w:rPr>
                <w:rFonts w:asciiTheme="minorHAnsi" w:hAnsiTheme="minorHAnsi" w:cstheme="minorHAnsi"/>
                <w:bCs/>
                <w:sz w:val="20"/>
                <w:szCs w:val="20"/>
              </w:rPr>
            </w:pPr>
          </w:p>
        </w:tc>
        <w:tc>
          <w:tcPr>
            <w:tcW w:w="683" w:type="dxa"/>
          </w:tcPr>
          <w:p w14:paraId="0A558BFA" w14:textId="77777777" w:rsidR="00452B8E" w:rsidRPr="00452B8E" w:rsidRDefault="00452B8E" w:rsidP="00452B8E">
            <w:pPr>
              <w:pStyle w:val="TableParagraph"/>
              <w:adjustRightInd w:val="0"/>
              <w:snapToGrid w:val="0"/>
              <w:ind w:left="116"/>
              <w:jc w:val="left"/>
              <w:rPr>
                <w:rFonts w:asciiTheme="minorHAnsi" w:hAnsiTheme="minorHAnsi" w:cstheme="minorHAnsi"/>
                <w:bCs/>
                <w:sz w:val="20"/>
                <w:szCs w:val="20"/>
              </w:rPr>
            </w:pPr>
            <w:r w:rsidRPr="00452B8E">
              <w:rPr>
                <w:rFonts w:asciiTheme="minorHAnsi" w:hAnsiTheme="minorHAnsi" w:cstheme="minorHAnsi"/>
                <w:bCs/>
                <w:spacing w:val="-2"/>
                <w:sz w:val="20"/>
                <w:szCs w:val="20"/>
              </w:rPr>
              <w:t>5,990</w:t>
            </w:r>
          </w:p>
        </w:tc>
      </w:tr>
    </w:tbl>
    <w:p w14:paraId="69A9CB05" w14:textId="77777777" w:rsidR="00452B8E" w:rsidRPr="00452B8E" w:rsidRDefault="00452B8E" w:rsidP="00452B8E">
      <w:pPr>
        <w:pStyle w:val="BodyText"/>
        <w:adjustRightInd w:val="0"/>
        <w:snapToGrid w:val="0"/>
        <w:rPr>
          <w:rFonts w:asciiTheme="minorHAnsi" w:hAnsiTheme="minorHAnsi" w:cstheme="minorHAnsi"/>
          <w:b/>
          <w:sz w:val="22"/>
          <w:szCs w:val="22"/>
        </w:rPr>
      </w:pPr>
    </w:p>
    <w:p w14:paraId="55EDB1B1" w14:textId="2423EC20" w:rsidR="00452B8E" w:rsidRPr="00452B8E" w:rsidRDefault="00452B8E" w:rsidP="00452B8E">
      <w:pPr>
        <w:adjustRightInd w:val="0"/>
        <w:snapToGrid w:val="0"/>
        <w:spacing w:after="0" w:line="240" w:lineRule="auto"/>
        <w:rPr>
          <w:rFonts w:cstheme="minorHAnsi"/>
          <w:b/>
          <w:bCs/>
          <w:u w:val="single"/>
          <w:lang w:eastAsia="ko-KR"/>
        </w:rPr>
      </w:pPr>
      <w:r w:rsidRPr="00452B8E">
        <w:rPr>
          <w:rFonts w:cstheme="minorHAnsi"/>
          <w:b/>
          <w:bCs/>
          <w:highlight w:val="lightGray"/>
          <w:u w:val="single"/>
          <w:lang w:eastAsia="ko-KR"/>
        </w:rPr>
        <w:t>Vanuatu</w:t>
      </w:r>
    </w:p>
    <w:p w14:paraId="09DF0922" w14:textId="77777777" w:rsidR="00452B8E" w:rsidRPr="00452B8E" w:rsidRDefault="00452B8E" w:rsidP="00452B8E">
      <w:pPr>
        <w:adjustRightInd w:val="0"/>
        <w:snapToGrid w:val="0"/>
        <w:spacing w:after="0" w:line="240" w:lineRule="auto"/>
        <w:rPr>
          <w:rFonts w:cstheme="minorHAnsi"/>
        </w:rPr>
      </w:pPr>
    </w:p>
    <w:p w14:paraId="4C6E1A45" w14:textId="77777777" w:rsidR="00452B8E" w:rsidRPr="00452B8E" w:rsidRDefault="00452B8E" w:rsidP="00452B8E">
      <w:pPr>
        <w:adjustRightInd w:val="0"/>
        <w:snapToGrid w:val="0"/>
        <w:spacing w:after="0" w:line="240" w:lineRule="auto"/>
        <w:rPr>
          <w:rFonts w:eastAsia="Times New Roman" w:cstheme="minorHAnsi"/>
        </w:rPr>
      </w:pPr>
      <w:r w:rsidRPr="00452B8E">
        <w:rPr>
          <w:rFonts w:eastAsia="Times New Roman" w:cstheme="minorHAnsi"/>
          <w:b/>
          <w:bCs/>
        </w:rPr>
        <w:t>From:</w:t>
      </w:r>
      <w:r w:rsidRPr="00452B8E">
        <w:rPr>
          <w:rFonts w:eastAsia="Times New Roman" w:cstheme="minorHAnsi"/>
        </w:rPr>
        <w:t xml:space="preserve"> Lucy Joy &lt;ljoy@fisheries.gov.vu&gt; </w:t>
      </w:r>
      <w:r w:rsidRPr="00452B8E">
        <w:rPr>
          <w:rFonts w:eastAsia="Times New Roman" w:cstheme="minorHAnsi"/>
        </w:rPr>
        <w:br/>
      </w:r>
      <w:r w:rsidRPr="00452B8E">
        <w:rPr>
          <w:rFonts w:eastAsia="Times New Roman" w:cstheme="minorHAnsi"/>
          <w:b/>
          <w:bCs/>
        </w:rPr>
        <w:t>Sent:</w:t>
      </w:r>
      <w:r w:rsidRPr="00452B8E">
        <w:rPr>
          <w:rFonts w:eastAsia="Times New Roman" w:cstheme="minorHAnsi"/>
        </w:rPr>
        <w:t xml:space="preserve"> Tuesday, June 17, </w:t>
      </w:r>
      <w:proofErr w:type="gramStart"/>
      <w:r w:rsidRPr="00452B8E">
        <w:rPr>
          <w:rFonts w:eastAsia="Times New Roman" w:cstheme="minorHAnsi"/>
        </w:rPr>
        <w:t>2025</w:t>
      </w:r>
      <w:proofErr w:type="gramEnd"/>
      <w:r w:rsidRPr="00452B8E">
        <w:rPr>
          <w:rFonts w:eastAsia="Times New Roman" w:cstheme="minorHAnsi"/>
        </w:rPr>
        <w:t xml:space="preserve"> 10:33 AM</w:t>
      </w:r>
      <w:r w:rsidRPr="00452B8E">
        <w:rPr>
          <w:rFonts w:eastAsia="Times New Roman" w:cstheme="minorHAnsi"/>
        </w:rPr>
        <w:br/>
      </w:r>
      <w:r w:rsidRPr="00452B8E">
        <w:rPr>
          <w:rFonts w:eastAsia="Times New Roman" w:cstheme="minorHAnsi"/>
          <w:b/>
          <w:bCs/>
        </w:rPr>
        <w:t>To:</w:t>
      </w:r>
      <w:r w:rsidRPr="00452B8E">
        <w:rPr>
          <w:rFonts w:eastAsia="Times New Roman" w:cstheme="minorHAnsi"/>
        </w:rPr>
        <w:t xml:space="preserve"> SungKwon Soh &lt;SungKwon.Soh@wcpfc.int&gt;</w:t>
      </w:r>
      <w:r w:rsidRPr="00452B8E">
        <w:rPr>
          <w:rFonts w:eastAsia="Times New Roman" w:cstheme="minorHAnsi"/>
        </w:rPr>
        <w:br/>
      </w:r>
      <w:r w:rsidRPr="00452B8E">
        <w:rPr>
          <w:rFonts w:eastAsia="Times New Roman" w:cstheme="minorHAnsi"/>
          <w:b/>
          <w:bCs/>
        </w:rPr>
        <w:t>Cc:</w:t>
      </w:r>
      <w:r w:rsidRPr="00452B8E">
        <w:rPr>
          <w:rFonts w:eastAsia="Times New Roman" w:cstheme="minorHAnsi"/>
        </w:rPr>
        <w:t xml:space="preserve"> Jeyalda Ngwele &lt;njeyalda@fisheries.gov.vu&gt;; Tony Taleo &lt;ttaleo@fisheries.gov.vu&gt;</w:t>
      </w:r>
      <w:r w:rsidRPr="00452B8E">
        <w:rPr>
          <w:rFonts w:eastAsia="Times New Roman" w:cstheme="minorHAnsi"/>
        </w:rPr>
        <w:br/>
      </w:r>
      <w:r w:rsidRPr="00452B8E">
        <w:rPr>
          <w:rFonts w:eastAsia="Times New Roman" w:cstheme="minorHAnsi"/>
          <w:b/>
          <w:bCs/>
        </w:rPr>
        <w:t>Subject:</w:t>
      </w:r>
      <w:r w:rsidRPr="00452B8E">
        <w:rPr>
          <w:rFonts w:eastAsia="Times New Roman" w:cstheme="minorHAnsi"/>
        </w:rPr>
        <w:t xml:space="preserve"> Re: NC21: submission of catch/effort data for NPA, PBF and NPSWO</w:t>
      </w:r>
    </w:p>
    <w:p w14:paraId="36F29665" w14:textId="77777777" w:rsidR="00452B8E" w:rsidRPr="00452B8E" w:rsidRDefault="00452B8E" w:rsidP="00452B8E">
      <w:pPr>
        <w:adjustRightInd w:val="0"/>
        <w:snapToGrid w:val="0"/>
        <w:spacing w:after="0" w:line="240" w:lineRule="auto"/>
        <w:rPr>
          <w:rFonts w:cstheme="minorHAnsi"/>
        </w:rPr>
      </w:pPr>
    </w:p>
    <w:p w14:paraId="1380658E" w14:textId="77777777" w:rsidR="00452B8E" w:rsidRPr="00452B8E" w:rsidRDefault="00452B8E" w:rsidP="00452B8E">
      <w:pPr>
        <w:adjustRightInd w:val="0"/>
        <w:snapToGrid w:val="0"/>
        <w:spacing w:after="0" w:line="240" w:lineRule="auto"/>
        <w:rPr>
          <w:rFonts w:eastAsia="Times New Roman" w:cstheme="minorHAnsi"/>
          <w:color w:val="000000"/>
        </w:rPr>
      </w:pPr>
      <w:r w:rsidRPr="00452B8E">
        <w:rPr>
          <w:rFonts w:eastAsia="Times New Roman" w:cstheme="minorHAnsi"/>
          <w:color w:val="000000"/>
        </w:rPr>
        <w:t>Dear SungKwon,</w:t>
      </w:r>
    </w:p>
    <w:p w14:paraId="3FC4A94A" w14:textId="77777777" w:rsidR="00452B8E" w:rsidRPr="00452B8E" w:rsidRDefault="00452B8E" w:rsidP="00452B8E">
      <w:pPr>
        <w:adjustRightInd w:val="0"/>
        <w:snapToGrid w:val="0"/>
        <w:spacing w:after="0" w:line="240" w:lineRule="auto"/>
        <w:rPr>
          <w:rFonts w:eastAsia="Times New Roman" w:cstheme="minorHAnsi"/>
          <w:color w:val="000000"/>
        </w:rPr>
      </w:pPr>
    </w:p>
    <w:p w14:paraId="769F5844" w14:textId="77777777" w:rsidR="00452B8E" w:rsidRPr="00452B8E" w:rsidRDefault="00452B8E" w:rsidP="00452B8E">
      <w:pPr>
        <w:adjustRightInd w:val="0"/>
        <w:snapToGrid w:val="0"/>
        <w:spacing w:after="0" w:line="240" w:lineRule="auto"/>
        <w:rPr>
          <w:rFonts w:eastAsia="Times New Roman" w:cstheme="minorHAnsi"/>
          <w:color w:val="000000"/>
        </w:rPr>
      </w:pPr>
      <w:r w:rsidRPr="00452B8E">
        <w:rPr>
          <w:rFonts w:eastAsia="Times New Roman" w:cstheme="minorHAnsi"/>
          <w:color w:val="000000"/>
        </w:rPr>
        <w:lastRenderedPageBreak/>
        <w:t>We submit for your perusal our 2024 reports for North Pacific Albacore, Pacific Bluefin tuna and North Pacific Swordfish.</w:t>
      </w:r>
    </w:p>
    <w:p w14:paraId="5A0A277B" w14:textId="77777777" w:rsidR="00452B8E" w:rsidRPr="00452B8E" w:rsidRDefault="00452B8E" w:rsidP="00452B8E">
      <w:pPr>
        <w:adjustRightInd w:val="0"/>
        <w:snapToGrid w:val="0"/>
        <w:spacing w:after="0" w:line="240" w:lineRule="auto"/>
        <w:rPr>
          <w:rFonts w:eastAsia="Times New Roman" w:cstheme="minorHAnsi"/>
          <w:color w:val="000000"/>
        </w:rPr>
      </w:pPr>
    </w:p>
    <w:p w14:paraId="52998069" w14:textId="77777777" w:rsidR="00452B8E" w:rsidRPr="00452B8E" w:rsidRDefault="00452B8E" w:rsidP="00452B8E">
      <w:pPr>
        <w:adjustRightInd w:val="0"/>
        <w:snapToGrid w:val="0"/>
        <w:spacing w:after="0" w:line="240" w:lineRule="auto"/>
        <w:rPr>
          <w:rFonts w:eastAsia="Times New Roman" w:cstheme="minorHAnsi"/>
          <w:color w:val="000000"/>
        </w:rPr>
      </w:pPr>
      <w:r w:rsidRPr="00452B8E">
        <w:rPr>
          <w:rFonts w:eastAsia="Times New Roman" w:cstheme="minorHAnsi"/>
          <w:color w:val="000000"/>
        </w:rPr>
        <w:t>Please kindly confirm receipt of the attached and let us know if you have any questions.</w:t>
      </w:r>
    </w:p>
    <w:p w14:paraId="65E0171B" w14:textId="77777777" w:rsidR="00452B8E" w:rsidRPr="00452B8E" w:rsidRDefault="00452B8E" w:rsidP="00452B8E">
      <w:pPr>
        <w:adjustRightInd w:val="0"/>
        <w:snapToGrid w:val="0"/>
        <w:spacing w:after="0" w:line="240" w:lineRule="auto"/>
        <w:rPr>
          <w:rFonts w:eastAsia="Times New Roman" w:cstheme="minorHAnsi"/>
          <w:color w:val="000000"/>
        </w:rPr>
      </w:pPr>
    </w:p>
    <w:p w14:paraId="60E35447" w14:textId="77777777" w:rsidR="00452B8E" w:rsidRPr="00452B8E" w:rsidRDefault="00452B8E" w:rsidP="00452B8E">
      <w:pPr>
        <w:adjustRightInd w:val="0"/>
        <w:snapToGrid w:val="0"/>
        <w:spacing w:after="0" w:line="240" w:lineRule="auto"/>
        <w:rPr>
          <w:rFonts w:eastAsia="Times New Roman" w:cstheme="minorHAnsi"/>
          <w:color w:val="000000"/>
        </w:rPr>
      </w:pPr>
      <w:proofErr w:type="spellStart"/>
      <w:r w:rsidRPr="00452B8E">
        <w:rPr>
          <w:rFonts w:eastAsia="Times New Roman" w:cstheme="minorHAnsi"/>
          <w:color w:val="000000"/>
        </w:rPr>
        <w:t>Thankyou</w:t>
      </w:r>
      <w:proofErr w:type="spellEnd"/>
      <w:r w:rsidRPr="00452B8E">
        <w:rPr>
          <w:rFonts w:eastAsia="Times New Roman" w:cstheme="minorHAnsi"/>
          <w:color w:val="000000"/>
        </w:rPr>
        <w:t xml:space="preserve"> and kind regards,</w:t>
      </w:r>
    </w:p>
    <w:p w14:paraId="0C251019" w14:textId="77777777" w:rsidR="00452B8E" w:rsidRPr="00452B8E" w:rsidRDefault="00452B8E" w:rsidP="00452B8E">
      <w:pPr>
        <w:adjustRightInd w:val="0"/>
        <w:snapToGrid w:val="0"/>
        <w:spacing w:after="0" w:line="240" w:lineRule="auto"/>
        <w:rPr>
          <w:rFonts w:eastAsia="Times New Roman" w:cstheme="minorHAnsi"/>
          <w:color w:val="000000"/>
        </w:rPr>
      </w:pPr>
    </w:p>
    <w:p w14:paraId="04E73C91" w14:textId="77777777" w:rsidR="00452B8E" w:rsidRPr="00452B8E" w:rsidRDefault="00452B8E" w:rsidP="00452B8E">
      <w:pPr>
        <w:pStyle w:val="NormalWeb"/>
        <w:shd w:val="clear" w:color="auto" w:fill="FFFFFF"/>
        <w:adjustRightInd w:val="0"/>
        <w:snapToGrid w:val="0"/>
        <w:spacing w:before="0" w:beforeAutospacing="0" w:after="0" w:afterAutospacing="0"/>
        <w:rPr>
          <w:rFonts w:asciiTheme="minorHAnsi" w:hAnsiTheme="minorHAnsi" w:cstheme="minorHAnsi"/>
          <w:sz w:val="22"/>
          <w:szCs w:val="22"/>
        </w:rPr>
      </w:pPr>
      <w:r w:rsidRPr="00452B8E">
        <w:rPr>
          <w:rFonts w:asciiTheme="minorHAnsi" w:hAnsiTheme="minorHAnsi" w:cstheme="minorHAnsi"/>
          <w:color w:val="000000"/>
          <w:sz w:val="22"/>
          <w:szCs w:val="22"/>
        </w:rPr>
        <w:t>Lucy A Joy</w:t>
      </w:r>
    </w:p>
    <w:sectPr w:rsidR="00452B8E" w:rsidRPr="00452B8E" w:rsidSect="004D66E6">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B8651" w14:textId="77777777" w:rsidR="006D0E3C" w:rsidRDefault="006D0E3C" w:rsidP="002D3C17">
      <w:pPr>
        <w:spacing w:after="0" w:line="240" w:lineRule="auto"/>
      </w:pPr>
      <w:r>
        <w:separator/>
      </w:r>
    </w:p>
  </w:endnote>
  <w:endnote w:type="continuationSeparator" w:id="0">
    <w:p w14:paraId="4846EB59" w14:textId="77777777" w:rsidR="006D0E3C" w:rsidRDefault="006D0E3C"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JhengHei">
    <w:altName w:val="微軟正黑體"/>
    <w:panose1 w:val="020B0604030504040204"/>
    <w:charset w:val="88"/>
    <w:family w:val="swiss"/>
    <w:pitch w:val="variable"/>
    <w:sig w:usb0="000002A7" w:usb1="28CF4400" w:usb2="00000016" w:usb3="00000000" w:csb0="00100009" w:csb1="00000000"/>
  </w:font>
  <w:font w:name="Microsoft YaHei UI">
    <w:panose1 w:val="020B0503020204020204"/>
    <w:charset w:val="86"/>
    <w:family w:val="swiss"/>
    <w:pitch w:val="variable"/>
    <w:sig w:usb0="80000287" w:usb1="2ACF3C50" w:usb2="00000016" w:usb3="00000000" w:csb0="0004001F"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Noto Sans KR">
    <w:altName w:val="Malgun Gothic Semilight"/>
    <w:panose1 w:val="020B0200000000000000"/>
    <w:charset w:val="80"/>
    <w:family w:val="swiss"/>
    <w:pitch w:val="variable"/>
    <w:sig w:usb0="30000287" w:usb1="2BDF3C10" w:usb2="00000016" w:usb3="00000000" w:csb0="002E01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D13E9" w14:textId="77777777" w:rsidR="006D0E3C" w:rsidRDefault="006D0E3C" w:rsidP="002D3C17">
      <w:pPr>
        <w:spacing w:after="0" w:line="240" w:lineRule="auto"/>
      </w:pPr>
      <w:r>
        <w:separator/>
      </w:r>
    </w:p>
  </w:footnote>
  <w:footnote w:type="continuationSeparator" w:id="0">
    <w:p w14:paraId="6540A4D0" w14:textId="77777777" w:rsidR="006D0E3C" w:rsidRDefault="006D0E3C" w:rsidP="002D3C17">
      <w:pPr>
        <w:spacing w:after="0" w:line="240" w:lineRule="auto"/>
      </w:pPr>
      <w:r>
        <w:continuationSeparator/>
      </w:r>
    </w:p>
  </w:footnote>
  <w:footnote w:id="1">
    <w:p w14:paraId="7C464243" w14:textId="30DE37B4" w:rsidR="00292D96" w:rsidRDefault="00292D96">
      <w:pPr>
        <w:pStyle w:val="FootnoteText"/>
      </w:pPr>
      <w:ins w:id="2" w:author="SungKwon Soh" w:date="2025-06-26T15:09:00Z" w16du:dateUtc="2025-06-26T06:09:00Z">
        <w:r>
          <w:rPr>
            <w:rStyle w:val="FootnoteReference"/>
          </w:rPr>
          <w:footnoteRef/>
        </w:r>
        <w:r>
          <w:t xml:space="preserve"> </w:t>
        </w:r>
      </w:ins>
      <w:ins w:id="3" w:author="SungKwon Soh" w:date="2025-06-26T15:11:00Z" w16du:dateUtc="2025-06-26T06:11:00Z">
        <w:r>
          <w:t>CCMs’ comments on their effort information, as submitted via email, are annexed in Attachment A</w:t>
        </w:r>
      </w:ins>
      <w:ins w:id="4" w:author="SungKwon Soh" w:date="2025-06-26T15:09:00Z" w16du:dateUtc="2025-06-26T06:09:00Z">
        <w:r>
          <w:t>.</w:t>
        </w:r>
      </w:ins>
    </w:p>
  </w:footnote>
  <w:footnote w:id="2">
    <w:p w14:paraId="3C0DA439" w14:textId="77777777" w:rsidR="00F820D6" w:rsidRPr="00DF5F86" w:rsidRDefault="00F820D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3">
    <w:p w14:paraId="7261E36A"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4">
    <w:p w14:paraId="305E490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5">
    <w:p w14:paraId="2C2369A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6">
    <w:p w14:paraId="19FE94DF" w14:textId="28ABEFAD" w:rsidR="00733BB2" w:rsidRPr="00733BB2" w:rsidRDefault="00733BB2">
      <w:pPr>
        <w:pStyle w:val="FootnoteText"/>
        <w:rPr>
          <w:rFonts w:ascii="Times New Roman" w:hAnsi="Times New Roman" w:cs="Times New Roman"/>
          <w:lang w:eastAsia="ko-KR"/>
        </w:rPr>
      </w:pPr>
      <w:r w:rsidRPr="00733BB2">
        <w:rPr>
          <w:rStyle w:val="FootnoteReference"/>
        </w:rPr>
        <w:footnoteRef/>
      </w:r>
      <w:r w:rsidRPr="00733BB2">
        <w:t xml:space="preserve"> </w:t>
      </w:r>
      <w:r w:rsidRPr="00733BB2">
        <w:rPr>
          <w:rFonts w:ascii="Times New Roman" w:hAnsi="Times New Roman" w:cs="Times New Roman"/>
        </w:rPr>
        <w:t>Fiji do not have any vessels targeting North Pacific Albacore in the NP Ocean.</w:t>
      </w:r>
    </w:p>
  </w:footnote>
  <w:footnote w:id="7">
    <w:p w14:paraId="65981D27" w14:textId="77777777" w:rsidR="00F820D6" w:rsidRPr="00A46A71"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w:t>
      </w:r>
      <w:r w:rsidRPr="00A46A71">
        <w:rPr>
          <w:rFonts w:ascii="Times New Roman" w:eastAsia="Times New Roman" w:hAnsi="Times New Roman" w:cs="Times New Roman"/>
        </w:rPr>
        <w:t xml:space="preserve">data </w:t>
      </w:r>
      <w:r w:rsidRPr="00A46A71">
        <w:rPr>
          <w:rFonts w:ascii="Times New Roman" w:eastAsia="MS Mincho" w:hAnsi="Times New Roman" w:cs="Times New Roman" w:hint="eastAsia"/>
        </w:rPr>
        <w:t>indicates the fisheries in north of the equator within CA</w:t>
      </w:r>
      <w:r w:rsidRPr="00A46A71">
        <w:rPr>
          <w:rFonts w:ascii="Times New Roman" w:eastAsia="Times New Roman" w:hAnsi="Times New Roman" w:cs="Times New Roman"/>
        </w:rPr>
        <w:t>.</w:t>
      </w:r>
    </w:p>
  </w:footnote>
  <w:footnote w:id="8">
    <w:p w14:paraId="17A34EF1" w14:textId="77777777" w:rsidR="00C14E18" w:rsidRPr="00A46A71" w:rsidRDefault="00C14E18">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w:t>
      </w:r>
      <w:r w:rsidRPr="00A46A71">
        <w:rPr>
          <w:rFonts w:ascii="Times New Roman" w:eastAsia="Times New Roman" w:hAnsi="Times New Roman" w:cs="Times New Roman"/>
        </w:rPr>
        <w:t>Korea’s f</w:t>
      </w:r>
      <w:r w:rsidRPr="00A46A71">
        <w:rPr>
          <w:rFonts w:ascii="Times New Roman" w:hAnsi="Times New Roman" w:cs="Times New Roman"/>
        </w:rPr>
        <w:t>ishing effort “fishing for” NP albacore</w:t>
      </w:r>
      <w:r w:rsidRPr="00A46A71">
        <w:rPr>
          <w:rFonts w:ascii="Times New Roman" w:eastAsia="Times New Roman" w:hAnsi="Times New Roman" w:cs="Times New Roman"/>
        </w:rPr>
        <w:t xml:space="preserve"> occurred in 2007 and 2008, and non-target fishing effort occurred every year in the North Pacific.  </w:t>
      </w:r>
    </w:p>
  </w:footnote>
  <w:footnote w:id="9">
    <w:p w14:paraId="58558576" w14:textId="1064826F" w:rsidR="00C14E18" w:rsidRPr="00A46A71" w:rsidRDefault="00C14E18">
      <w:pPr>
        <w:pStyle w:val="FootnoteText"/>
        <w:rPr>
          <w:rFonts w:ascii="Times New Roman" w:hAnsi="Times New Roman" w:cs="Times New Roman"/>
          <w:lang w:eastAsia="ko-KR"/>
        </w:rPr>
      </w:pPr>
      <w:r w:rsidRPr="00A46A71">
        <w:rPr>
          <w:rStyle w:val="FootnoteReference"/>
          <w:rFonts w:ascii="Times New Roman" w:hAnsi="Times New Roman" w:cs="Times New Roman"/>
        </w:rPr>
        <w:footnoteRef/>
      </w:r>
      <w:r w:rsidRPr="00A46A71">
        <w:rPr>
          <w:rFonts w:ascii="Times New Roman" w:hAnsi="Times New Roman" w:cs="Times New Roman"/>
        </w:rPr>
        <w:t xml:space="preserve"> Korea does not have any vessels targeting directly North Pacific albacore in the North Pacific Ocean.</w:t>
      </w:r>
    </w:p>
  </w:footnote>
  <w:footnote w:id="10">
    <w:p w14:paraId="6F182AFF" w14:textId="4FCE1538" w:rsidR="00F820D6" w:rsidRPr="00A46A71" w:rsidRDefault="00F820D6">
      <w:pPr>
        <w:pStyle w:val="FootnoteText"/>
        <w:rPr>
          <w:lang w:eastAsia="ko-KR"/>
        </w:rPr>
      </w:pPr>
      <w:r w:rsidRPr="00A46A71">
        <w:rPr>
          <w:rStyle w:val="FootnoteReference"/>
        </w:rPr>
        <w:footnoteRef/>
      </w:r>
      <w:r w:rsidRPr="00A46A71">
        <w:t xml:space="preserve"> </w:t>
      </w:r>
      <w:r w:rsidRPr="00A46A71">
        <w:rPr>
          <w:rFonts w:ascii="Times New Roman" w:eastAsia="Times New Roman" w:hAnsi="Times New Roman" w:cs="Times New Roman"/>
        </w:rPr>
        <w:t xml:space="preserve">Estimates under study. Refer to Notes in Table 2-1 for further information. </w:t>
      </w:r>
    </w:p>
  </w:footnote>
  <w:footnote w:id="11">
    <w:p w14:paraId="0D36625D" w14:textId="77777777" w:rsidR="00F820D6" w:rsidRPr="00DF5F86" w:rsidRDefault="00F820D6" w:rsidP="00DF5F8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T</w:t>
      </w:r>
      <w:r w:rsidRPr="00A46A71">
        <w:rPr>
          <w:rFonts w:ascii="Times New Roman" w:eastAsia="Times New Roman" w:hAnsi="Times New Roman" w:cs="Times New Roman"/>
        </w:rPr>
        <w:t>his data just indicates the fishery fishing</w:t>
      </w:r>
      <w:r w:rsidRPr="00DF5F86">
        <w:rPr>
          <w:rFonts w:ascii="Times New Roman" w:eastAsia="Times New Roman" w:hAnsi="Times New Roman" w:cs="Times New Roman"/>
        </w:rPr>
        <w:t xml:space="preserve"> for NP albacore only</w:t>
      </w:r>
    </w:p>
  </w:footnote>
  <w:footnote w:id="12">
    <w:p w14:paraId="5773BD93" w14:textId="6B96E466" w:rsidR="00F820D6" w:rsidRPr="00A95CB2" w:rsidRDefault="00F820D6">
      <w:pPr>
        <w:pStyle w:val="FootnoteText"/>
        <w:rPr>
          <w:lang w:eastAsia="ko-KR"/>
        </w:rPr>
      </w:pPr>
      <w:r>
        <w:rPr>
          <w:rStyle w:val="FootnoteReference"/>
        </w:rPr>
        <w:footnoteRef/>
      </w:r>
      <w:r>
        <w:t xml:space="preserve"> </w:t>
      </w:r>
      <w:r w:rsidR="00547A48">
        <w:t>Para. 38, NC20 S</w:t>
      </w:r>
      <w:r w:rsidR="00292D96">
        <w:t>u</w:t>
      </w:r>
      <w:r w:rsidR="00547A48">
        <w:t>mmary Report: “</w:t>
      </w:r>
      <w:r w:rsidR="00547A48" w:rsidRPr="00C9326F">
        <w:rPr>
          <w:rFonts w:ascii="Calibri" w:hAnsi="Calibri" w:cs="Calibri"/>
          <w:szCs w:val="22"/>
          <w:lang w:eastAsia="ko-KR"/>
        </w:rPr>
        <w:t>After reviewing the licensing information on Vanuatu albacore longline vessels and their historical effort data</w:t>
      </w:r>
      <w:r w:rsidR="00547A48" w:rsidRPr="00D63E75">
        <w:rPr>
          <w:rFonts w:ascii="Calibri" w:hAnsi="Calibri" w:cs="Calibri"/>
          <w:b/>
          <w:bCs/>
          <w:szCs w:val="22"/>
          <w:u w:val="single"/>
          <w:lang w:eastAsia="ko-KR"/>
        </w:rPr>
        <w:t>,</w:t>
      </w:r>
      <w:r w:rsidR="00547A48" w:rsidRPr="00292D96">
        <w:rPr>
          <w:rFonts w:ascii="Calibri" w:hAnsi="Calibri" w:cs="Calibri"/>
          <w:szCs w:val="22"/>
          <w:lang w:eastAsia="ko-KR"/>
        </w:rPr>
        <w:t xml:space="preserve"> the NC noted that a tentative baseline of Vanuatu is 34 vessels and 2,753 days, which are the average figures for 2003 – 2005.</w:t>
      </w:r>
      <w:r w:rsidR="00547A48" w:rsidRPr="00292D96">
        <w:rPr>
          <w:rFonts w:ascii="Calibri" w:hAnsi="Calibri" w:cs="Calibri"/>
          <w:b/>
          <w:bCs/>
          <w:szCs w:val="22"/>
          <w:lang w:eastAsia="ko-KR"/>
        </w:rPr>
        <w:t>”</w:t>
      </w:r>
    </w:p>
  </w:footnote>
  <w:footnote w:id="13">
    <w:p w14:paraId="4FE48EBE" w14:textId="4E7695E0" w:rsidR="00733BB2" w:rsidRPr="00733BB2" w:rsidRDefault="00733BB2">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4">
    <w:p w14:paraId="32A4D7FF" w14:textId="1770C8B1" w:rsidR="00C310BB" w:rsidRPr="00733BB2" w:rsidRDefault="00C310BB">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5">
    <w:p w14:paraId="40C1C493" w14:textId="70597D11" w:rsidR="00C310BB" w:rsidRDefault="00C310BB">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 w:id="16">
    <w:p w14:paraId="11E897A2" w14:textId="0661CE3A" w:rsidR="00292D96" w:rsidRPr="00292D96" w:rsidRDefault="00292D96">
      <w:pPr>
        <w:pStyle w:val="FootnoteText"/>
        <w:rPr>
          <w:lang w:eastAsia="ko-KR"/>
        </w:rPr>
      </w:pPr>
      <w:ins w:id="45" w:author="SungKwon Soh" w:date="2025-06-26T13:27:00Z" w16du:dateUtc="2025-06-26T04:27:00Z">
        <w:r w:rsidRPr="00292D96">
          <w:rPr>
            <w:rStyle w:val="FootnoteReference"/>
          </w:rPr>
          <w:footnoteRef/>
        </w:r>
        <w:r w:rsidRPr="00292D96">
          <w:t xml:space="preserve"> </w:t>
        </w:r>
        <w:r w:rsidRPr="00292D96">
          <w:rPr>
            <w:rFonts w:ascii="Calibri" w:eastAsia="Microsoft YaHei UI" w:hAnsi="Calibri" w:cs="Calibri"/>
            <w:snapToGrid w:val="0"/>
            <w:color w:val="000000"/>
            <w:rPrChange w:id="46" w:author="SungKwon Soh" w:date="2025-06-26T13:27:00Z" w16du:dateUtc="2025-06-26T04:27:00Z">
              <w:rPr>
                <w:rFonts w:ascii="Calibri" w:eastAsia="Microsoft YaHei UI" w:hAnsi="Calibri" w:cs="Calibri"/>
                <w:snapToGrid w:val="0"/>
                <w:color w:val="000000"/>
                <w:sz w:val="22"/>
                <w:szCs w:val="22"/>
              </w:rPr>
            </w:rPrChange>
          </w:rPr>
          <w:t xml:space="preserve">In 2024, China controlled the fishing effort limit for </w:t>
        </w:r>
        <w:r w:rsidRPr="00292D96">
          <w:rPr>
            <w:rFonts w:ascii="Calibri" w:eastAsia="Microsoft YaHei UI" w:hAnsi="Calibri" w:cs="Calibri"/>
            <w:snapToGrid w:val="0"/>
            <w:color w:val="000000"/>
            <w:rPrChange w:id="47" w:author="SungKwon Soh" w:date="2025-06-26T13:27:00Z" w16du:dateUtc="2025-06-26T04:27:00Z">
              <w:rPr>
                <w:rFonts w:ascii="Calibri" w:eastAsia="Microsoft YaHei UI" w:hAnsi="Calibri" w:cs="Calibri"/>
                <w:b/>
                <w:bCs/>
                <w:snapToGrid w:val="0"/>
                <w:color w:val="000000"/>
                <w:sz w:val="22"/>
                <w:szCs w:val="22"/>
              </w:rPr>
            </w:rPrChange>
          </w:rPr>
          <w:t>albacore</w:t>
        </w:r>
        <w:r w:rsidRPr="00292D96">
          <w:rPr>
            <w:rFonts w:ascii="Calibri" w:eastAsia="Microsoft YaHei UI" w:hAnsi="Calibri" w:cs="Calibri"/>
            <w:snapToGrid w:val="0"/>
            <w:color w:val="000000"/>
            <w:rPrChange w:id="48" w:author="SungKwon Soh" w:date="2025-06-26T13:27:00Z" w16du:dateUtc="2025-06-26T04:27:00Z">
              <w:rPr>
                <w:rFonts w:ascii="Calibri" w:eastAsia="Microsoft YaHei UI" w:hAnsi="Calibri" w:cs="Calibri"/>
                <w:snapToGrid w:val="0"/>
                <w:color w:val="000000"/>
                <w:sz w:val="22"/>
                <w:szCs w:val="22"/>
              </w:rPr>
            </w:rPrChange>
          </w:rPr>
          <w:t xml:space="preserve"> tuna north of the equator through total fishing days control (China's total fishing days being 1,250 days)</w:t>
        </w:r>
        <w:r>
          <w:rPr>
            <w:rFonts w:ascii="Calibri" w:hAnsi="Calibri" w:cs="Calibri" w:hint="eastAsia"/>
            <w:snapToGrid w:val="0"/>
            <w:color w:val="000000"/>
            <w:lang w:eastAsia="ko-KR"/>
          </w:rPr>
          <w:t>.</w:t>
        </w:r>
      </w:ins>
    </w:p>
  </w:footnote>
  <w:footnote w:id="17">
    <w:p w14:paraId="45773156" w14:textId="77777777" w:rsidR="005118BC" w:rsidRPr="00733BB2" w:rsidRDefault="005118BC" w:rsidP="005118BC">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8">
    <w:p w14:paraId="08AC8CA2" w14:textId="77777777" w:rsidR="00292D96" w:rsidRDefault="00292D96" w:rsidP="005118BC">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51A03DD4"/>
    <w:multiLevelType w:val="hybridMultilevel"/>
    <w:tmpl w:val="610A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504607">
    <w:abstractNumId w:val="5"/>
  </w:num>
  <w:num w:numId="2" w16cid:durableId="1798059315">
    <w:abstractNumId w:val="8"/>
  </w:num>
  <w:num w:numId="3" w16cid:durableId="765271093">
    <w:abstractNumId w:val="2"/>
  </w:num>
  <w:num w:numId="4" w16cid:durableId="1796826936">
    <w:abstractNumId w:val="4"/>
  </w:num>
  <w:num w:numId="5" w16cid:durableId="551382633">
    <w:abstractNumId w:val="7"/>
  </w:num>
  <w:num w:numId="6" w16cid:durableId="792554952">
    <w:abstractNumId w:val="1"/>
  </w:num>
  <w:num w:numId="7" w16cid:durableId="620844244">
    <w:abstractNumId w:val="6"/>
  </w:num>
  <w:num w:numId="8" w16cid:durableId="955411882">
    <w:abstractNumId w:val="0"/>
  </w:num>
  <w:num w:numId="9" w16cid:durableId="22893117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DA0NjWwtDA3szC2NDZS0lEKTi0uzszPAymwqAUA/hhh/ywAAAA="/>
  </w:docVars>
  <w:rsids>
    <w:rsidRoot w:val="00454D26"/>
    <w:rsid w:val="00000AAE"/>
    <w:rsid w:val="00006E15"/>
    <w:rsid w:val="00006FE9"/>
    <w:rsid w:val="000171E6"/>
    <w:rsid w:val="00031E29"/>
    <w:rsid w:val="00035145"/>
    <w:rsid w:val="00042BFB"/>
    <w:rsid w:val="0005003A"/>
    <w:rsid w:val="00053024"/>
    <w:rsid w:val="00066BCC"/>
    <w:rsid w:val="000771FB"/>
    <w:rsid w:val="00085DA0"/>
    <w:rsid w:val="00087CBC"/>
    <w:rsid w:val="00091652"/>
    <w:rsid w:val="00092ACC"/>
    <w:rsid w:val="00092DD4"/>
    <w:rsid w:val="00093D20"/>
    <w:rsid w:val="00097188"/>
    <w:rsid w:val="000B227F"/>
    <w:rsid w:val="000B4228"/>
    <w:rsid w:val="000B50F4"/>
    <w:rsid w:val="000C6D4C"/>
    <w:rsid w:val="000D14A4"/>
    <w:rsid w:val="000D1D8A"/>
    <w:rsid w:val="000D27D0"/>
    <w:rsid w:val="000D57E7"/>
    <w:rsid w:val="000D70F7"/>
    <w:rsid w:val="000F0E8D"/>
    <w:rsid w:val="000F46A4"/>
    <w:rsid w:val="000F4F70"/>
    <w:rsid w:val="000F7024"/>
    <w:rsid w:val="000F76B7"/>
    <w:rsid w:val="001004E1"/>
    <w:rsid w:val="001051C9"/>
    <w:rsid w:val="00111B32"/>
    <w:rsid w:val="001128B8"/>
    <w:rsid w:val="00114ABB"/>
    <w:rsid w:val="00134F50"/>
    <w:rsid w:val="0013635C"/>
    <w:rsid w:val="00136551"/>
    <w:rsid w:val="0013687D"/>
    <w:rsid w:val="00136DE6"/>
    <w:rsid w:val="0014000B"/>
    <w:rsid w:val="0014142C"/>
    <w:rsid w:val="001432D5"/>
    <w:rsid w:val="001440FF"/>
    <w:rsid w:val="00144674"/>
    <w:rsid w:val="0015476D"/>
    <w:rsid w:val="00162F0B"/>
    <w:rsid w:val="00163AF1"/>
    <w:rsid w:val="0017322F"/>
    <w:rsid w:val="00174C22"/>
    <w:rsid w:val="001759C5"/>
    <w:rsid w:val="0018278E"/>
    <w:rsid w:val="001911B9"/>
    <w:rsid w:val="00191AD1"/>
    <w:rsid w:val="00191C10"/>
    <w:rsid w:val="001A1182"/>
    <w:rsid w:val="001A3083"/>
    <w:rsid w:val="001B42A4"/>
    <w:rsid w:val="001C0756"/>
    <w:rsid w:val="001C0F31"/>
    <w:rsid w:val="001C2445"/>
    <w:rsid w:val="001C2E08"/>
    <w:rsid w:val="001C6D32"/>
    <w:rsid w:val="001E2F52"/>
    <w:rsid w:val="001F22A7"/>
    <w:rsid w:val="001F37BF"/>
    <w:rsid w:val="001F5531"/>
    <w:rsid w:val="002103A7"/>
    <w:rsid w:val="00210FD9"/>
    <w:rsid w:val="00217996"/>
    <w:rsid w:val="00221801"/>
    <w:rsid w:val="002342DB"/>
    <w:rsid w:val="00234F0B"/>
    <w:rsid w:val="00235D53"/>
    <w:rsid w:val="00245E89"/>
    <w:rsid w:val="0025491D"/>
    <w:rsid w:val="0025762C"/>
    <w:rsid w:val="0026067F"/>
    <w:rsid w:val="00264248"/>
    <w:rsid w:val="00265EB1"/>
    <w:rsid w:val="002753A3"/>
    <w:rsid w:val="0028089A"/>
    <w:rsid w:val="00292D96"/>
    <w:rsid w:val="00294FDC"/>
    <w:rsid w:val="002A4BFD"/>
    <w:rsid w:val="002A6194"/>
    <w:rsid w:val="002B25D2"/>
    <w:rsid w:val="002C30FB"/>
    <w:rsid w:val="002D0344"/>
    <w:rsid w:val="002D11B7"/>
    <w:rsid w:val="002D3C17"/>
    <w:rsid w:val="002E2AD7"/>
    <w:rsid w:val="002E3C21"/>
    <w:rsid w:val="002E3E7A"/>
    <w:rsid w:val="002E7517"/>
    <w:rsid w:val="002E7E6D"/>
    <w:rsid w:val="002F3FDA"/>
    <w:rsid w:val="003074C4"/>
    <w:rsid w:val="00307972"/>
    <w:rsid w:val="00310D0F"/>
    <w:rsid w:val="00315352"/>
    <w:rsid w:val="00316F20"/>
    <w:rsid w:val="00324F04"/>
    <w:rsid w:val="00327B9B"/>
    <w:rsid w:val="003335CC"/>
    <w:rsid w:val="00333E0F"/>
    <w:rsid w:val="00334463"/>
    <w:rsid w:val="00334A0E"/>
    <w:rsid w:val="00347A42"/>
    <w:rsid w:val="003514A4"/>
    <w:rsid w:val="00351B16"/>
    <w:rsid w:val="00357138"/>
    <w:rsid w:val="00371B8B"/>
    <w:rsid w:val="003772B4"/>
    <w:rsid w:val="00377748"/>
    <w:rsid w:val="00390299"/>
    <w:rsid w:val="00392D3D"/>
    <w:rsid w:val="003975C4"/>
    <w:rsid w:val="003A36F5"/>
    <w:rsid w:val="003A6D23"/>
    <w:rsid w:val="003C1FF6"/>
    <w:rsid w:val="003C589F"/>
    <w:rsid w:val="003C6A88"/>
    <w:rsid w:val="003C6C2E"/>
    <w:rsid w:val="003C6F6C"/>
    <w:rsid w:val="003D3D2E"/>
    <w:rsid w:val="003F1AE0"/>
    <w:rsid w:val="003F2BA0"/>
    <w:rsid w:val="003F7F4B"/>
    <w:rsid w:val="00405B1A"/>
    <w:rsid w:val="00406E65"/>
    <w:rsid w:val="0041261C"/>
    <w:rsid w:val="0041270F"/>
    <w:rsid w:val="00417830"/>
    <w:rsid w:val="00420EC3"/>
    <w:rsid w:val="0042101D"/>
    <w:rsid w:val="004219F2"/>
    <w:rsid w:val="00421A2D"/>
    <w:rsid w:val="00422BEC"/>
    <w:rsid w:val="004237B8"/>
    <w:rsid w:val="00423A32"/>
    <w:rsid w:val="00423FC5"/>
    <w:rsid w:val="00426FDF"/>
    <w:rsid w:val="00435714"/>
    <w:rsid w:val="0044061D"/>
    <w:rsid w:val="0044193D"/>
    <w:rsid w:val="004444AC"/>
    <w:rsid w:val="00446390"/>
    <w:rsid w:val="00451AE0"/>
    <w:rsid w:val="00452B8E"/>
    <w:rsid w:val="00454D26"/>
    <w:rsid w:val="00461866"/>
    <w:rsid w:val="00465C6A"/>
    <w:rsid w:val="00466ADC"/>
    <w:rsid w:val="00467CE4"/>
    <w:rsid w:val="004763B4"/>
    <w:rsid w:val="00482E02"/>
    <w:rsid w:val="00487089"/>
    <w:rsid w:val="004A0509"/>
    <w:rsid w:val="004A6D30"/>
    <w:rsid w:val="004B322A"/>
    <w:rsid w:val="004C1F85"/>
    <w:rsid w:val="004D4C86"/>
    <w:rsid w:val="004D66E6"/>
    <w:rsid w:val="004D6FAF"/>
    <w:rsid w:val="004E3B79"/>
    <w:rsid w:val="005017FA"/>
    <w:rsid w:val="00510CD7"/>
    <w:rsid w:val="005118BC"/>
    <w:rsid w:val="005155E3"/>
    <w:rsid w:val="00531CC9"/>
    <w:rsid w:val="00535145"/>
    <w:rsid w:val="00540E70"/>
    <w:rsid w:val="005425C4"/>
    <w:rsid w:val="00547A48"/>
    <w:rsid w:val="005611EA"/>
    <w:rsid w:val="005653FA"/>
    <w:rsid w:val="00566E46"/>
    <w:rsid w:val="00572F68"/>
    <w:rsid w:val="00580F08"/>
    <w:rsid w:val="00586553"/>
    <w:rsid w:val="0059373A"/>
    <w:rsid w:val="00593B0A"/>
    <w:rsid w:val="00596BDB"/>
    <w:rsid w:val="005B1BA2"/>
    <w:rsid w:val="005B3C70"/>
    <w:rsid w:val="005B7673"/>
    <w:rsid w:val="005C18E3"/>
    <w:rsid w:val="005C1E83"/>
    <w:rsid w:val="005D3D44"/>
    <w:rsid w:val="005D7E45"/>
    <w:rsid w:val="005E1D4F"/>
    <w:rsid w:val="005E25D2"/>
    <w:rsid w:val="005E3F37"/>
    <w:rsid w:val="005E5871"/>
    <w:rsid w:val="005F23A5"/>
    <w:rsid w:val="00611DFD"/>
    <w:rsid w:val="00612335"/>
    <w:rsid w:val="00613376"/>
    <w:rsid w:val="00614C95"/>
    <w:rsid w:val="00617AC3"/>
    <w:rsid w:val="00627BBD"/>
    <w:rsid w:val="00646563"/>
    <w:rsid w:val="00646A0E"/>
    <w:rsid w:val="00647648"/>
    <w:rsid w:val="00657D51"/>
    <w:rsid w:val="00662C2A"/>
    <w:rsid w:val="00663E4E"/>
    <w:rsid w:val="006715B1"/>
    <w:rsid w:val="00672A9C"/>
    <w:rsid w:val="00674416"/>
    <w:rsid w:val="00674DE4"/>
    <w:rsid w:val="0067628F"/>
    <w:rsid w:val="0067724D"/>
    <w:rsid w:val="00677BEF"/>
    <w:rsid w:val="0068430E"/>
    <w:rsid w:val="00684655"/>
    <w:rsid w:val="006847CB"/>
    <w:rsid w:val="00691577"/>
    <w:rsid w:val="00692928"/>
    <w:rsid w:val="00692BD7"/>
    <w:rsid w:val="00694E1C"/>
    <w:rsid w:val="00697A80"/>
    <w:rsid w:val="006A68B1"/>
    <w:rsid w:val="006B16B9"/>
    <w:rsid w:val="006C5DC8"/>
    <w:rsid w:val="006D0E3C"/>
    <w:rsid w:val="006D6B19"/>
    <w:rsid w:val="006E0C3A"/>
    <w:rsid w:val="006E2AD9"/>
    <w:rsid w:val="006F17E6"/>
    <w:rsid w:val="006F35B6"/>
    <w:rsid w:val="00705FBA"/>
    <w:rsid w:val="00710D49"/>
    <w:rsid w:val="00715DBA"/>
    <w:rsid w:val="00733BB2"/>
    <w:rsid w:val="00733D54"/>
    <w:rsid w:val="00736387"/>
    <w:rsid w:val="0074073B"/>
    <w:rsid w:val="00742430"/>
    <w:rsid w:val="007435FD"/>
    <w:rsid w:val="007437E6"/>
    <w:rsid w:val="00743B13"/>
    <w:rsid w:val="00752BD4"/>
    <w:rsid w:val="00773885"/>
    <w:rsid w:val="007756C0"/>
    <w:rsid w:val="007776D3"/>
    <w:rsid w:val="00780ACF"/>
    <w:rsid w:val="00782FD0"/>
    <w:rsid w:val="007830A7"/>
    <w:rsid w:val="00784C3E"/>
    <w:rsid w:val="00785E28"/>
    <w:rsid w:val="007872CF"/>
    <w:rsid w:val="007974ED"/>
    <w:rsid w:val="007B5273"/>
    <w:rsid w:val="007C0283"/>
    <w:rsid w:val="007C6B99"/>
    <w:rsid w:val="007E2A71"/>
    <w:rsid w:val="007E4BDE"/>
    <w:rsid w:val="007E7C0B"/>
    <w:rsid w:val="007F25F5"/>
    <w:rsid w:val="007F6534"/>
    <w:rsid w:val="007F6D4B"/>
    <w:rsid w:val="00800077"/>
    <w:rsid w:val="008034EE"/>
    <w:rsid w:val="00811A80"/>
    <w:rsid w:val="008125D9"/>
    <w:rsid w:val="00823C40"/>
    <w:rsid w:val="008300A0"/>
    <w:rsid w:val="0083099C"/>
    <w:rsid w:val="00832C8C"/>
    <w:rsid w:val="0083617D"/>
    <w:rsid w:val="00841B8D"/>
    <w:rsid w:val="00855E39"/>
    <w:rsid w:val="008641BF"/>
    <w:rsid w:val="008710A2"/>
    <w:rsid w:val="00872BF9"/>
    <w:rsid w:val="008777D0"/>
    <w:rsid w:val="0088647E"/>
    <w:rsid w:val="00887105"/>
    <w:rsid w:val="00896BAE"/>
    <w:rsid w:val="008C33E9"/>
    <w:rsid w:val="008C5A07"/>
    <w:rsid w:val="008C5E38"/>
    <w:rsid w:val="008D0E9C"/>
    <w:rsid w:val="008E54F7"/>
    <w:rsid w:val="008F3F30"/>
    <w:rsid w:val="008F51BE"/>
    <w:rsid w:val="008F735F"/>
    <w:rsid w:val="009039C8"/>
    <w:rsid w:val="00911B0E"/>
    <w:rsid w:val="00913295"/>
    <w:rsid w:val="0091603A"/>
    <w:rsid w:val="0092613C"/>
    <w:rsid w:val="00931681"/>
    <w:rsid w:val="00935945"/>
    <w:rsid w:val="00937356"/>
    <w:rsid w:val="00937EC9"/>
    <w:rsid w:val="00963FCE"/>
    <w:rsid w:val="0096587F"/>
    <w:rsid w:val="009716D3"/>
    <w:rsid w:val="00971EB7"/>
    <w:rsid w:val="00983F1C"/>
    <w:rsid w:val="00984D5A"/>
    <w:rsid w:val="009869EB"/>
    <w:rsid w:val="009904B1"/>
    <w:rsid w:val="009A4B0A"/>
    <w:rsid w:val="009B35C8"/>
    <w:rsid w:val="009C0E49"/>
    <w:rsid w:val="009C2DB4"/>
    <w:rsid w:val="009D1D2F"/>
    <w:rsid w:val="009D48A1"/>
    <w:rsid w:val="009E4BB1"/>
    <w:rsid w:val="009E5156"/>
    <w:rsid w:val="009F2C7B"/>
    <w:rsid w:val="009F3534"/>
    <w:rsid w:val="00A005E5"/>
    <w:rsid w:val="00A16970"/>
    <w:rsid w:val="00A20E10"/>
    <w:rsid w:val="00A2432C"/>
    <w:rsid w:val="00A3179C"/>
    <w:rsid w:val="00A337F7"/>
    <w:rsid w:val="00A3476F"/>
    <w:rsid w:val="00A34AAC"/>
    <w:rsid w:val="00A36415"/>
    <w:rsid w:val="00A46A71"/>
    <w:rsid w:val="00A475F4"/>
    <w:rsid w:val="00A5179A"/>
    <w:rsid w:val="00A5618C"/>
    <w:rsid w:val="00A60690"/>
    <w:rsid w:val="00A617D3"/>
    <w:rsid w:val="00A66E59"/>
    <w:rsid w:val="00A95CB2"/>
    <w:rsid w:val="00A968B9"/>
    <w:rsid w:val="00AA09C2"/>
    <w:rsid w:val="00AA5DFE"/>
    <w:rsid w:val="00AB2106"/>
    <w:rsid w:val="00AC31E9"/>
    <w:rsid w:val="00AC6F7F"/>
    <w:rsid w:val="00AC73FC"/>
    <w:rsid w:val="00AD6DC1"/>
    <w:rsid w:val="00AE14D3"/>
    <w:rsid w:val="00AF2CA0"/>
    <w:rsid w:val="00B001DC"/>
    <w:rsid w:val="00B03128"/>
    <w:rsid w:val="00B0380D"/>
    <w:rsid w:val="00B055B1"/>
    <w:rsid w:val="00B06C12"/>
    <w:rsid w:val="00B11621"/>
    <w:rsid w:val="00B13BA9"/>
    <w:rsid w:val="00B23BF0"/>
    <w:rsid w:val="00B32D0E"/>
    <w:rsid w:val="00B419B8"/>
    <w:rsid w:val="00B42615"/>
    <w:rsid w:val="00B50E11"/>
    <w:rsid w:val="00B62EE8"/>
    <w:rsid w:val="00B65C9E"/>
    <w:rsid w:val="00B678A3"/>
    <w:rsid w:val="00B704A0"/>
    <w:rsid w:val="00B77006"/>
    <w:rsid w:val="00B91ABF"/>
    <w:rsid w:val="00B97FA2"/>
    <w:rsid w:val="00BC1210"/>
    <w:rsid w:val="00BC18A4"/>
    <w:rsid w:val="00BD7A55"/>
    <w:rsid w:val="00BF2D1B"/>
    <w:rsid w:val="00BF5DAB"/>
    <w:rsid w:val="00C02063"/>
    <w:rsid w:val="00C021BF"/>
    <w:rsid w:val="00C03FD5"/>
    <w:rsid w:val="00C0479F"/>
    <w:rsid w:val="00C10AC9"/>
    <w:rsid w:val="00C14E18"/>
    <w:rsid w:val="00C14FEA"/>
    <w:rsid w:val="00C25B15"/>
    <w:rsid w:val="00C310BB"/>
    <w:rsid w:val="00C312A1"/>
    <w:rsid w:val="00C354DC"/>
    <w:rsid w:val="00C35B8D"/>
    <w:rsid w:val="00C37AEE"/>
    <w:rsid w:val="00C47CA5"/>
    <w:rsid w:val="00C5335D"/>
    <w:rsid w:val="00C571EF"/>
    <w:rsid w:val="00C628A2"/>
    <w:rsid w:val="00C73D30"/>
    <w:rsid w:val="00CA4C18"/>
    <w:rsid w:val="00CB4AC5"/>
    <w:rsid w:val="00CC2B81"/>
    <w:rsid w:val="00CC7C6E"/>
    <w:rsid w:val="00CD0707"/>
    <w:rsid w:val="00CD1BAF"/>
    <w:rsid w:val="00CD2A66"/>
    <w:rsid w:val="00CD486E"/>
    <w:rsid w:val="00CD4D5A"/>
    <w:rsid w:val="00CD69A8"/>
    <w:rsid w:val="00CE0B74"/>
    <w:rsid w:val="00CE4171"/>
    <w:rsid w:val="00CE61FE"/>
    <w:rsid w:val="00CF2E7C"/>
    <w:rsid w:val="00D00C97"/>
    <w:rsid w:val="00D027AB"/>
    <w:rsid w:val="00D06C88"/>
    <w:rsid w:val="00D06EC1"/>
    <w:rsid w:val="00D126F0"/>
    <w:rsid w:val="00D13F1F"/>
    <w:rsid w:val="00D27786"/>
    <w:rsid w:val="00D31FFB"/>
    <w:rsid w:val="00D40024"/>
    <w:rsid w:val="00D477DD"/>
    <w:rsid w:val="00D50B08"/>
    <w:rsid w:val="00D52DD5"/>
    <w:rsid w:val="00D54AE8"/>
    <w:rsid w:val="00D568B5"/>
    <w:rsid w:val="00D60CB4"/>
    <w:rsid w:val="00D6528E"/>
    <w:rsid w:val="00D71651"/>
    <w:rsid w:val="00D8102D"/>
    <w:rsid w:val="00D83327"/>
    <w:rsid w:val="00DA377A"/>
    <w:rsid w:val="00DA42C5"/>
    <w:rsid w:val="00DA44F4"/>
    <w:rsid w:val="00DA4E63"/>
    <w:rsid w:val="00DB4B65"/>
    <w:rsid w:val="00DC188C"/>
    <w:rsid w:val="00DD5F9B"/>
    <w:rsid w:val="00DD602E"/>
    <w:rsid w:val="00DD7170"/>
    <w:rsid w:val="00DD7928"/>
    <w:rsid w:val="00DD7B08"/>
    <w:rsid w:val="00DE4269"/>
    <w:rsid w:val="00DF5F86"/>
    <w:rsid w:val="00DF668D"/>
    <w:rsid w:val="00E07C31"/>
    <w:rsid w:val="00E14B54"/>
    <w:rsid w:val="00E2282D"/>
    <w:rsid w:val="00E27909"/>
    <w:rsid w:val="00E3100D"/>
    <w:rsid w:val="00E34060"/>
    <w:rsid w:val="00E42322"/>
    <w:rsid w:val="00E47009"/>
    <w:rsid w:val="00E509EF"/>
    <w:rsid w:val="00E62216"/>
    <w:rsid w:val="00E652D3"/>
    <w:rsid w:val="00E70F0E"/>
    <w:rsid w:val="00E73620"/>
    <w:rsid w:val="00E762CA"/>
    <w:rsid w:val="00E77A39"/>
    <w:rsid w:val="00E91B15"/>
    <w:rsid w:val="00E97AA8"/>
    <w:rsid w:val="00EA7E93"/>
    <w:rsid w:val="00EB1B89"/>
    <w:rsid w:val="00EB2B7E"/>
    <w:rsid w:val="00EB2F38"/>
    <w:rsid w:val="00ED0A40"/>
    <w:rsid w:val="00ED1708"/>
    <w:rsid w:val="00ED3BA7"/>
    <w:rsid w:val="00EE2312"/>
    <w:rsid w:val="00EF31D5"/>
    <w:rsid w:val="00EF51C0"/>
    <w:rsid w:val="00EF71CE"/>
    <w:rsid w:val="00F11666"/>
    <w:rsid w:val="00F141E0"/>
    <w:rsid w:val="00F16E89"/>
    <w:rsid w:val="00F22A00"/>
    <w:rsid w:val="00F23ED1"/>
    <w:rsid w:val="00F33BD3"/>
    <w:rsid w:val="00F35B13"/>
    <w:rsid w:val="00F41B3A"/>
    <w:rsid w:val="00F527FC"/>
    <w:rsid w:val="00F608BE"/>
    <w:rsid w:val="00F773E7"/>
    <w:rsid w:val="00F811C9"/>
    <w:rsid w:val="00F820D6"/>
    <w:rsid w:val="00F93208"/>
    <w:rsid w:val="00F950CD"/>
    <w:rsid w:val="00F9619F"/>
    <w:rsid w:val="00FA0A8B"/>
    <w:rsid w:val="00FA56E9"/>
    <w:rsid w:val="00FB31EA"/>
    <w:rsid w:val="00FB5DD2"/>
    <w:rsid w:val="00FC0461"/>
    <w:rsid w:val="00FC0469"/>
    <w:rsid w:val="00FC0522"/>
    <w:rsid w:val="00FC6FC1"/>
    <w:rsid w:val="00FC7593"/>
    <w:rsid w:val="00FD341E"/>
    <w:rsid w:val="00FD493D"/>
    <w:rsid w:val="00FD5896"/>
    <w:rsid w:val="00FE4403"/>
    <w:rsid w:val="00FE4759"/>
    <w:rsid w:val="00FF1465"/>
    <w:rsid w:val="00FF18C0"/>
    <w:rsid w:val="00FF4A3D"/>
    <w:rsid w:val="00FF52A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E3B79"/>
    <w:rPr>
      <w:color w:val="0000FF" w:themeColor="hyperlink"/>
      <w:u w:val="single"/>
    </w:rPr>
  </w:style>
  <w:style w:type="character" w:customStyle="1" w:styleId="UnresolvedMention1">
    <w:name w:val="Unresolved Mention1"/>
    <w:basedOn w:val="DefaultParagraphFont"/>
    <w:uiPriority w:val="99"/>
    <w:semiHidden/>
    <w:unhideWhenUsed/>
    <w:rsid w:val="004E3B79"/>
    <w:rPr>
      <w:color w:val="605E5C"/>
      <w:shd w:val="clear" w:color="auto" w:fill="E1DFDD"/>
    </w:rPr>
  </w:style>
  <w:style w:type="character" w:styleId="CommentReference">
    <w:name w:val="annotation reference"/>
    <w:basedOn w:val="DefaultParagraphFont"/>
    <w:uiPriority w:val="99"/>
    <w:semiHidden/>
    <w:unhideWhenUsed/>
    <w:rsid w:val="00D477DD"/>
    <w:rPr>
      <w:sz w:val="16"/>
      <w:szCs w:val="16"/>
    </w:rPr>
  </w:style>
  <w:style w:type="paragraph" w:styleId="CommentText">
    <w:name w:val="annotation text"/>
    <w:basedOn w:val="Normal"/>
    <w:link w:val="CommentTextChar"/>
    <w:uiPriority w:val="99"/>
    <w:unhideWhenUsed/>
    <w:rsid w:val="00D477DD"/>
    <w:pPr>
      <w:spacing w:line="240" w:lineRule="auto"/>
    </w:pPr>
    <w:rPr>
      <w:sz w:val="20"/>
      <w:szCs w:val="20"/>
    </w:rPr>
  </w:style>
  <w:style w:type="character" w:customStyle="1" w:styleId="CommentTextChar">
    <w:name w:val="Comment Text Char"/>
    <w:basedOn w:val="DefaultParagraphFont"/>
    <w:link w:val="CommentText"/>
    <w:uiPriority w:val="99"/>
    <w:rsid w:val="00D477DD"/>
    <w:rPr>
      <w:sz w:val="20"/>
      <w:szCs w:val="20"/>
    </w:rPr>
  </w:style>
  <w:style w:type="paragraph" w:styleId="CommentSubject">
    <w:name w:val="annotation subject"/>
    <w:basedOn w:val="CommentText"/>
    <w:next w:val="CommentText"/>
    <w:link w:val="CommentSubjectChar"/>
    <w:uiPriority w:val="99"/>
    <w:semiHidden/>
    <w:unhideWhenUsed/>
    <w:rsid w:val="00D477DD"/>
    <w:rPr>
      <w:b/>
      <w:bCs/>
    </w:rPr>
  </w:style>
  <w:style w:type="character" w:customStyle="1" w:styleId="CommentSubjectChar">
    <w:name w:val="Comment Subject Char"/>
    <w:basedOn w:val="CommentTextChar"/>
    <w:link w:val="CommentSubject"/>
    <w:uiPriority w:val="99"/>
    <w:semiHidden/>
    <w:rsid w:val="00D477DD"/>
    <w:rPr>
      <w:b/>
      <w:bCs/>
      <w:sz w:val="20"/>
      <w:szCs w:val="20"/>
    </w:rPr>
  </w:style>
  <w:style w:type="paragraph" w:styleId="Revision">
    <w:name w:val="Revision"/>
    <w:hidden/>
    <w:uiPriority w:val="99"/>
    <w:semiHidden/>
    <w:rsid w:val="003C6F6C"/>
    <w:pPr>
      <w:spacing w:after="0" w:line="240" w:lineRule="auto"/>
    </w:pPr>
  </w:style>
  <w:style w:type="paragraph" w:styleId="NormalWeb">
    <w:name w:val="Normal (Web)"/>
    <w:basedOn w:val="Normal"/>
    <w:uiPriority w:val="99"/>
    <w:semiHidden/>
    <w:unhideWhenUsed/>
    <w:rsid w:val="00292D96"/>
    <w:pPr>
      <w:spacing w:before="100" w:beforeAutospacing="1" w:after="100" w:afterAutospacing="1" w:line="240" w:lineRule="auto"/>
    </w:pPr>
    <w:rPr>
      <w:rFonts w:ascii="Aptos" w:hAnsi="Aptos" w:cs="Aptos"/>
      <w:sz w:val="24"/>
      <w:szCs w:val="24"/>
      <w:u w:color="0563C1"/>
      <w:lang w:eastAsia="zh-TW"/>
    </w:rPr>
  </w:style>
  <w:style w:type="paragraph" w:styleId="PlainText">
    <w:name w:val="Plain Text"/>
    <w:basedOn w:val="Normal"/>
    <w:link w:val="PlainTextChar"/>
    <w:uiPriority w:val="99"/>
    <w:semiHidden/>
    <w:unhideWhenUsed/>
    <w:rsid w:val="00452B8E"/>
    <w:pPr>
      <w:spacing w:after="0" w:line="240" w:lineRule="auto"/>
    </w:pPr>
    <w:rPr>
      <w:rFonts w:ascii="Calibri" w:eastAsia="SimSun" w:hAnsi="Calibri" w:cs="Calibri"/>
      <w:sz w:val="24"/>
      <w:szCs w:val="24"/>
      <w:lang w:eastAsia="zh-CN"/>
    </w:rPr>
  </w:style>
  <w:style w:type="character" w:customStyle="1" w:styleId="PlainTextChar">
    <w:name w:val="Plain Text Char"/>
    <w:basedOn w:val="DefaultParagraphFont"/>
    <w:link w:val="PlainText"/>
    <w:uiPriority w:val="99"/>
    <w:semiHidden/>
    <w:rsid w:val="00452B8E"/>
    <w:rPr>
      <w:rFonts w:ascii="Calibri" w:eastAsia="SimSun" w:hAnsi="Calibri" w:cs="Calibri"/>
      <w:sz w:val="24"/>
      <w:szCs w:val="24"/>
      <w:lang w:eastAsia="zh-CN"/>
    </w:rPr>
  </w:style>
  <w:style w:type="character" w:customStyle="1" w:styleId="gmailsignatureprefix">
    <w:name w:val="gmail_signature_prefix"/>
    <w:basedOn w:val="DefaultParagraphFont"/>
    <w:rsid w:val="00452B8E"/>
  </w:style>
  <w:style w:type="paragraph" w:customStyle="1" w:styleId="TableParagraph">
    <w:name w:val="Table Paragraph"/>
    <w:basedOn w:val="Normal"/>
    <w:uiPriority w:val="1"/>
    <w:qFormat/>
    <w:rsid w:val="00452B8E"/>
    <w:pPr>
      <w:widowControl w:val="0"/>
      <w:autoSpaceDE w:val="0"/>
      <w:autoSpaceDN w:val="0"/>
      <w:spacing w:after="0" w:line="240" w:lineRule="auto"/>
      <w:jc w:val="right"/>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1574270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800925287">
      <w:bodyDiv w:val="1"/>
      <w:marLeft w:val="0"/>
      <w:marRight w:val="0"/>
      <w:marTop w:val="0"/>
      <w:marBottom w:val="0"/>
      <w:divBdr>
        <w:top w:val="none" w:sz="0" w:space="0" w:color="auto"/>
        <w:left w:val="none" w:sz="0" w:space="0" w:color="auto"/>
        <w:bottom w:val="none" w:sz="0" w:space="0" w:color="auto"/>
        <w:right w:val="none" w:sz="0" w:space="0" w:color="auto"/>
      </w:divBdr>
    </w:div>
    <w:div w:id="904031292">
      <w:bodyDiv w:val="1"/>
      <w:marLeft w:val="0"/>
      <w:marRight w:val="0"/>
      <w:marTop w:val="0"/>
      <w:marBottom w:val="0"/>
      <w:divBdr>
        <w:top w:val="none" w:sz="0" w:space="0" w:color="auto"/>
        <w:left w:val="none" w:sz="0" w:space="0" w:color="auto"/>
        <w:bottom w:val="none" w:sz="0" w:space="0" w:color="auto"/>
        <w:right w:val="none" w:sz="0" w:space="0" w:color="auto"/>
      </w:divBdr>
    </w:div>
    <w:div w:id="1173034032">
      <w:bodyDiv w:val="1"/>
      <w:marLeft w:val="0"/>
      <w:marRight w:val="0"/>
      <w:marTop w:val="0"/>
      <w:marBottom w:val="0"/>
      <w:divBdr>
        <w:top w:val="none" w:sz="0" w:space="0" w:color="auto"/>
        <w:left w:val="none" w:sz="0" w:space="0" w:color="auto"/>
        <w:bottom w:val="none" w:sz="0" w:space="0" w:color="auto"/>
        <w:right w:val="none" w:sz="0" w:space="0" w:color="auto"/>
      </w:divBdr>
    </w:div>
    <w:div w:id="1408502668">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 w:id="1676687270">
      <w:bodyDiv w:val="1"/>
      <w:marLeft w:val="0"/>
      <w:marRight w:val="0"/>
      <w:marTop w:val="0"/>
      <w:marBottom w:val="0"/>
      <w:divBdr>
        <w:top w:val="none" w:sz="0" w:space="0" w:color="auto"/>
        <w:left w:val="none" w:sz="0" w:space="0" w:color="auto"/>
        <w:bottom w:val="none" w:sz="0" w:space="0" w:color="auto"/>
        <w:right w:val="none" w:sz="0" w:space="0" w:color="auto"/>
      </w:divBdr>
    </w:div>
    <w:div w:id="182624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hlim1@korea.kr" TargetMode="External"/><Relationship Id="rId18" Type="http://schemas.openxmlformats.org/officeDocument/2006/relationships/hyperlink" Target="mailto:jg718@kofci.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oseph.Jack@wcpfc.int" TargetMode="External"/><Relationship Id="rId17" Type="http://schemas.openxmlformats.org/officeDocument/2006/relationships/hyperlink" Target="mailto:ccmklee@korea.kr" TargetMode="External"/><Relationship Id="rId2" Type="http://schemas.openxmlformats.org/officeDocument/2006/relationships/numbering" Target="numbering.xml"/><Relationship Id="rId16" Type="http://schemas.openxmlformats.org/officeDocument/2006/relationships/hyperlink" Target="mailto:heewon81@korea.kr" TargetMode="External"/><Relationship Id="rId20" Type="http://schemas.openxmlformats.org/officeDocument/2006/relationships/hyperlink" Target="https://aus01.safelinks.protection.outlook.com/?url=http%3A%2F%2Fwww.fisheries.noaa.gov%2F&amp;data=05%7C02%7Csungkwon.soh%40wcpfc.int%7Cabaf5daa0ecf46550ab308dd876fd0d9%7C858bf82742fb41fa87f87b501467c272%7C0%7C0%7C638815636795286433%7CUnknown%7CTWFpbGZsb3d8eyJFbXB0eU1hcGkiOnRydWUsIlYiOiIwLjAuMDAwMCIsIlAiOiJXaW4zMiIsIkFOIjoiTWFpbCIsIldUIjoyfQ%3D%3D%7C0%7C%7C%7C&amp;sdata=LA90QszFz7nzIvnzso7aSsSxmehu5JebNk5kiYd0Cn4%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idre.Sharp@wcpfc.int" TargetMode="External"/><Relationship Id="rId5" Type="http://schemas.openxmlformats.org/officeDocument/2006/relationships/webSettings" Target="webSettings.xml"/><Relationship Id="rId15" Type="http://schemas.openxmlformats.org/officeDocument/2006/relationships/hyperlink" Target="mailto:riley1126@korea.kr" TargetMode="External"/><Relationship Id="rId23" Type="http://schemas.openxmlformats.org/officeDocument/2006/relationships/theme" Target="theme/theme1.xml"/><Relationship Id="rId10" Type="http://schemas.openxmlformats.org/officeDocument/2006/relationships/hyperlink" Target="mailto:ikna@korea.kr" TargetMode="External"/><Relationship Id="rId19" Type="http://schemas.openxmlformats.org/officeDocument/2006/relationships/hyperlink" Target="mailto:emily.reynolds@noaa.gov" TargetMode="External"/><Relationship Id="rId4" Type="http://schemas.openxmlformats.org/officeDocument/2006/relationships/settings" Target="settings.xml"/><Relationship Id="rId9" Type="http://schemas.openxmlformats.org/officeDocument/2006/relationships/hyperlink" Target="mailto:ikna@korea.kr" TargetMode="External"/><Relationship Id="rId14" Type="http://schemas.openxmlformats.org/officeDocument/2006/relationships/hyperlink" Target="mailto:Lara.Manarangi-Trott@wcpfc.int"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A10-F543-4401-BD6A-CD0D9AF7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4820</Words>
  <Characters>22996</Characters>
  <Application>Microsoft Office Word</Application>
  <DocSecurity>0</DocSecurity>
  <Lines>2874</Lines>
  <Paragraphs>1986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Sungkwon Soh</dc:creator>
  <cp:lastModifiedBy>SungKwon Soh</cp:lastModifiedBy>
  <cp:revision>5</cp:revision>
  <cp:lastPrinted>2025-11-06T14:52:00Z</cp:lastPrinted>
  <dcterms:created xsi:type="dcterms:W3CDTF">2025-11-06T14:41:00Z</dcterms:created>
  <dcterms:modified xsi:type="dcterms:W3CDTF">2025-11-06T14:57:00Z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77512722bae7fcb2d360af8d26d444ac897e101b48fa5d8106dfd7e69e89d609</vt:lpwstr>
  </property>
</Properties>
</file>